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152DAA" w14:textId="77777777" w:rsidR="002A1316" w:rsidRPr="00B261DB" w:rsidRDefault="002A1316">
      <w:pPr>
        <w:pStyle w:val="Title"/>
        <w:rPr>
          <w:rFonts w:asciiTheme="minorHAnsi" w:hAnsiTheme="minorHAnsi" w:cstheme="minorHAnsi"/>
          <w:sz w:val="22"/>
          <w:szCs w:val="22"/>
        </w:rPr>
      </w:pPr>
      <w:r w:rsidRPr="00B261DB">
        <w:rPr>
          <w:rFonts w:asciiTheme="minorHAnsi" w:hAnsiTheme="minorHAnsi" w:cstheme="minorHAnsi"/>
          <w:sz w:val="22"/>
          <w:szCs w:val="22"/>
        </w:rPr>
        <w:t xml:space="preserve">Statutory Accounting Principles </w:t>
      </w:r>
      <w:r w:rsidR="00C6544D" w:rsidRPr="00B261DB">
        <w:rPr>
          <w:rFonts w:asciiTheme="minorHAnsi" w:hAnsiTheme="minorHAnsi" w:cstheme="minorHAnsi"/>
          <w:sz w:val="22"/>
          <w:szCs w:val="22"/>
        </w:rPr>
        <w:t xml:space="preserve">(E) </w:t>
      </w:r>
      <w:r w:rsidRPr="00B261DB">
        <w:rPr>
          <w:rFonts w:asciiTheme="minorHAnsi" w:hAnsiTheme="minorHAnsi" w:cstheme="minorHAnsi"/>
          <w:sz w:val="22"/>
          <w:szCs w:val="22"/>
        </w:rPr>
        <w:t>Working Group</w:t>
      </w:r>
    </w:p>
    <w:p w14:paraId="5E8586D5" w14:textId="77777777" w:rsidR="002A1316" w:rsidRPr="00B261DB" w:rsidRDefault="002A1316">
      <w:pPr>
        <w:jc w:val="center"/>
        <w:rPr>
          <w:rFonts w:asciiTheme="minorHAnsi" w:hAnsiTheme="minorHAnsi" w:cstheme="minorHAnsi"/>
          <w:b/>
          <w:sz w:val="22"/>
          <w:szCs w:val="22"/>
        </w:rPr>
      </w:pPr>
      <w:r w:rsidRPr="00B261DB">
        <w:rPr>
          <w:rFonts w:asciiTheme="minorHAnsi" w:hAnsiTheme="minorHAnsi" w:cstheme="minorHAnsi"/>
          <w:b/>
          <w:sz w:val="22"/>
          <w:szCs w:val="22"/>
        </w:rPr>
        <w:t>Maintenance Agenda Submission Form</w:t>
      </w:r>
    </w:p>
    <w:p w14:paraId="43927C70" w14:textId="77777777" w:rsidR="002A1316" w:rsidRPr="00B261DB" w:rsidRDefault="002A1316">
      <w:pPr>
        <w:jc w:val="center"/>
        <w:rPr>
          <w:rFonts w:asciiTheme="minorHAnsi" w:hAnsiTheme="minorHAnsi" w:cstheme="minorHAnsi"/>
          <w:b/>
          <w:sz w:val="22"/>
          <w:szCs w:val="22"/>
        </w:rPr>
      </w:pPr>
      <w:r w:rsidRPr="00B261DB">
        <w:rPr>
          <w:rFonts w:asciiTheme="minorHAnsi" w:hAnsiTheme="minorHAnsi" w:cstheme="minorHAnsi"/>
          <w:b/>
          <w:sz w:val="22"/>
          <w:szCs w:val="22"/>
        </w:rPr>
        <w:t>Form A</w:t>
      </w:r>
    </w:p>
    <w:p w14:paraId="65BCA41C" w14:textId="77777777" w:rsidR="002A1316" w:rsidRPr="00B261DB" w:rsidRDefault="002A1316">
      <w:pPr>
        <w:pStyle w:val="Heading2"/>
        <w:jc w:val="center"/>
        <w:rPr>
          <w:rFonts w:asciiTheme="minorHAnsi" w:hAnsiTheme="minorHAnsi" w:cstheme="minorHAnsi"/>
          <w:sz w:val="22"/>
          <w:szCs w:val="22"/>
        </w:rPr>
      </w:pPr>
    </w:p>
    <w:p w14:paraId="10F0B4B2" w14:textId="2EB9B3AF" w:rsidR="002A1316" w:rsidRPr="00B261DB" w:rsidRDefault="002A1316" w:rsidP="00B30CA0">
      <w:pPr>
        <w:pStyle w:val="Heading2"/>
        <w:rPr>
          <w:rFonts w:asciiTheme="minorHAnsi" w:hAnsiTheme="minorHAnsi" w:cstheme="minorHAnsi"/>
          <w:sz w:val="22"/>
          <w:szCs w:val="22"/>
        </w:rPr>
      </w:pPr>
      <w:r w:rsidRPr="00B261DB">
        <w:rPr>
          <w:rFonts w:asciiTheme="minorHAnsi" w:hAnsiTheme="minorHAnsi" w:cstheme="minorHAnsi"/>
          <w:b/>
          <w:sz w:val="22"/>
          <w:szCs w:val="22"/>
        </w:rPr>
        <w:t>Issue</w:t>
      </w:r>
      <w:r w:rsidR="00D76689" w:rsidRPr="00B261DB">
        <w:rPr>
          <w:rFonts w:asciiTheme="minorHAnsi" w:hAnsiTheme="minorHAnsi" w:cstheme="minorHAnsi"/>
          <w:b/>
          <w:sz w:val="22"/>
          <w:szCs w:val="22"/>
        </w:rPr>
        <w:t xml:space="preserve">: </w:t>
      </w:r>
      <w:r w:rsidR="008B6190" w:rsidRPr="008B6190">
        <w:rPr>
          <w:rFonts w:asciiTheme="minorHAnsi" w:hAnsiTheme="minorHAnsi" w:cstheme="minorHAnsi"/>
          <w:b/>
          <w:sz w:val="22"/>
          <w:szCs w:val="22"/>
        </w:rPr>
        <w:t>Residential Mortgage Loans Held in Statutory Trusts</w:t>
      </w:r>
    </w:p>
    <w:p w14:paraId="7D50C110" w14:textId="77777777" w:rsidR="00B30CA0" w:rsidRPr="00B261DB" w:rsidRDefault="00B30CA0" w:rsidP="00B30CA0">
      <w:pPr>
        <w:rPr>
          <w:rFonts w:asciiTheme="minorHAnsi" w:hAnsiTheme="minorHAnsi" w:cstheme="minorHAnsi"/>
          <w:sz w:val="22"/>
          <w:szCs w:val="22"/>
        </w:rPr>
      </w:pPr>
    </w:p>
    <w:p w14:paraId="1E0B900E" w14:textId="77777777" w:rsidR="002A1316" w:rsidRPr="00B261DB" w:rsidRDefault="002A1316" w:rsidP="00B30CA0">
      <w:pPr>
        <w:jc w:val="both"/>
        <w:rPr>
          <w:rFonts w:asciiTheme="minorHAnsi" w:hAnsiTheme="minorHAnsi" w:cstheme="minorHAnsi"/>
          <w:b/>
          <w:sz w:val="22"/>
          <w:szCs w:val="22"/>
        </w:rPr>
      </w:pPr>
      <w:r w:rsidRPr="00B261DB">
        <w:rPr>
          <w:rFonts w:asciiTheme="minorHAnsi" w:hAnsiTheme="minorHAnsi" w:cstheme="minorHAnsi"/>
          <w:b/>
          <w:sz w:val="22"/>
          <w:szCs w:val="22"/>
        </w:rPr>
        <w:t>Check (applicable entity):</w:t>
      </w:r>
    </w:p>
    <w:p w14:paraId="3CA22BB3" w14:textId="77777777" w:rsidR="006B37DD" w:rsidRPr="00B261DB" w:rsidRDefault="006B37DD" w:rsidP="006B37DD">
      <w:pPr>
        <w:tabs>
          <w:tab w:val="center" w:pos="4455"/>
          <w:tab w:val="center" w:pos="5886"/>
          <w:tab w:val="center" w:pos="7326"/>
        </w:tabs>
        <w:jc w:val="both"/>
        <w:rPr>
          <w:rFonts w:asciiTheme="minorHAnsi" w:hAnsiTheme="minorHAnsi" w:cstheme="minorHAnsi"/>
          <w:sz w:val="22"/>
          <w:szCs w:val="22"/>
        </w:rPr>
      </w:pPr>
      <w:r w:rsidRPr="00B261DB">
        <w:rPr>
          <w:rFonts w:asciiTheme="minorHAnsi" w:hAnsiTheme="minorHAnsi" w:cstheme="minorHAnsi"/>
          <w:sz w:val="22"/>
          <w:szCs w:val="22"/>
        </w:rPr>
        <w:tab/>
        <w:t>P/C</w:t>
      </w:r>
      <w:r w:rsidRPr="00B261DB">
        <w:rPr>
          <w:rFonts w:asciiTheme="minorHAnsi" w:hAnsiTheme="minorHAnsi" w:cstheme="minorHAnsi"/>
          <w:sz w:val="22"/>
          <w:szCs w:val="22"/>
        </w:rPr>
        <w:tab/>
        <w:t>Life</w:t>
      </w:r>
      <w:r w:rsidRPr="00B261DB">
        <w:rPr>
          <w:rFonts w:asciiTheme="minorHAnsi" w:hAnsiTheme="minorHAnsi" w:cstheme="minorHAnsi"/>
          <w:sz w:val="22"/>
          <w:szCs w:val="22"/>
        </w:rPr>
        <w:tab/>
        <w:t>Health</w:t>
      </w:r>
    </w:p>
    <w:p w14:paraId="347337DD" w14:textId="58E18D11" w:rsidR="002A1316" w:rsidRPr="00B261DB" w:rsidRDefault="002A1316" w:rsidP="00B30CA0">
      <w:pPr>
        <w:ind w:firstLine="720"/>
        <w:jc w:val="both"/>
        <w:rPr>
          <w:rFonts w:asciiTheme="minorHAnsi" w:hAnsiTheme="minorHAnsi" w:cstheme="minorHAnsi"/>
          <w:sz w:val="22"/>
          <w:szCs w:val="22"/>
        </w:rPr>
      </w:pPr>
      <w:r w:rsidRPr="00B261DB">
        <w:rPr>
          <w:rFonts w:asciiTheme="minorHAnsi" w:hAnsiTheme="minorHAnsi" w:cstheme="minorHAnsi"/>
          <w:sz w:val="22"/>
          <w:szCs w:val="22"/>
        </w:rPr>
        <w:t xml:space="preserve">Modification of </w:t>
      </w:r>
      <w:r w:rsidR="00DF407B" w:rsidRPr="00B261DB">
        <w:rPr>
          <w:rFonts w:asciiTheme="minorHAnsi" w:hAnsiTheme="minorHAnsi" w:cstheme="minorHAnsi"/>
          <w:sz w:val="22"/>
          <w:szCs w:val="22"/>
        </w:rPr>
        <w:t>E</w:t>
      </w:r>
      <w:r w:rsidRPr="00B261DB">
        <w:rPr>
          <w:rFonts w:asciiTheme="minorHAnsi" w:hAnsiTheme="minorHAnsi" w:cstheme="minorHAnsi"/>
          <w:sz w:val="22"/>
          <w:szCs w:val="22"/>
        </w:rPr>
        <w:t>xisting SSAP</w:t>
      </w:r>
      <w:r w:rsidRPr="00B261DB">
        <w:rPr>
          <w:rFonts w:asciiTheme="minorHAnsi" w:hAnsiTheme="minorHAnsi" w:cstheme="minorHAnsi"/>
          <w:sz w:val="22"/>
          <w:szCs w:val="22"/>
        </w:rPr>
        <w:tab/>
      </w:r>
      <w:r w:rsidRPr="00B261DB">
        <w:rPr>
          <w:rFonts w:asciiTheme="minorHAnsi" w:hAnsiTheme="minorHAnsi" w:cstheme="minorHAnsi"/>
          <w:sz w:val="22"/>
          <w:szCs w:val="22"/>
        </w:rPr>
        <w:tab/>
      </w:r>
      <w:r w:rsidR="006220AE" w:rsidRPr="00B261DB">
        <w:rPr>
          <w:rFonts w:asciiTheme="minorHAnsi" w:hAnsiTheme="minorHAnsi" w:cstheme="minorHAnsi"/>
          <w:sz w:val="22"/>
          <w:szCs w:val="22"/>
        </w:rPr>
        <w:fldChar w:fldCharType="begin">
          <w:ffData>
            <w:name w:val="Check1"/>
            <w:enabled/>
            <w:calcOnExit w:val="0"/>
            <w:checkBox>
              <w:sizeAuto/>
              <w:default w:val="1"/>
            </w:checkBox>
          </w:ffData>
        </w:fldChar>
      </w:r>
      <w:bookmarkStart w:id="0" w:name="Check1"/>
      <w:r w:rsidR="006220AE" w:rsidRPr="00B261DB">
        <w:rPr>
          <w:rFonts w:asciiTheme="minorHAnsi" w:hAnsiTheme="minorHAnsi" w:cstheme="minorHAnsi"/>
          <w:sz w:val="22"/>
          <w:szCs w:val="22"/>
        </w:rPr>
        <w:instrText xml:space="preserve"> FORMCHECKBOX </w:instrText>
      </w:r>
      <w:r w:rsidR="006220AE" w:rsidRPr="00B261DB">
        <w:rPr>
          <w:rFonts w:asciiTheme="minorHAnsi" w:hAnsiTheme="minorHAnsi" w:cstheme="minorHAnsi"/>
          <w:sz w:val="22"/>
          <w:szCs w:val="22"/>
        </w:rPr>
      </w:r>
      <w:r w:rsidR="006220AE" w:rsidRPr="00B261DB">
        <w:rPr>
          <w:rFonts w:asciiTheme="minorHAnsi" w:hAnsiTheme="minorHAnsi" w:cstheme="minorHAnsi"/>
          <w:sz w:val="22"/>
          <w:szCs w:val="22"/>
        </w:rPr>
        <w:fldChar w:fldCharType="separate"/>
      </w:r>
      <w:r w:rsidR="006220AE" w:rsidRPr="00B261DB">
        <w:rPr>
          <w:rFonts w:asciiTheme="minorHAnsi" w:hAnsiTheme="minorHAnsi" w:cstheme="minorHAnsi"/>
          <w:sz w:val="22"/>
          <w:szCs w:val="22"/>
        </w:rPr>
        <w:fldChar w:fldCharType="end"/>
      </w:r>
      <w:bookmarkEnd w:id="0"/>
      <w:r w:rsidRPr="00B261DB">
        <w:rPr>
          <w:rFonts w:asciiTheme="minorHAnsi" w:hAnsiTheme="minorHAnsi" w:cstheme="minorHAnsi"/>
          <w:sz w:val="22"/>
          <w:szCs w:val="22"/>
        </w:rPr>
        <w:tab/>
      </w:r>
      <w:r w:rsidRPr="00B261DB">
        <w:rPr>
          <w:rFonts w:asciiTheme="minorHAnsi" w:hAnsiTheme="minorHAnsi" w:cstheme="minorHAnsi"/>
          <w:sz w:val="22"/>
          <w:szCs w:val="22"/>
        </w:rPr>
        <w:tab/>
      </w:r>
      <w:r w:rsidRPr="00B261DB">
        <w:rPr>
          <w:rFonts w:asciiTheme="minorHAnsi" w:hAnsiTheme="minorHAnsi" w:cstheme="minorHAnsi"/>
          <w:sz w:val="22"/>
          <w:szCs w:val="22"/>
        </w:rPr>
        <w:fldChar w:fldCharType="begin">
          <w:ffData>
            <w:name w:val=""/>
            <w:enabled/>
            <w:calcOnExit w:val="0"/>
            <w:checkBox>
              <w:sizeAuto/>
              <w:default w:val="1"/>
            </w:checkBox>
          </w:ffData>
        </w:fldChar>
      </w:r>
      <w:r w:rsidRPr="00B261DB">
        <w:rPr>
          <w:rFonts w:asciiTheme="minorHAnsi" w:hAnsiTheme="minorHAnsi" w:cstheme="minorHAnsi"/>
          <w:sz w:val="22"/>
          <w:szCs w:val="22"/>
        </w:rPr>
        <w:instrText xml:space="preserve"> FORMCHECKBOX </w:instrText>
      </w:r>
      <w:r w:rsidRPr="00B261DB">
        <w:rPr>
          <w:rFonts w:asciiTheme="minorHAnsi" w:hAnsiTheme="minorHAnsi" w:cstheme="minorHAnsi"/>
          <w:sz w:val="22"/>
          <w:szCs w:val="22"/>
        </w:rPr>
      </w:r>
      <w:r w:rsidRPr="00B261DB">
        <w:rPr>
          <w:rFonts w:asciiTheme="minorHAnsi" w:hAnsiTheme="minorHAnsi" w:cstheme="minorHAnsi"/>
          <w:sz w:val="22"/>
          <w:szCs w:val="22"/>
        </w:rPr>
        <w:fldChar w:fldCharType="separate"/>
      </w:r>
      <w:r w:rsidRPr="00B261DB">
        <w:rPr>
          <w:rFonts w:asciiTheme="minorHAnsi" w:hAnsiTheme="minorHAnsi" w:cstheme="minorHAnsi"/>
          <w:sz w:val="22"/>
          <w:szCs w:val="22"/>
        </w:rPr>
        <w:fldChar w:fldCharType="end"/>
      </w:r>
      <w:r w:rsidRPr="00B261DB">
        <w:rPr>
          <w:rFonts w:asciiTheme="minorHAnsi" w:hAnsiTheme="minorHAnsi" w:cstheme="minorHAnsi"/>
          <w:sz w:val="22"/>
          <w:szCs w:val="22"/>
        </w:rPr>
        <w:tab/>
      </w:r>
      <w:r w:rsidRPr="00B261DB">
        <w:rPr>
          <w:rFonts w:asciiTheme="minorHAnsi" w:hAnsiTheme="minorHAnsi" w:cstheme="minorHAnsi"/>
          <w:sz w:val="22"/>
          <w:szCs w:val="22"/>
        </w:rPr>
        <w:tab/>
      </w:r>
      <w:r w:rsidR="006220AE" w:rsidRPr="00B261DB">
        <w:rPr>
          <w:rFonts w:asciiTheme="minorHAnsi" w:hAnsiTheme="minorHAnsi" w:cstheme="minorHAnsi"/>
          <w:sz w:val="22"/>
          <w:szCs w:val="22"/>
        </w:rPr>
        <w:fldChar w:fldCharType="begin">
          <w:ffData>
            <w:name w:val=""/>
            <w:enabled/>
            <w:calcOnExit w:val="0"/>
            <w:checkBox>
              <w:sizeAuto/>
              <w:default w:val="1"/>
            </w:checkBox>
          </w:ffData>
        </w:fldChar>
      </w:r>
      <w:r w:rsidR="006220AE" w:rsidRPr="00B261DB">
        <w:rPr>
          <w:rFonts w:asciiTheme="minorHAnsi" w:hAnsiTheme="minorHAnsi" w:cstheme="minorHAnsi"/>
          <w:sz w:val="22"/>
          <w:szCs w:val="22"/>
        </w:rPr>
        <w:instrText xml:space="preserve"> FORMCHECKBOX </w:instrText>
      </w:r>
      <w:r w:rsidR="006220AE" w:rsidRPr="00B261DB">
        <w:rPr>
          <w:rFonts w:asciiTheme="minorHAnsi" w:hAnsiTheme="minorHAnsi" w:cstheme="minorHAnsi"/>
          <w:sz w:val="22"/>
          <w:szCs w:val="22"/>
        </w:rPr>
      </w:r>
      <w:r w:rsidR="006220AE" w:rsidRPr="00B261DB">
        <w:rPr>
          <w:rFonts w:asciiTheme="minorHAnsi" w:hAnsiTheme="minorHAnsi" w:cstheme="minorHAnsi"/>
          <w:sz w:val="22"/>
          <w:szCs w:val="22"/>
        </w:rPr>
        <w:fldChar w:fldCharType="separate"/>
      </w:r>
      <w:r w:rsidR="006220AE" w:rsidRPr="00B261DB">
        <w:rPr>
          <w:rFonts w:asciiTheme="minorHAnsi" w:hAnsiTheme="minorHAnsi" w:cstheme="minorHAnsi"/>
          <w:sz w:val="22"/>
          <w:szCs w:val="22"/>
        </w:rPr>
        <w:fldChar w:fldCharType="end"/>
      </w:r>
      <w:r w:rsidR="00C118ED" w:rsidRPr="00B261DB">
        <w:rPr>
          <w:rFonts w:asciiTheme="minorHAnsi" w:hAnsiTheme="minorHAnsi" w:cstheme="minorHAnsi"/>
          <w:sz w:val="22"/>
          <w:szCs w:val="22"/>
        </w:rPr>
        <w:tab/>
      </w:r>
    </w:p>
    <w:p w14:paraId="4332D7DA" w14:textId="02284300" w:rsidR="002A1316" w:rsidRPr="00B261DB" w:rsidRDefault="002A1316" w:rsidP="00B30CA0">
      <w:pPr>
        <w:ind w:firstLine="720"/>
        <w:jc w:val="both"/>
        <w:rPr>
          <w:rFonts w:asciiTheme="minorHAnsi" w:hAnsiTheme="minorHAnsi" w:cstheme="minorHAnsi"/>
          <w:sz w:val="22"/>
          <w:szCs w:val="22"/>
        </w:rPr>
      </w:pPr>
      <w:r w:rsidRPr="00B261DB">
        <w:rPr>
          <w:rFonts w:asciiTheme="minorHAnsi" w:hAnsiTheme="minorHAnsi" w:cstheme="minorHAnsi"/>
          <w:sz w:val="22"/>
          <w:szCs w:val="22"/>
        </w:rPr>
        <w:t>New Issue or SSAP</w:t>
      </w:r>
      <w:r w:rsidRPr="00B261DB">
        <w:rPr>
          <w:rFonts w:asciiTheme="minorHAnsi" w:hAnsiTheme="minorHAnsi" w:cstheme="minorHAnsi"/>
          <w:sz w:val="22"/>
          <w:szCs w:val="22"/>
        </w:rPr>
        <w:tab/>
      </w:r>
      <w:r w:rsidRPr="00B261DB">
        <w:rPr>
          <w:rFonts w:asciiTheme="minorHAnsi" w:hAnsiTheme="minorHAnsi" w:cstheme="minorHAnsi"/>
          <w:sz w:val="22"/>
          <w:szCs w:val="22"/>
        </w:rPr>
        <w:tab/>
      </w:r>
      <w:r w:rsidRPr="00B261DB">
        <w:rPr>
          <w:rFonts w:asciiTheme="minorHAnsi" w:hAnsiTheme="minorHAnsi" w:cstheme="minorHAnsi"/>
          <w:sz w:val="22"/>
          <w:szCs w:val="22"/>
        </w:rPr>
        <w:tab/>
      </w:r>
      <w:r w:rsidRPr="00B261DB">
        <w:rPr>
          <w:rFonts w:asciiTheme="minorHAnsi" w:hAnsiTheme="minorHAnsi" w:cstheme="minorHAnsi"/>
          <w:sz w:val="22"/>
          <w:szCs w:val="22"/>
        </w:rPr>
        <w:fldChar w:fldCharType="begin">
          <w:ffData>
            <w:name w:val=""/>
            <w:enabled/>
            <w:calcOnExit w:val="0"/>
            <w:checkBox>
              <w:sizeAuto/>
              <w:default w:val="0"/>
            </w:checkBox>
          </w:ffData>
        </w:fldChar>
      </w:r>
      <w:r w:rsidRPr="00B261DB">
        <w:rPr>
          <w:rFonts w:asciiTheme="minorHAnsi" w:hAnsiTheme="minorHAnsi" w:cstheme="minorHAnsi"/>
          <w:sz w:val="22"/>
          <w:szCs w:val="22"/>
        </w:rPr>
        <w:instrText xml:space="preserve"> FORMCHECKBOX </w:instrText>
      </w:r>
      <w:r w:rsidRPr="00B261DB">
        <w:rPr>
          <w:rFonts w:asciiTheme="minorHAnsi" w:hAnsiTheme="minorHAnsi" w:cstheme="minorHAnsi"/>
          <w:sz w:val="22"/>
          <w:szCs w:val="22"/>
        </w:rPr>
      </w:r>
      <w:r w:rsidRPr="00B261DB">
        <w:rPr>
          <w:rFonts w:asciiTheme="minorHAnsi" w:hAnsiTheme="minorHAnsi" w:cstheme="minorHAnsi"/>
          <w:sz w:val="22"/>
          <w:szCs w:val="22"/>
        </w:rPr>
        <w:fldChar w:fldCharType="separate"/>
      </w:r>
      <w:r w:rsidRPr="00B261DB">
        <w:rPr>
          <w:rFonts w:asciiTheme="minorHAnsi" w:hAnsiTheme="minorHAnsi" w:cstheme="minorHAnsi"/>
          <w:sz w:val="22"/>
          <w:szCs w:val="22"/>
        </w:rPr>
        <w:fldChar w:fldCharType="end"/>
      </w:r>
      <w:r w:rsidRPr="00B261DB">
        <w:rPr>
          <w:rFonts w:asciiTheme="minorHAnsi" w:hAnsiTheme="minorHAnsi" w:cstheme="minorHAnsi"/>
          <w:sz w:val="22"/>
          <w:szCs w:val="22"/>
        </w:rPr>
        <w:tab/>
      </w:r>
      <w:r w:rsidRPr="00B261DB">
        <w:rPr>
          <w:rFonts w:asciiTheme="minorHAnsi" w:hAnsiTheme="minorHAnsi" w:cstheme="minorHAnsi"/>
          <w:sz w:val="22"/>
          <w:szCs w:val="22"/>
        </w:rPr>
        <w:tab/>
      </w:r>
      <w:r w:rsidRPr="00B261DB">
        <w:rPr>
          <w:rFonts w:asciiTheme="minorHAnsi" w:hAnsiTheme="minorHAnsi" w:cstheme="minorHAnsi"/>
          <w:sz w:val="22"/>
          <w:szCs w:val="22"/>
        </w:rPr>
        <w:fldChar w:fldCharType="begin">
          <w:ffData>
            <w:name w:val=""/>
            <w:enabled/>
            <w:calcOnExit w:val="0"/>
            <w:checkBox>
              <w:sizeAuto/>
              <w:default w:val="0"/>
            </w:checkBox>
          </w:ffData>
        </w:fldChar>
      </w:r>
      <w:r w:rsidRPr="00B261DB">
        <w:rPr>
          <w:rFonts w:asciiTheme="minorHAnsi" w:hAnsiTheme="minorHAnsi" w:cstheme="minorHAnsi"/>
          <w:sz w:val="22"/>
          <w:szCs w:val="22"/>
        </w:rPr>
        <w:instrText xml:space="preserve"> FORMCHECKBOX </w:instrText>
      </w:r>
      <w:r w:rsidRPr="00B261DB">
        <w:rPr>
          <w:rFonts w:asciiTheme="minorHAnsi" w:hAnsiTheme="minorHAnsi" w:cstheme="minorHAnsi"/>
          <w:sz w:val="22"/>
          <w:szCs w:val="22"/>
        </w:rPr>
      </w:r>
      <w:r w:rsidRPr="00B261DB">
        <w:rPr>
          <w:rFonts w:asciiTheme="minorHAnsi" w:hAnsiTheme="minorHAnsi" w:cstheme="minorHAnsi"/>
          <w:sz w:val="22"/>
          <w:szCs w:val="22"/>
        </w:rPr>
        <w:fldChar w:fldCharType="separate"/>
      </w:r>
      <w:r w:rsidRPr="00B261DB">
        <w:rPr>
          <w:rFonts w:asciiTheme="minorHAnsi" w:hAnsiTheme="minorHAnsi" w:cstheme="minorHAnsi"/>
          <w:sz w:val="22"/>
          <w:szCs w:val="22"/>
        </w:rPr>
        <w:fldChar w:fldCharType="end"/>
      </w:r>
      <w:r w:rsidRPr="00B261DB">
        <w:rPr>
          <w:rFonts w:asciiTheme="minorHAnsi" w:hAnsiTheme="minorHAnsi" w:cstheme="minorHAnsi"/>
          <w:sz w:val="22"/>
          <w:szCs w:val="22"/>
        </w:rPr>
        <w:tab/>
      </w:r>
      <w:r w:rsidRPr="00B261DB">
        <w:rPr>
          <w:rFonts w:asciiTheme="minorHAnsi" w:hAnsiTheme="minorHAnsi" w:cstheme="minorHAnsi"/>
          <w:sz w:val="22"/>
          <w:szCs w:val="22"/>
        </w:rPr>
        <w:tab/>
      </w:r>
      <w:r w:rsidRPr="00B261DB">
        <w:rPr>
          <w:rFonts w:asciiTheme="minorHAnsi" w:hAnsiTheme="minorHAnsi" w:cstheme="minorHAnsi"/>
          <w:sz w:val="22"/>
          <w:szCs w:val="22"/>
        </w:rPr>
        <w:fldChar w:fldCharType="begin">
          <w:ffData>
            <w:name w:val=""/>
            <w:enabled/>
            <w:calcOnExit w:val="0"/>
            <w:checkBox>
              <w:sizeAuto/>
              <w:default w:val="0"/>
            </w:checkBox>
          </w:ffData>
        </w:fldChar>
      </w:r>
      <w:r w:rsidRPr="00B261DB">
        <w:rPr>
          <w:rFonts w:asciiTheme="minorHAnsi" w:hAnsiTheme="minorHAnsi" w:cstheme="minorHAnsi"/>
          <w:sz w:val="22"/>
          <w:szCs w:val="22"/>
        </w:rPr>
        <w:instrText xml:space="preserve"> FORMCHECKBOX </w:instrText>
      </w:r>
      <w:r w:rsidRPr="00B261DB">
        <w:rPr>
          <w:rFonts w:asciiTheme="minorHAnsi" w:hAnsiTheme="minorHAnsi" w:cstheme="minorHAnsi"/>
          <w:sz w:val="22"/>
          <w:szCs w:val="22"/>
        </w:rPr>
      </w:r>
      <w:r w:rsidRPr="00B261DB">
        <w:rPr>
          <w:rFonts w:asciiTheme="minorHAnsi" w:hAnsiTheme="minorHAnsi" w:cstheme="minorHAnsi"/>
          <w:sz w:val="22"/>
          <w:szCs w:val="22"/>
        </w:rPr>
        <w:fldChar w:fldCharType="separate"/>
      </w:r>
      <w:r w:rsidRPr="00B261DB">
        <w:rPr>
          <w:rFonts w:asciiTheme="minorHAnsi" w:hAnsiTheme="minorHAnsi" w:cstheme="minorHAnsi"/>
          <w:sz w:val="22"/>
          <w:szCs w:val="22"/>
        </w:rPr>
        <w:fldChar w:fldCharType="end"/>
      </w:r>
    </w:p>
    <w:p w14:paraId="108F9360" w14:textId="5D9EFA97" w:rsidR="0044022E" w:rsidRPr="00B261DB" w:rsidRDefault="0044022E" w:rsidP="0044022E">
      <w:pPr>
        <w:ind w:firstLine="720"/>
        <w:jc w:val="both"/>
        <w:rPr>
          <w:rFonts w:asciiTheme="minorHAnsi" w:hAnsiTheme="minorHAnsi" w:cstheme="minorHAnsi"/>
          <w:sz w:val="22"/>
          <w:szCs w:val="22"/>
        </w:rPr>
      </w:pPr>
      <w:r w:rsidRPr="00B261DB">
        <w:rPr>
          <w:rFonts w:asciiTheme="minorHAnsi" w:hAnsiTheme="minorHAnsi" w:cstheme="minorHAnsi"/>
          <w:sz w:val="22"/>
          <w:szCs w:val="22"/>
        </w:rPr>
        <w:t>Interpretation</w:t>
      </w:r>
      <w:r w:rsidRPr="00B261DB">
        <w:rPr>
          <w:rFonts w:asciiTheme="minorHAnsi" w:hAnsiTheme="minorHAnsi" w:cstheme="minorHAnsi"/>
          <w:sz w:val="22"/>
          <w:szCs w:val="22"/>
        </w:rPr>
        <w:tab/>
      </w:r>
      <w:r w:rsidRPr="00B261DB">
        <w:rPr>
          <w:rFonts w:asciiTheme="minorHAnsi" w:hAnsiTheme="minorHAnsi" w:cstheme="minorHAnsi"/>
          <w:sz w:val="22"/>
          <w:szCs w:val="22"/>
        </w:rPr>
        <w:tab/>
      </w:r>
      <w:r w:rsidRPr="00B261DB">
        <w:rPr>
          <w:rFonts w:asciiTheme="minorHAnsi" w:hAnsiTheme="minorHAnsi" w:cstheme="minorHAnsi"/>
          <w:sz w:val="22"/>
          <w:szCs w:val="22"/>
        </w:rPr>
        <w:tab/>
      </w:r>
      <w:r w:rsidRPr="00B261DB">
        <w:rPr>
          <w:rFonts w:asciiTheme="minorHAnsi" w:hAnsiTheme="minorHAnsi" w:cstheme="minorHAnsi"/>
          <w:sz w:val="22"/>
          <w:szCs w:val="22"/>
        </w:rPr>
        <w:tab/>
      </w:r>
      <w:r w:rsidRPr="00B261DB">
        <w:rPr>
          <w:rFonts w:asciiTheme="minorHAnsi" w:hAnsiTheme="minorHAnsi" w:cstheme="minorHAnsi"/>
          <w:sz w:val="22"/>
          <w:szCs w:val="22"/>
        </w:rPr>
        <w:fldChar w:fldCharType="begin">
          <w:ffData>
            <w:name w:val=""/>
            <w:enabled/>
            <w:calcOnExit w:val="0"/>
            <w:checkBox>
              <w:sizeAuto/>
              <w:default w:val="0"/>
            </w:checkBox>
          </w:ffData>
        </w:fldChar>
      </w:r>
      <w:r w:rsidRPr="00B261DB">
        <w:rPr>
          <w:rFonts w:asciiTheme="minorHAnsi" w:hAnsiTheme="minorHAnsi" w:cstheme="minorHAnsi"/>
          <w:sz w:val="22"/>
          <w:szCs w:val="22"/>
        </w:rPr>
        <w:instrText xml:space="preserve"> FORMCHECKBOX </w:instrText>
      </w:r>
      <w:r w:rsidRPr="00B261DB">
        <w:rPr>
          <w:rFonts w:asciiTheme="minorHAnsi" w:hAnsiTheme="minorHAnsi" w:cstheme="minorHAnsi"/>
          <w:sz w:val="22"/>
          <w:szCs w:val="22"/>
        </w:rPr>
      </w:r>
      <w:r w:rsidRPr="00B261DB">
        <w:rPr>
          <w:rFonts w:asciiTheme="minorHAnsi" w:hAnsiTheme="minorHAnsi" w:cstheme="minorHAnsi"/>
          <w:sz w:val="22"/>
          <w:szCs w:val="22"/>
        </w:rPr>
        <w:fldChar w:fldCharType="separate"/>
      </w:r>
      <w:r w:rsidRPr="00B261DB">
        <w:rPr>
          <w:rFonts w:asciiTheme="minorHAnsi" w:hAnsiTheme="minorHAnsi" w:cstheme="minorHAnsi"/>
          <w:sz w:val="22"/>
          <w:szCs w:val="22"/>
        </w:rPr>
        <w:fldChar w:fldCharType="end"/>
      </w:r>
      <w:r w:rsidRPr="00B261DB">
        <w:rPr>
          <w:rFonts w:asciiTheme="minorHAnsi" w:hAnsiTheme="minorHAnsi" w:cstheme="minorHAnsi"/>
          <w:sz w:val="22"/>
          <w:szCs w:val="22"/>
        </w:rPr>
        <w:tab/>
      </w:r>
      <w:r w:rsidRPr="00B261DB">
        <w:rPr>
          <w:rFonts w:asciiTheme="minorHAnsi" w:hAnsiTheme="minorHAnsi" w:cstheme="minorHAnsi"/>
          <w:sz w:val="22"/>
          <w:szCs w:val="22"/>
        </w:rPr>
        <w:tab/>
      </w:r>
      <w:r w:rsidRPr="00B261DB">
        <w:rPr>
          <w:rFonts w:asciiTheme="minorHAnsi" w:hAnsiTheme="minorHAnsi" w:cstheme="minorHAnsi"/>
          <w:sz w:val="22"/>
          <w:szCs w:val="22"/>
        </w:rPr>
        <w:fldChar w:fldCharType="begin">
          <w:ffData>
            <w:name w:val=""/>
            <w:enabled/>
            <w:calcOnExit w:val="0"/>
            <w:checkBox>
              <w:sizeAuto/>
              <w:default w:val="0"/>
            </w:checkBox>
          </w:ffData>
        </w:fldChar>
      </w:r>
      <w:r w:rsidRPr="00B261DB">
        <w:rPr>
          <w:rFonts w:asciiTheme="minorHAnsi" w:hAnsiTheme="minorHAnsi" w:cstheme="minorHAnsi"/>
          <w:sz w:val="22"/>
          <w:szCs w:val="22"/>
        </w:rPr>
        <w:instrText xml:space="preserve"> FORMCHECKBOX </w:instrText>
      </w:r>
      <w:r w:rsidRPr="00B261DB">
        <w:rPr>
          <w:rFonts w:asciiTheme="minorHAnsi" w:hAnsiTheme="minorHAnsi" w:cstheme="minorHAnsi"/>
          <w:sz w:val="22"/>
          <w:szCs w:val="22"/>
        </w:rPr>
      </w:r>
      <w:r w:rsidRPr="00B261DB">
        <w:rPr>
          <w:rFonts w:asciiTheme="minorHAnsi" w:hAnsiTheme="minorHAnsi" w:cstheme="minorHAnsi"/>
          <w:sz w:val="22"/>
          <w:szCs w:val="22"/>
        </w:rPr>
        <w:fldChar w:fldCharType="separate"/>
      </w:r>
      <w:r w:rsidRPr="00B261DB">
        <w:rPr>
          <w:rFonts w:asciiTheme="minorHAnsi" w:hAnsiTheme="minorHAnsi" w:cstheme="minorHAnsi"/>
          <w:sz w:val="22"/>
          <w:szCs w:val="22"/>
        </w:rPr>
        <w:fldChar w:fldCharType="end"/>
      </w:r>
      <w:r w:rsidRPr="00B261DB">
        <w:rPr>
          <w:rFonts w:asciiTheme="minorHAnsi" w:hAnsiTheme="minorHAnsi" w:cstheme="minorHAnsi"/>
          <w:sz w:val="22"/>
          <w:szCs w:val="22"/>
        </w:rPr>
        <w:tab/>
      </w:r>
      <w:r w:rsidRPr="00B261DB">
        <w:rPr>
          <w:rFonts w:asciiTheme="minorHAnsi" w:hAnsiTheme="minorHAnsi" w:cstheme="minorHAnsi"/>
          <w:sz w:val="22"/>
          <w:szCs w:val="22"/>
        </w:rPr>
        <w:tab/>
      </w:r>
      <w:r w:rsidRPr="00B261DB">
        <w:rPr>
          <w:rFonts w:asciiTheme="minorHAnsi" w:hAnsiTheme="minorHAnsi" w:cstheme="minorHAnsi"/>
          <w:sz w:val="22"/>
          <w:szCs w:val="22"/>
        </w:rPr>
        <w:fldChar w:fldCharType="begin">
          <w:ffData>
            <w:name w:val=""/>
            <w:enabled/>
            <w:calcOnExit w:val="0"/>
            <w:checkBox>
              <w:sizeAuto/>
              <w:default w:val="0"/>
            </w:checkBox>
          </w:ffData>
        </w:fldChar>
      </w:r>
      <w:r w:rsidRPr="00B261DB">
        <w:rPr>
          <w:rFonts w:asciiTheme="minorHAnsi" w:hAnsiTheme="minorHAnsi" w:cstheme="minorHAnsi"/>
          <w:sz w:val="22"/>
          <w:szCs w:val="22"/>
        </w:rPr>
        <w:instrText xml:space="preserve"> FORMCHECKBOX </w:instrText>
      </w:r>
      <w:r w:rsidRPr="00B261DB">
        <w:rPr>
          <w:rFonts w:asciiTheme="minorHAnsi" w:hAnsiTheme="minorHAnsi" w:cstheme="minorHAnsi"/>
          <w:sz w:val="22"/>
          <w:szCs w:val="22"/>
        </w:rPr>
      </w:r>
      <w:r w:rsidRPr="00B261DB">
        <w:rPr>
          <w:rFonts w:asciiTheme="minorHAnsi" w:hAnsiTheme="minorHAnsi" w:cstheme="minorHAnsi"/>
          <w:sz w:val="22"/>
          <w:szCs w:val="22"/>
        </w:rPr>
        <w:fldChar w:fldCharType="separate"/>
      </w:r>
      <w:r w:rsidRPr="00B261DB">
        <w:rPr>
          <w:rFonts w:asciiTheme="minorHAnsi" w:hAnsiTheme="minorHAnsi" w:cstheme="minorHAnsi"/>
          <w:sz w:val="22"/>
          <w:szCs w:val="22"/>
        </w:rPr>
        <w:fldChar w:fldCharType="end"/>
      </w:r>
    </w:p>
    <w:p w14:paraId="6F1580CB" w14:textId="77777777" w:rsidR="002A1316" w:rsidRPr="00B261DB" w:rsidRDefault="002A1316" w:rsidP="00B30CA0">
      <w:pPr>
        <w:jc w:val="both"/>
        <w:rPr>
          <w:rFonts w:asciiTheme="minorHAnsi" w:hAnsiTheme="minorHAnsi" w:cstheme="minorHAnsi"/>
          <w:sz w:val="22"/>
          <w:szCs w:val="22"/>
        </w:rPr>
      </w:pPr>
    </w:p>
    <w:p w14:paraId="3ED8FF4B" w14:textId="73A2453E" w:rsidR="00B55E9F" w:rsidRPr="00B261DB" w:rsidRDefault="002A1316" w:rsidP="00B55E9F">
      <w:pPr>
        <w:pStyle w:val="BodyTextIndent"/>
        <w:spacing w:after="0"/>
        <w:ind w:left="0"/>
        <w:jc w:val="both"/>
        <w:rPr>
          <w:rFonts w:asciiTheme="minorHAnsi" w:hAnsiTheme="minorHAnsi" w:cstheme="minorHAnsi"/>
          <w:sz w:val="22"/>
          <w:szCs w:val="22"/>
        </w:rPr>
      </w:pPr>
      <w:r w:rsidRPr="00B261DB">
        <w:rPr>
          <w:rFonts w:asciiTheme="minorHAnsi" w:hAnsiTheme="minorHAnsi" w:cstheme="minorHAnsi"/>
          <w:b/>
          <w:bCs/>
          <w:sz w:val="22"/>
        </w:rPr>
        <w:t>Description of Issue:</w:t>
      </w:r>
      <w:r w:rsidR="00F7468A" w:rsidRPr="00B261DB">
        <w:rPr>
          <w:rFonts w:asciiTheme="minorHAnsi" w:hAnsiTheme="minorHAnsi" w:cstheme="minorHAnsi"/>
          <w:sz w:val="22"/>
        </w:rPr>
        <w:t xml:space="preserve"> </w:t>
      </w:r>
      <w:r w:rsidR="00A818A1" w:rsidRPr="00B261DB">
        <w:rPr>
          <w:rFonts w:asciiTheme="minorHAnsi" w:hAnsiTheme="minorHAnsi" w:cstheme="minorHAnsi"/>
          <w:sz w:val="22"/>
          <w:szCs w:val="22"/>
        </w:rPr>
        <w:t xml:space="preserve">This </w:t>
      </w:r>
      <w:r w:rsidR="00463E98" w:rsidRPr="00B261DB">
        <w:rPr>
          <w:rFonts w:asciiTheme="minorHAnsi" w:hAnsiTheme="minorHAnsi" w:cstheme="minorHAnsi"/>
          <w:sz w:val="22"/>
          <w:szCs w:val="22"/>
        </w:rPr>
        <w:t xml:space="preserve">agenda item </w:t>
      </w:r>
      <w:r w:rsidR="00FF09E2">
        <w:rPr>
          <w:rFonts w:asciiTheme="minorHAnsi" w:hAnsiTheme="minorHAnsi" w:cstheme="minorHAnsi"/>
          <w:sz w:val="22"/>
          <w:szCs w:val="22"/>
        </w:rPr>
        <w:t>was drafted in response to</w:t>
      </w:r>
      <w:r w:rsidR="005F769F">
        <w:rPr>
          <w:rFonts w:asciiTheme="minorHAnsi" w:hAnsiTheme="minorHAnsi" w:cstheme="minorHAnsi"/>
          <w:sz w:val="22"/>
          <w:szCs w:val="22"/>
        </w:rPr>
        <w:t xml:space="preserve"> interested partie</w:t>
      </w:r>
      <w:r w:rsidR="00C94A7C">
        <w:rPr>
          <w:rFonts w:asciiTheme="minorHAnsi" w:hAnsiTheme="minorHAnsi" w:cstheme="minorHAnsi"/>
          <w:sz w:val="22"/>
          <w:szCs w:val="22"/>
        </w:rPr>
        <w:t xml:space="preserve">s’ comments on </w:t>
      </w:r>
      <w:r w:rsidR="005D1799" w:rsidRPr="00B261DB">
        <w:rPr>
          <w:rFonts w:asciiTheme="minorHAnsi" w:hAnsiTheme="minorHAnsi" w:cstheme="minorHAnsi"/>
          <w:sz w:val="22"/>
          <w:szCs w:val="22"/>
        </w:rPr>
        <w:t xml:space="preserve">agenda item 2024-21: Investment Subsidiaries. </w:t>
      </w:r>
      <w:r w:rsidR="00694BD7" w:rsidRPr="00B261DB">
        <w:rPr>
          <w:rFonts w:asciiTheme="minorHAnsi" w:hAnsiTheme="minorHAnsi" w:cstheme="minorHAnsi"/>
          <w:sz w:val="22"/>
          <w:szCs w:val="22"/>
        </w:rPr>
        <w:t>C</w:t>
      </w:r>
      <w:r w:rsidR="005D1799" w:rsidRPr="00B261DB">
        <w:rPr>
          <w:rFonts w:asciiTheme="minorHAnsi" w:hAnsiTheme="minorHAnsi" w:cstheme="minorHAnsi"/>
          <w:sz w:val="22"/>
          <w:szCs w:val="22"/>
        </w:rPr>
        <w:t>omments from interested parties</w:t>
      </w:r>
      <w:r w:rsidR="00694BD7" w:rsidRPr="00B261DB">
        <w:rPr>
          <w:rFonts w:asciiTheme="minorHAnsi" w:hAnsiTheme="minorHAnsi" w:cstheme="minorHAnsi"/>
          <w:sz w:val="22"/>
          <w:szCs w:val="22"/>
        </w:rPr>
        <w:t xml:space="preserve"> </w:t>
      </w:r>
      <w:r w:rsidR="005D1799" w:rsidRPr="00B261DB">
        <w:rPr>
          <w:rFonts w:asciiTheme="minorHAnsi" w:hAnsiTheme="minorHAnsi" w:cstheme="minorHAnsi"/>
          <w:sz w:val="22"/>
          <w:szCs w:val="22"/>
        </w:rPr>
        <w:t xml:space="preserve">noted that </w:t>
      </w:r>
      <w:r w:rsidR="00694BD7" w:rsidRPr="00B261DB">
        <w:rPr>
          <w:rFonts w:asciiTheme="minorHAnsi" w:hAnsiTheme="minorHAnsi" w:cstheme="minorHAnsi"/>
          <w:sz w:val="22"/>
          <w:szCs w:val="22"/>
        </w:rPr>
        <w:t>a significant part of the</w:t>
      </w:r>
      <w:r w:rsidR="005D1799" w:rsidRPr="00B261DB">
        <w:rPr>
          <w:rFonts w:asciiTheme="minorHAnsi" w:hAnsiTheme="minorHAnsi" w:cstheme="minorHAnsi"/>
          <w:sz w:val="22"/>
          <w:szCs w:val="22"/>
        </w:rPr>
        <w:t xml:space="preserve"> increase in investment subsidiaries </w:t>
      </w:r>
      <w:r w:rsidR="00694BD7" w:rsidRPr="00B261DB">
        <w:rPr>
          <w:rFonts w:asciiTheme="minorHAnsi" w:hAnsiTheme="minorHAnsi" w:cstheme="minorHAnsi"/>
          <w:sz w:val="22"/>
          <w:szCs w:val="22"/>
        </w:rPr>
        <w:t>is</w:t>
      </w:r>
      <w:r w:rsidR="005D1799" w:rsidRPr="00B261DB">
        <w:rPr>
          <w:rFonts w:asciiTheme="minorHAnsi" w:hAnsiTheme="minorHAnsi" w:cstheme="minorHAnsi"/>
          <w:sz w:val="22"/>
          <w:szCs w:val="22"/>
        </w:rPr>
        <w:t xml:space="preserve"> primarily due to increased usage of Delaware Statutory Trusts</w:t>
      </w:r>
      <w:r w:rsidR="00530061" w:rsidRPr="00B261DB">
        <w:rPr>
          <w:rFonts w:asciiTheme="minorHAnsi" w:hAnsiTheme="minorHAnsi" w:cstheme="minorHAnsi"/>
          <w:sz w:val="22"/>
          <w:szCs w:val="22"/>
        </w:rPr>
        <w:t xml:space="preserve"> (DSTs)</w:t>
      </w:r>
      <w:r w:rsidR="005D1799" w:rsidRPr="00B261DB">
        <w:rPr>
          <w:rFonts w:asciiTheme="minorHAnsi" w:hAnsiTheme="minorHAnsi" w:cstheme="minorHAnsi"/>
          <w:sz w:val="22"/>
          <w:szCs w:val="22"/>
        </w:rPr>
        <w:t>.</w:t>
      </w:r>
      <w:r w:rsidR="00694BD7" w:rsidRPr="00B261DB">
        <w:rPr>
          <w:rFonts w:asciiTheme="minorHAnsi" w:hAnsiTheme="minorHAnsi" w:cstheme="minorHAnsi"/>
          <w:sz w:val="22"/>
          <w:szCs w:val="22"/>
        </w:rPr>
        <w:t xml:space="preserve"> </w:t>
      </w:r>
      <w:r w:rsidR="00B55E9F" w:rsidRPr="00266D5C">
        <w:rPr>
          <w:rFonts w:asciiTheme="minorHAnsi" w:hAnsiTheme="minorHAnsi" w:cstheme="minorHAnsi"/>
          <w:sz w:val="22"/>
          <w:szCs w:val="22"/>
        </w:rPr>
        <w:t xml:space="preserve">DSTs are distinct from common-law trusts as they are established under Delaware statutory trust laws, which allows for significant flexibility in structuring the trust. While holding real estate investments within a DST provides </w:t>
      </w:r>
      <w:proofErr w:type="gramStart"/>
      <w:r w:rsidR="00B55E9F" w:rsidRPr="00266D5C">
        <w:rPr>
          <w:rFonts w:asciiTheme="minorHAnsi" w:hAnsiTheme="minorHAnsi" w:cstheme="minorHAnsi"/>
          <w:sz w:val="22"/>
          <w:szCs w:val="22"/>
        </w:rPr>
        <w:t>a number of</w:t>
      </w:r>
      <w:proofErr w:type="gramEnd"/>
      <w:r w:rsidR="00B55E9F" w:rsidRPr="00266D5C">
        <w:rPr>
          <w:rFonts w:asciiTheme="minorHAnsi" w:hAnsiTheme="minorHAnsi" w:cstheme="minorHAnsi"/>
          <w:sz w:val="22"/>
          <w:szCs w:val="22"/>
        </w:rPr>
        <w:t xml:space="preserve"> structural and tax advantages, one of the most notable benefits is that it enables insurance companies to bypass the requirement of obtaining individual state lending licenses for each state where they hold residential mortgage investments. </w:t>
      </w:r>
    </w:p>
    <w:p w14:paraId="1CCE13B3" w14:textId="77777777" w:rsidR="00B55E9F" w:rsidRDefault="00B55E9F" w:rsidP="008F5AFD">
      <w:pPr>
        <w:pStyle w:val="BodyTextIndent"/>
        <w:spacing w:after="0"/>
        <w:ind w:left="0"/>
        <w:jc w:val="both"/>
        <w:rPr>
          <w:rFonts w:asciiTheme="minorHAnsi" w:hAnsiTheme="minorHAnsi" w:cstheme="minorHAnsi"/>
          <w:sz w:val="22"/>
          <w:szCs w:val="22"/>
        </w:rPr>
      </w:pPr>
    </w:p>
    <w:p w14:paraId="3DA8AC22" w14:textId="185B5B01" w:rsidR="00665C8E" w:rsidRDefault="00581055" w:rsidP="008F5AFD">
      <w:pPr>
        <w:pStyle w:val="BodyTextIndent"/>
        <w:spacing w:after="0"/>
        <w:ind w:left="0"/>
        <w:jc w:val="both"/>
        <w:rPr>
          <w:rFonts w:asciiTheme="minorHAnsi" w:hAnsiTheme="minorHAnsi" w:cstheme="minorHAnsi"/>
          <w:sz w:val="22"/>
          <w:szCs w:val="22"/>
        </w:rPr>
      </w:pPr>
      <w:r>
        <w:rPr>
          <w:rFonts w:asciiTheme="minorHAnsi" w:hAnsiTheme="minorHAnsi" w:cstheme="minorHAnsi"/>
          <w:sz w:val="22"/>
          <w:szCs w:val="22"/>
        </w:rPr>
        <w:t xml:space="preserve">This agenda item proposes to </w:t>
      </w:r>
      <w:r w:rsidR="00E010B7">
        <w:rPr>
          <w:rFonts w:asciiTheme="minorHAnsi" w:hAnsiTheme="minorHAnsi" w:cstheme="minorHAnsi"/>
          <w:sz w:val="22"/>
          <w:szCs w:val="22"/>
        </w:rPr>
        <w:t>develop accounting and reporting guidance for</w:t>
      </w:r>
      <w:r>
        <w:rPr>
          <w:rFonts w:asciiTheme="minorHAnsi" w:hAnsiTheme="minorHAnsi" w:cstheme="minorHAnsi"/>
          <w:sz w:val="22"/>
          <w:szCs w:val="22"/>
        </w:rPr>
        <w:t xml:space="preserve"> qualifying trust structures</w:t>
      </w:r>
      <w:r w:rsidR="006163F1">
        <w:rPr>
          <w:rFonts w:asciiTheme="minorHAnsi" w:hAnsiTheme="minorHAnsi" w:cstheme="minorHAnsi"/>
          <w:sz w:val="22"/>
          <w:szCs w:val="22"/>
        </w:rPr>
        <w:t>, regardless of the state of domicile,</w:t>
      </w:r>
      <w:r>
        <w:rPr>
          <w:rFonts w:asciiTheme="minorHAnsi" w:hAnsiTheme="minorHAnsi" w:cstheme="minorHAnsi"/>
          <w:sz w:val="22"/>
          <w:szCs w:val="22"/>
        </w:rPr>
        <w:t xml:space="preserve"> that hold residential mortgage loans in scope of </w:t>
      </w:r>
      <w:r w:rsidRPr="00D90B0F">
        <w:rPr>
          <w:rFonts w:asciiTheme="minorHAnsi" w:hAnsiTheme="minorHAnsi" w:cstheme="minorHAnsi"/>
          <w:i/>
          <w:iCs/>
          <w:sz w:val="22"/>
          <w:szCs w:val="22"/>
        </w:rPr>
        <w:t>SSAP No. 37—Mortgage Loans</w:t>
      </w:r>
      <w:r>
        <w:rPr>
          <w:rFonts w:asciiTheme="minorHAnsi" w:hAnsiTheme="minorHAnsi" w:cstheme="minorHAnsi"/>
          <w:sz w:val="22"/>
          <w:szCs w:val="22"/>
        </w:rPr>
        <w:t xml:space="preserve"> and proposes reporting of these items on Schedule B - Mortgage Loans. Discussion on requirements in determining a “qualifying” trust and the reporting specifics are key items for which regulator feedback is specifically requested.</w:t>
      </w:r>
      <w:r w:rsidR="00173F43">
        <w:rPr>
          <w:rFonts w:asciiTheme="minorHAnsi" w:hAnsiTheme="minorHAnsi" w:cstheme="minorHAnsi"/>
          <w:sz w:val="22"/>
          <w:szCs w:val="22"/>
        </w:rPr>
        <w:t xml:space="preserve"> </w:t>
      </w:r>
      <w:r w:rsidR="00694BD7" w:rsidRPr="00266D5C">
        <w:rPr>
          <w:rFonts w:asciiTheme="minorHAnsi" w:hAnsiTheme="minorHAnsi" w:cstheme="minorHAnsi"/>
          <w:sz w:val="22"/>
          <w:szCs w:val="22"/>
        </w:rPr>
        <w:t xml:space="preserve">Rather than retaining a generic reporting category that allows an RBC look-through without any parameters, which likely should have been eliminated when the concept of “investment subsidiaries” was deleted from SSAP No. 97 in 2005, NAIC staff </w:t>
      </w:r>
      <w:r w:rsidR="00C71BC8">
        <w:rPr>
          <w:rFonts w:asciiTheme="minorHAnsi" w:hAnsiTheme="minorHAnsi" w:cstheme="minorHAnsi"/>
          <w:sz w:val="22"/>
          <w:szCs w:val="22"/>
        </w:rPr>
        <w:t xml:space="preserve">proposes </w:t>
      </w:r>
      <w:r w:rsidR="00B261DB" w:rsidRPr="00B261DB">
        <w:rPr>
          <w:rFonts w:asciiTheme="minorHAnsi" w:hAnsiTheme="minorHAnsi" w:cstheme="minorHAnsi"/>
          <w:sz w:val="22"/>
          <w:szCs w:val="22"/>
        </w:rPr>
        <w:t>to</w:t>
      </w:r>
      <w:r w:rsidR="00694BD7" w:rsidRPr="00266D5C">
        <w:rPr>
          <w:rFonts w:asciiTheme="minorHAnsi" w:hAnsiTheme="minorHAnsi" w:cstheme="minorHAnsi"/>
          <w:sz w:val="22"/>
          <w:szCs w:val="22"/>
        </w:rPr>
        <w:t xml:space="preserve"> assess </w:t>
      </w:r>
      <w:r w:rsidR="00C97138">
        <w:rPr>
          <w:rFonts w:asciiTheme="minorHAnsi" w:hAnsiTheme="minorHAnsi" w:cstheme="minorHAnsi"/>
          <w:sz w:val="22"/>
          <w:szCs w:val="22"/>
        </w:rPr>
        <w:t>statutory trust</w:t>
      </w:r>
      <w:r w:rsidR="00C97138" w:rsidRPr="00266D5C">
        <w:rPr>
          <w:rFonts w:asciiTheme="minorHAnsi" w:hAnsiTheme="minorHAnsi" w:cstheme="minorHAnsi"/>
          <w:sz w:val="22"/>
          <w:szCs w:val="22"/>
        </w:rPr>
        <w:t xml:space="preserve"> </w:t>
      </w:r>
      <w:r w:rsidR="00694BD7" w:rsidRPr="00266D5C">
        <w:rPr>
          <w:rFonts w:asciiTheme="minorHAnsi" w:hAnsiTheme="minorHAnsi" w:cstheme="minorHAnsi"/>
          <w:sz w:val="22"/>
          <w:szCs w:val="22"/>
        </w:rPr>
        <w:t>structures holding residential mortgage loans and establish specific accounting and reporting guidance</w:t>
      </w:r>
      <w:r w:rsidR="00B261DB" w:rsidRPr="00B261DB">
        <w:rPr>
          <w:rFonts w:asciiTheme="minorHAnsi" w:hAnsiTheme="minorHAnsi" w:cstheme="minorHAnsi"/>
          <w:sz w:val="22"/>
          <w:szCs w:val="22"/>
        </w:rPr>
        <w:t xml:space="preserve">. </w:t>
      </w:r>
    </w:p>
    <w:p w14:paraId="0EB20AC5" w14:textId="77777777" w:rsidR="00665C8E" w:rsidRDefault="00665C8E" w:rsidP="008F5AFD">
      <w:pPr>
        <w:pStyle w:val="BodyTextIndent"/>
        <w:spacing w:after="0"/>
        <w:ind w:left="0"/>
        <w:jc w:val="both"/>
        <w:rPr>
          <w:rFonts w:asciiTheme="minorHAnsi" w:hAnsiTheme="minorHAnsi" w:cstheme="minorHAnsi"/>
          <w:sz w:val="22"/>
          <w:szCs w:val="22"/>
        </w:rPr>
      </w:pPr>
    </w:p>
    <w:p w14:paraId="1E8F8BD5" w14:textId="41E16B54" w:rsidR="00E65758" w:rsidRPr="00B261DB" w:rsidRDefault="00C71BC8" w:rsidP="008F5AFD">
      <w:pPr>
        <w:pStyle w:val="BodyTextIndent"/>
        <w:spacing w:after="0"/>
        <w:ind w:left="0"/>
        <w:jc w:val="both"/>
        <w:rPr>
          <w:rFonts w:asciiTheme="minorHAnsi" w:hAnsiTheme="minorHAnsi" w:cstheme="minorHAnsi"/>
          <w:sz w:val="22"/>
          <w:szCs w:val="22"/>
        </w:rPr>
      </w:pPr>
      <w:r>
        <w:rPr>
          <w:rFonts w:asciiTheme="minorHAnsi" w:hAnsiTheme="minorHAnsi" w:cstheme="minorHAnsi"/>
          <w:sz w:val="22"/>
          <w:szCs w:val="22"/>
        </w:rPr>
        <w:t>As previously identified, the existing reporting for “investment subsidiaries” does not provide any transparency to regulators, as there are very limited restrictions as to what can be captured in an investment subsidiary, potentially allowing companies to bypass SSAP accounting or admittance requirements, NAIC designation determinations or state investment limit</w:t>
      </w:r>
      <w:r w:rsidR="00514E13">
        <w:rPr>
          <w:rFonts w:asciiTheme="minorHAnsi" w:hAnsiTheme="minorHAnsi" w:cstheme="minorHAnsi"/>
          <w:sz w:val="22"/>
          <w:szCs w:val="22"/>
        </w:rPr>
        <w:t>ations</w:t>
      </w:r>
      <w:r>
        <w:rPr>
          <w:rFonts w:asciiTheme="minorHAnsi" w:hAnsiTheme="minorHAnsi" w:cstheme="minorHAnsi"/>
          <w:sz w:val="22"/>
          <w:szCs w:val="22"/>
        </w:rPr>
        <w:t xml:space="preserve"> requirements, with look-through RBC based on company records. Further, the </w:t>
      </w:r>
      <w:r w:rsidR="00B34121">
        <w:rPr>
          <w:rFonts w:asciiTheme="minorHAnsi" w:hAnsiTheme="minorHAnsi" w:cstheme="minorHAnsi"/>
          <w:sz w:val="22"/>
          <w:szCs w:val="22"/>
        </w:rPr>
        <w:t>RBC</w:t>
      </w:r>
      <w:r>
        <w:rPr>
          <w:rFonts w:asciiTheme="minorHAnsi" w:hAnsiTheme="minorHAnsi" w:cstheme="minorHAnsi"/>
          <w:sz w:val="22"/>
          <w:szCs w:val="22"/>
        </w:rPr>
        <w:t xml:space="preserve"> measurement guidance refers to an “imputed statutory value” and there are no current provisions on how that value should be determined. </w:t>
      </w:r>
    </w:p>
    <w:p w14:paraId="33A2D21C" w14:textId="77777777" w:rsidR="00530061" w:rsidRPr="00B261DB" w:rsidRDefault="00530061" w:rsidP="00530061">
      <w:pPr>
        <w:pStyle w:val="BodyTextIndent"/>
        <w:spacing w:after="0"/>
        <w:ind w:left="0"/>
        <w:jc w:val="both"/>
        <w:rPr>
          <w:rFonts w:asciiTheme="minorHAnsi" w:hAnsiTheme="minorHAnsi" w:cstheme="minorHAnsi"/>
          <w:sz w:val="22"/>
          <w:szCs w:val="22"/>
        </w:rPr>
      </w:pPr>
    </w:p>
    <w:p w14:paraId="50A56175" w14:textId="192481EF" w:rsidR="00BA40D6" w:rsidRPr="00B261DB" w:rsidRDefault="002A1316" w:rsidP="00530061">
      <w:pPr>
        <w:pStyle w:val="BodyTextIndent"/>
        <w:spacing w:after="0"/>
        <w:ind w:left="0"/>
        <w:jc w:val="both"/>
        <w:rPr>
          <w:rFonts w:asciiTheme="minorHAnsi" w:hAnsiTheme="minorHAnsi" w:cstheme="minorHAnsi"/>
          <w:b/>
          <w:sz w:val="22"/>
          <w:szCs w:val="22"/>
        </w:rPr>
      </w:pPr>
      <w:r w:rsidRPr="00B261DB">
        <w:rPr>
          <w:rFonts w:asciiTheme="minorHAnsi" w:hAnsiTheme="minorHAnsi" w:cstheme="minorHAnsi"/>
          <w:b/>
          <w:sz w:val="22"/>
          <w:szCs w:val="22"/>
        </w:rPr>
        <w:t>Existing Authoritative Literature:</w:t>
      </w:r>
    </w:p>
    <w:p w14:paraId="2197FD3B" w14:textId="77777777" w:rsidR="00694BD7" w:rsidRPr="00B261DB" w:rsidRDefault="00694BD7" w:rsidP="00530061">
      <w:pPr>
        <w:pStyle w:val="BodyTextIndent"/>
        <w:spacing w:after="0"/>
        <w:ind w:left="0"/>
        <w:jc w:val="both"/>
        <w:rPr>
          <w:rFonts w:asciiTheme="minorHAnsi" w:hAnsiTheme="minorHAnsi" w:cstheme="minorHAnsi"/>
          <w:b/>
          <w:sz w:val="22"/>
          <w:szCs w:val="22"/>
        </w:rPr>
      </w:pPr>
    </w:p>
    <w:p w14:paraId="1B63E0EC" w14:textId="6A18E1BA" w:rsidR="00BC48E9" w:rsidRPr="0033175B" w:rsidRDefault="00BC48E9" w:rsidP="00BC48E9">
      <w:pPr>
        <w:pStyle w:val="ListParagraph"/>
        <w:ind w:left="0"/>
        <w:contextualSpacing w:val="0"/>
        <w:rPr>
          <w:rFonts w:asciiTheme="minorHAnsi" w:hAnsiTheme="minorHAnsi" w:cstheme="minorHAnsi"/>
          <w:b/>
          <w:i/>
          <w:iCs/>
          <w:sz w:val="22"/>
          <w:szCs w:val="22"/>
          <w:u w:val="single"/>
        </w:rPr>
      </w:pPr>
      <w:r w:rsidRPr="0033175B">
        <w:rPr>
          <w:rFonts w:asciiTheme="minorHAnsi" w:hAnsiTheme="minorHAnsi" w:cstheme="minorHAnsi"/>
          <w:b/>
          <w:i/>
          <w:iCs/>
          <w:sz w:val="22"/>
          <w:szCs w:val="22"/>
          <w:u w:val="single"/>
        </w:rPr>
        <w:t>SSAP No. 37—</w:t>
      </w:r>
      <w:r w:rsidR="00694BD7" w:rsidRPr="0033175B">
        <w:rPr>
          <w:rFonts w:asciiTheme="minorHAnsi" w:hAnsiTheme="minorHAnsi" w:cstheme="minorHAnsi"/>
          <w:sz w:val="22"/>
          <w:szCs w:val="22"/>
          <w:u w:val="single"/>
        </w:rPr>
        <w:t xml:space="preserve"> </w:t>
      </w:r>
      <w:r w:rsidR="00694BD7" w:rsidRPr="0033175B">
        <w:rPr>
          <w:rFonts w:asciiTheme="minorHAnsi" w:hAnsiTheme="minorHAnsi" w:cstheme="minorHAnsi"/>
          <w:b/>
          <w:i/>
          <w:iCs/>
          <w:sz w:val="22"/>
          <w:szCs w:val="22"/>
          <w:u w:val="single"/>
        </w:rPr>
        <w:t>Mortgage Loans</w:t>
      </w:r>
      <w:r w:rsidRPr="0033175B">
        <w:rPr>
          <w:rFonts w:asciiTheme="minorHAnsi" w:hAnsiTheme="minorHAnsi" w:cstheme="minorHAnsi"/>
          <w:b/>
          <w:i/>
          <w:iCs/>
          <w:sz w:val="22"/>
          <w:szCs w:val="22"/>
          <w:u w:val="single"/>
        </w:rPr>
        <w:t xml:space="preserve"> </w:t>
      </w:r>
    </w:p>
    <w:p w14:paraId="176FE471" w14:textId="77777777" w:rsidR="00F60BA3" w:rsidRDefault="00F60BA3" w:rsidP="00E51AC8">
      <w:pPr>
        <w:keepNext/>
        <w:spacing w:after="220"/>
        <w:ind w:left="720"/>
        <w:jc w:val="both"/>
        <w:outlineLvl w:val="1"/>
        <w:rPr>
          <w:b/>
          <w:caps/>
          <w:sz w:val="22"/>
          <w:szCs w:val="22"/>
        </w:rPr>
      </w:pPr>
      <w:bookmarkStart w:id="1" w:name="_Toc187404462"/>
    </w:p>
    <w:p w14:paraId="3EF8F844" w14:textId="25F3DCF2" w:rsidR="00903372" w:rsidRPr="00903372" w:rsidRDefault="00903372" w:rsidP="00E51AC8">
      <w:pPr>
        <w:keepNext/>
        <w:spacing w:after="220"/>
        <w:ind w:left="720"/>
        <w:jc w:val="both"/>
        <w:outlineLvl w:val="1"/>
        <w:rPr>
          <w:b/>
          <w:caps/>
          <w:sz w:val="22"/>
          <w:szCs w:val="22"/>
        </w:rPr>
      </w:pPr>
      <w:r w:rsidRPr="00903372">
        <w:rPr>
          <w:b/>
          <w:caps/>
          <w:sz w:val="22"/>
          <w:szCs w:val="22"/>
        </w:rPr>
        <w:t>SCOPE OF STATEMENT</w:t>
      </w:r>
      <w:bookmarkEnd w:id="1"/>
    </w:p>
    <w:p w14:paraId="70593067" w14:textId="77777777" w:rsidR="00903372" w:rsidRPr="0033175B" w:rsidRDefault="00903372" w:rsidP="00F6795E">
      <w:pPr>
        <w:pStyle w:val="ListParagraph"/>
        <w:numPr>
          <w:ilvl w:val="0"/>
          <w:numId w:val="10"/>
        </w:numPr>
        <w:tabs>
          <w:tab w:val="num" w:pos="1440"/>
        </w:tabs>
        <w:spacing w:after="220"/>
        <w:ind w:firstLine="0"/>
        <w:jc w:val="both"/>
        <w:rPr>
          <w:sz w:val="22"/>
          <w:szCs w:val="22"/>
        </w:rPr>
      </w:pPr>
      <w:r w:rsidRPr="0033175B">
        <w:rPr>
          <w:sz w:val="22"/>
          <w:szCs w:val="22"/>
        </w:rPr>
        <w:t>This statement establishes statutory accounting principles for the accounting and reporting of mortgage loans and related fees.</w:t>
      </w:r>
    </w:p>
    <w:p w14:paraId="28A2C83F" w14:textId="77777777" w:rsidR="00903372" w:rsidRPr="00903372" w:rsidRDefault="00903372" w:rsidP="00E51AC8">
      <w:pPr>
        <w:keepNext/>
        <w:keepLines/>
        <w:spacing w:after="220"/>
        <w:ind w:left="720"/>
        <w:jc w:val="both"/>
        <w:outlineLvl w:val="1"/>
        <w:rPr>
          <w:b/>
          <w:caps/>
          <w:sz w:val="22"/>
          <w:szCs w:val="22"/>
        </w:rPr>
      </w:pPr>
      <w:bookmarkStart w:id="2" w:name="_Toc187404463"/>
      <w:r w:rsidRPr="00903372">
        <w:rPr>
          <w:b/>
          <w:caps/>
          <w:sz w:val="22"/>
          <w:szCs w:val="22"/>
        </w:rPr>
        <w:lastRenderedPageBreak/>
        <w:t>SUMMARY CONCLUSION</w:t>
      </w:r>
      <w:bookmarkEnd w:id="2"/>
    </w:p>
    <w:p w14:paraId="07E8D0DD" w14:textId="72113DB7" w:rsidR="00903372" w:rsidRPr="007D3205" w:rsidRDefault="00903372" w:rsidP="00F6795E">
      <w:pPr>
        <w:pStyle w:val="ListParagraph"/>
        <w:numPr>
          <w:ilvl w:val="0"/>
          <w:numId w:val="10"/>
        </w:numPr>
        <w:tabs>
          <w:tab w:val="num" w:pos="1440"/>
        </w:tabs>
        <w:spacing w:after="220"/>
        <w:ind w:firstLine="0"/>
        <w:jc w:val="both"/>
        <w:rPr>
          <w:sz w:val="22"/>
          <w:szCs w:val="22"/>
        </w:rPr>
      </w:pPr>
      <w:r w:rsidRPr="0033175B">
        <w:rPr>
          <w:sz w:val="22"/>
          <w:szCs w:val="22"/>
        </w:rPr>
        <w:t>A mortgage loan is defined as a debt obligation that is not a security, which is secured by a mortgage on real estate. In addition to mortgage loans directly originated, a mortgage loan also includes mortgage loans acquired or obtained through assignment, syndication or participation</w:t>
      </w:r>
      <w:r w:rsidR="009B03C6">
        <w:rPr>
          <w:rFonts w:asciiTheme="minorHAnsi" w:hAnsiTheme="minorHAnsi" w:cstheme="minorHAnsi"/>
          <w:sz w:val="22"/>
          <w:szCs w:val="22"/>
          <w:vertAlign w:val="superscript"/>
        </w:rPr>
        <w:t>1</w:t>
      </w:r>
      <w:r w:rsidRPr="0033175B">
        <w:rPr>
          <w:sz w:val="22"/>
          <w:szCs w:val="22"/>
        </w:rPr>
        <w:t xml:space="preserve">. </w:t>
      </w:r>
      <w:r w:rsidRPr="007D3205">
        <w:rPr>
          <w:sz w:val="22"/>
          <w:szCs w:val="22"/>
        </w:rPr>
        <w:t>Investments that reflect “participating mortgages,” “mortgage loan fund,” “bundled mortgage loans</w:t>
      </w:r>
      <w:r w:rsidR="009B03C6">
        <w:rPr>
          <w:rFonts w:asciiTheme="minorHAnsi" w:hAnsiTheme="minorHAnsi" w:cstheme="minorHAnsi"/>
          <w:sz w:val="22"/>
          <w:szCs w:val="22"/>
          <w:vertAlign w:val="superscript"/>
        </w:rPr>
        <w:t>2</w:t>
      </w:r>
      <w:r w:rsidRPr="007D3205">
        <w:rPr>
          <w:sz w:val="22"/>
          <w:szCs w:val="22"/>
        </w:rPr>
        <w:t>” or the “securitization of assets” are not considered mortgage loans within scope of this SSAP.</w:t>
      </w:r>
    </w:p>
    <w:p w14:paraId="09A155B3" w14:textId="77777777" w:rsidR="00903372" w:rsidRPr="00903372" w:rsidRDefault="00903372" w:rsidP="00F6795E">
      <w:pPr>
        <w:numPr>
          <w:ilvl w:val="0"/>
          <w:numId w:val="9"/>
        </w:numPr>
        <w:spacing w:after="220"/>
        <w:ind w:left="2160" w:hanging="720"/>
        <w:jc w:val="both"/>
        <w:rPr>
          <w:sz w:val="22"/>
          <w:szCs w:val="22"/>
        </w:rPr>
      </w:pPr>
      <w:r w:rsidRPr="00903372">
        <w:rPr>
          <w:sz w:val="22"/>
          <w:szCs w:val="22"/>
        </w:rPr>
        <w:t xml:space="preserve">A security is a share, participation, or other interest in property or in an entity of the issuer or an obligation of the issuer that has </w:t>
      </w:r>
      <w:proofErr w:type="gramStart"/>
      <w:r w:rsidRPr="00903372">
        <w:rPr>
          <w:sz w:val="22"/>
          <w:szCs w:val="22"/>
        </w:rPr>
        <w:t>all of</w:t>
      </w:r>
      <w:proofErr w:type="gramEnd"/>
      <w:r w:rsidRPr="00903372">
        <w:rPr>
          <w:sz w:val="22"/>
          <w:szCs w:val="22"/>
        </w:rPr>
        <w:t xml:space="preserve"> the following characteristics:</w:t>
      </w:r>
    </w:p>
    <w:p w14:paraId="0D617C56" w14:textId="77777777" w:rsidR="00903372" w:rsidRPr="00903372" w:rsidRDefault="00903372" w:rsidP="00E51AC8">
      <w:pPr>
        <w:spacing w:after="220"/>
        <w:ind w:left="2880" w:hanging="720"/>
        <w:jc w:val="both"/>
        <w:rPr>
          <w:sz w:val="22"/>
          <w:szCs w:val="22"/>
        </w:rPr>
      </w:pPr>
      <w:proofErr w:type="spellStart"/>
      <w:r w:rsidRPr="00903372">
        <w:rPr>
          <w:sz w:val="22"/>
          <w:szCs w:val="22"/>
        </w:rPr>
        <w:t>i</w:t>
      </w:r>
      <w:proofErr w:type="spellEnd"/>
      <w:r w:rsidRPr="00903372">
        <w:rPr>
          <w:sz w:val="22"/>
          <w:szCs w:val="22"/>
        </w:rPr>
        <w:t>.</w:t>
      </w:r>
      <w:r w:rsidRPr="00903372">
        <w:rPr>
          <w:sz w:val="22"/>
          <w:szCs w:val="22"/>
        </w:rPr>
        <w:tab/>
        <w:t>It is either represented by an instrument issued in bearer or registered form, or if not represented by an instrument, is registered in books maintained to record transfers by or on behalf of the issuer.</w:t>
      </w:r>
    </w:p>
    <w:p w14:paraId="6FEBAD94" w14:textId="77777777" w:rsidR="00903372" w:rsidRPr="00903372" w:rsidRDefault="00903372" w:rsidP="00E51AC8">
      <w:pPr>
        <w:spacing w:after="220"/>
        <w:ind w:left="2880" w:hanging="720"/>
        <w:jc w:val="both"/>
        <w:rPr>
          <w:sz w:val="22"/>
          <w:szCs w:val="22"/>
        </w:rPr>
      </w:pPr>
      <w:r w:rsidRPr="00903372">
        <w:rPr>
          <w:sz w:val="22"/>
          <w:szCs w:val="22"/>
        </w:rPr>
        <w:t>ii.</w:t>
      </w:r>
      <w:r w:rsidRPr="00903372">
        <w:rPr>
          <w:sz w:val="22"/>
          <w:szCs w:val="22"/>
        </w:rPr>
        <w:tab/>
        <w:t xml:space="preserve">It is of a type commonly dealt in on securities exchanges or markets or, when represented by an instrument, </w:t>
      </w:r>
      <w:proofErr w:type="gramStart"/>
      <w:r w:rsidRPr="00903372">
        <w:rPr>
          <w:sz w:val="22"/>
          <w:szCs w:val="22"/>
        </w:rPr>
        <w:t>is</w:t>
      </w:r>
      <w:proofErr w:type="gramEnd"/>
      <w:r w:rsidRPr="00903372">
        <w:rPr>
          <w:sz w:val="22"/>
          <w:szCs w:val="22"/>
        </w:rPr>
        <w:t xml:space="preserve"> commonly recognized in any area in which it is issued or dealt in as a medium for investment.</w:t>
      </w:r>
    </w:p>
    <w:p w14:paraId="3F6F0BC4" w14:textId="77777777" w:rsidR="00903372" w:rsidRPr="00903372" w:rsidRDefault="00903372" w:rsidP="00E51AC8">
      <w:pPr>
        <w:spacing w:after="220"/>
        <w:ind w:left="2880" w:hanging="720"/>
        <w:jc w:val="both"/>
        <w:rPr>
          <w:sz w:val="22"/>
          <w:szCs w:val="22"/>
        </w:rPr>
      </w:pPr>
      <w:r w:rsidRPr="00903372">
        <w:rPr>
          <w:sz w:val="22"/>
          <w:szCs w:val="22"/>
        </w:rPr>
        <w:t>iii.</w:t>
      </w:r>
      <w:r w:rsidRPr="00903372">
        <w:rPr>
          <w:sz w:val="22"/>
          <w:szCs w:val="22"/>
        </w:rPr>
        <w:tab/>
        <w:t xml:space="preserve">It either is one of a class or series or by its terms is divisible into a class or series of shares, </w:t>
      </w:r>
      <w:proofErr w:type="gramStart"/>
      <w:r w:rsidRPr="00903372">
        <w:rPr>
          <w:sz w:val="22"/>
          <w:szCs w:val="22"/>
        </w:rPr>
        <w:t>participations</w:t>
      </w:r>
      <w:proofErr w:type="gramEnd"/>
      <w:r w:rsidRPr="00903372">
        <w:rPr>
          <w:sz w:val="22"/>
          <w:szCs w:val="22"/>
        </w:rPr>
        <w:t>, interests, or obligations.</w:t>
      </w:r>
    </w:p>
    <w:p w14:paraId="13477E60" w14:textId="5BD31C9B" w:rsidR="00BC48E9" w:rsidRDefault="00903372" w:rsidP="00F6795E">
      <w:pPr>
        <w:pStyle w:val="ListParagraph"/>
        <w:numPr>
          <w:ilvl w:val="0"/>
          <w:numId w:val="10"/>
        </w:numPr>
        <w:tabs>
          <w:tab w:val="num" w:pos="1440"/>
        </w:tabs>
        <w:spacing w:after="220"/>
        <w:ind w:firstLine="0"/>
        <w:jc w:val="both"/>
        <w:rPr>
          <w:sz w:val="22"/>
          <w:szCs w:val="22"/>
        </w:rPr>
      </w:pPr>
      <w:r w:rsidRPr="0033175B">
        <w:rPr>
          <w:sz w:val="22"/>
          <w:szCs w:val="22"/>
        </w:rPr>
        <w:t xml:space="preserve">Mortgage loans meet the definition of assets as specified in </w:t>
      </w:r>
      <w:r w:rsidRPr="0033175B">
        <w:rPr>
          <w:i/>
          <w:sz w:val="22"/>
          <w:szCs w:val="22"/>
        </w:rPr>
        <w:t>SSAP No. 4—Assets and Nonadmitted Assets</w:t>
      </w:r>
      <w:r w:rsidRPr="0033175B">
        <w:rPr>
          <w:sz w:val="22"/>
          <w:szCs w:val="22"/>
        </w:rPr>
        <w:t xml:space="preserve"> and are admitted assets to the extent they conform to the requirements of this statement.</w:t>
      </w:r>
    </w:p>
    <w:p w14:paraId="0B6066D8" w14:textId="20E3FF63" w:rsidR="00C0055E" w:rsidRPr="00D820F6" w:rsidRDefault="00C0055E" w:rsidP="00C0055E">
      <w:pPr>
        <w:pStyle w:val="FootnoteText"/>
        <w:spacing w:after="180"/>
        <w:rPr>
          <w:sz w:val="18"/>
          <w:szCs w:val="18"/>
        </w:rPr>
      </w:pPr>
      <w:r w:rsidRPr="00C0055E">
        <w:rPr>
          <w:b/>
          <w:bCs/>
          <w:sz w:val="18"/>
          <w:szCs w:val="18"/>
        </w:rPr>
        <w:t>Footnote 1</w:t>
      </w:r>
      <w:r>
        <w:rPr>
          <w:sz w:val="18"/>
          <w:szCs w:val="18"/>
        </w:rPr>
        <w:t xml:space="preserve"> - </w:t>
      </w:r>
      <w:r w:rsidRPr="00D820F6">
        <w:rPr>
          <w:sz w:val="18"/>
          <w:szCs w:val="18"/>
        </w:rPr>
        <w:t>Examples of agreements intended to be captured within this statement:</w:t>
      </w:r>
    </w:p>
    <w:p w14:paraId="0C5628A4" w14:textId="77777777" w:rsidR="00C0055E" w:rsidRPr="00D820F6" w:rsidRDefault="00C0055E" w:rsidP="00C0055E">
      <w:pPr>
        <w:pStyle w:val="FootnoteText"/>
        <w:spacing w:after="180"/>
        <w:ind w:left="720"/>
        <w:jc w:val="both"/>
        <w:rPr>
          <w:sz w:val="18"/>
          <w:szCs w:val="18"/>
        </w:rPr>
      </w:pPr>
      <w:r w:rsidRPr="00D820F6">
        <w:rPr>
          <w:sz w:val="18"/>
          <w:szCs w:val="18"/>
        </w:rPr>
        <w:t>a.</w:t>
      </w:r>
      <w:r w:rsidRPr="00D820F6">
        <w:rPr>
          <w:sz w:val="18"/>
          <w:szCs w:val="18"/>
        </w:rPr>
        <w:tab/>
        <w:t>Reporting entity is a “</w:t>
      </w:r>
      <w:r>
        <w:rPr>
          <w:sz w:val="18"/>
          <w:szCs w:val="18"/>
        </w:rPr>
        <w:t>co-lender</w:t>
      </w:r>
      <w:r w:rsidRPr="00D820F6">
        <w:rPr>
          <w:sz w:val="18"/>
          <w:szCs w:val="18"/>
        </w:rPr>
        <w:t>” in a single mortgage loan ag</w:t>
      </w:r>
      <w:r>
        <w:rPr>
          <w:sz w:val="18"/>
          <w:szCs w:val="18"/>
        </w:rPr>
        <w:t xml:space="preserve">reement that identifies more than </w:t>
      </w:r>
      <w:r w:rsidRPr="00D820F6">
        <w:rPr>
          <w:sz w:val="18"/>
          <w:szCs w:val="18"/>
        </w:rPr>
        <w:t xml:space="preserve">one lender (which includes the reporting entity) with the real estate collateral securing all lenders identified in the agreement. For these </w:t>
      </w:r>
      <w:r>
        <w:rPr>
          <w:sz w:val="18"/>
          <w:szCs w:val="18"/>
        </w:rPr>
        <w:t xml:space="preserve">single-mortgage loan </w:t>
      </w:r>
      <w:r w:rsidRPr="00D820F6">
        <w:rPr>
          <w:sz w:val="18"/>
          <w:szCs w:val="18"/>
        </w:rPr>
        <w:t xml:space="preserve">agreements, each lender is incorporated directly into the loan documents. The key differentiating characteristic of a mortgage loan provided under a group “mortgage loan </w:t>
      </w:r>
      <w:r>
        <w:rPr>
          <w:sz w:val="18"/>
          <w:szCs w:val="18"/>
        </w:rPr>
        <w:t>co-lending</w:t>
      </w:r>
      <w:r w:rsidRPr="00D820F6">
        <w:rPr>
          <w:sz w:val="18"/>
          <w:szCs w:val="18"/>
        </w:rPr>
        <w:t xml:space="preserve"> agreement” rather than a solely</w:t>
      </w:r>
      <w:r>
        <w:rPr>
          <w:sz w:val="18"/>
          <w:szCs w:val="18"/>
        </w:rPr>
        <w:t xml:space="preserve"> </w:t>
      </w:r>
      <w:r w:rsidRPr="00D820F6">
        <w:rPr>
          <w:sz w:val="18"/>
          <w:szCs w:val="18"/>
        </w:rPr>
        <w:t>owned mortgage loan is that no one lender of the lending group may unilaterally foreclose on the mortgage. With these agreements, the lenders must foreclose on the mortgage loan as a group.</w:t>
      </w:r>
    </w:p>
    <w:p w14:paraId="18BD3BEF" w14:textId="3B3F1EFC" w:rsidR="00C0055E" w:rsidRPr="00C0055E" w:rsidRDefault="00C0055E" w:rsidP="00C0055E">
      <w:pPr>
        <w:pStyle w:val="ListParagraph"/>
        <w:tabs>
          <w:tab w:val="num" w:pos="1440"/>
        </w:tabs>
        <w:spacing w:after="220"/>
        <w:ind w:hanging="720"/>
        <w:jc w:val="both"/>
        <w:rPr>
          <w:sz w:val="22"/>
          <w:szCs w:val="22"/>
        </w:rPr>
      </w:pPr>
      <w:r>
        <w:rPr>
          <w:sz w:val="18"/>
          <w:szCs w:val="18"/>
        </w:rPr>
        <w:tab/>
      </w:r>
      <w:r w:rsidRPr="00C0055E">
        <w:rPr>
          <w:sz w:val="18"/>
          <w:szCs w:val="18"/>
        </w:rPr>
        <w:t>b.</w:t>
      </w:r>
      <w:r w:rsidRPr="00C0055E">
        <w:rPr>
          <w:sz w:val="18"/>
          <w:szCs w:val="18"/>
        </w:rPr>
        <w:tab/>
        <w:t xml:space="preserve">Reporting entity has a “participation agreement” to invest in a single-mortgage loan. The reporting entity is not the lender of record named as a payee on the mortgage loan, but the lender of record sells a portion of the mortgage loan to the reporting entity through an assignment or participation interest under the participation agreement. Under a participation agreement, the reporting entity acquires an undivided interest in the single mortgage loan proceeds to be received by the lender of record. Under a participation agreement, single mortgage loan proceeds include the periodic mortgage loan principal and interest payments received by the lender of record, and all rights and proceeds received in the foreclosure of a mortgage, deed of trust, deed in lieu of foreclosure, or other similar proceeding by the lender of record. The amount of the proceeds to be received by the reporting entity is based on the ratio of its participation interest to the then-outstanding single mortgage loan balance. To qualify as a mortgage loan under the scope of this statement, the reporting entity must have a signed participation agreement with the lender of record named in the mortgage loan, the financial rights and obligations of the reporting entity under the participation agreement are the same as the lender of record, the reporting entity’s participation interest in the single mortgage loan proceeds must be </w:t>
      </w:r>
      <w:proofErr w:type="spellStart"/>
      <w:r w:rsidRPr="00C0055E">
        <w:rPr>
          <w:sz w:val="18"/>
          <w:szCs w:val="18"/>
        </w:rPr>
        <w:t>pari</w:t>
      </w:r>
      <w:proofErr w:type="spellEnd"/>
      <w:r w:rsidRPr="00C0055E">
        <w:rPr>
          <w:sz w:val="18"/>
          <w:szCs w:val="18"/>
        </w:rPr>
        <w:t xml:space="preserve">-passu with the lender of record named on the mortgage loan agreement, and the participation agreement must be properly and promptly recorded on the lender or record’s books and records. For the purposes of this footnote, “financial rights” may include the right to take legal action against the </w:t>
      </w:r>
      <w:proofErr w:type="gramStart"/>
      <w:r w:rsidRPr="00C0055E">
        <w:rPr>
          <w:sz w:val="18"/>
          <w:szCs w:val="18"/>
        </w:rPr>
        <w:t>borrower, or</w:t>
      </w:r>
      <w:proofErr w:type="gramEnd"/>
      <w:r w:rsidRPr="00C0055E">
        <w:rPr>
          <w:sz w:val="18"/>
          <w:szCs w:val="18"/>
        </w:rPr>
        <w:t xml:space="preserve"> participate with the other lenders in determining whether legal action should be taken, but typically does not include the right to solely initiate legal action, foreclosure, or under normal circumstances, communicate directly with the borrower.</w:t>
      </w:r>
    </w:p>
    <w:p w14:paraId="2E34E9C5" w14:textId="66A1609A" w:rsidR="00903372" w:rsidRPr="00C0055E" w:rsidRDefault="00C0055E" w:rsidP="00C0055E">
      <w:pPr>
        <w:pStyle w:val="FootnoteText"/>
        <w:spacing w:after="180"/>
        <w:rPr>
          <w:sz w:val="18"/>
          <w:szCs w:val="18"/>
        </w:rPr>
      </w:pPr>
      <w:r w:rsidRPr="00C0055E">
        <w:rPr>
          <w:b/>
          <w:bCs/>
          <w:sz w:val="18"/>
          <w:szCs w:val="18"/>
        </w:rPr>
        <w:t>Footnote 2</w:t>
      </w:r>
      <w:r>
        <w:rPr>
          <w:sz w:val="18"/>
          <w:szCs w:val="18"/>
        </w:rPr>
        <w:t xml:space="preserve"> - </w:t>
      </w:r>
      <w:r w:rsidRPr="00C0055E">
        <w:rPr>
          <w:sz w:val="18"/>
          <w:szCs w:val="18"/>
        </w:rPr>
        <w:t xml:space="preserve">The scope of this SSAP is limited to single mortgage loan agreements. Although single mortgage loan agreements can potentially have more than one lender (e.g., co-lenders/participations) and more than one borrower (such as in a tenancy-in-common arrangement), the concept of a “single mortgage loan” does not include arrangements in which a reporting entity acquires more than one mortgage loan in a sole transaction. (For example, if a reporting entity was to acquire an interest in a “bundle” of mortgage loans with various unrelated borrowers and collateral, this agreement would be outside of the scope of this SSAP. However, a bundle of mortgage loans does not include a “bulk purchase” where the reporting entity’s interest in each mortgage loan is legally separate and </w:t>
      </w:r>
      <w:proofErr w:type="gramStart"/>
      <w:r w:rsidRPr="00C0055E">
        <w:rPr>
          <w:sz w:val="18"/>
          <w:szCs w:val="18"/>
        </w:rPr>
        <w:t>divisible</w:t>
      </w:r>
      <w:proofErr w:type="gramEnd"/>
      <w:r w:rsidRPr="00C0055E">
        <w:rPr>
          <w:sz w:val="18"/>
          <w:szCs w:val="18"/>
        </w:rPr>
        <w:t xml:space="preserve"> and the purchase just facilitates the acquisitions of multiple single mortgage loan agreements.)</w:t>
      </w:r>
    </w:p>
    <w:p w14:paraId="5359D167" w14:textId="77777777" w:rsidR="00B261DB" w:rsidRPr="0033175B" w:rsidRDefault="00B261DB" w:rsidP="00572DF7">
      <w:pPr>
        <w:pStyle w:val="ListParagraph"/>
        <w:ind w:left="0"/>
        <w:rPr>
          <w:b/>
          <w:i/>
          <w:iCs/>
          <w:sz w:val="22"/>
          <w:szCs w:val="22"/>
          <w:u w:val="single"/>
        </w:rPr>
      </w:pPr>
    </w:p>
    <w:p w14:paraId="6F3D7823" w14:textId="60CB2C60" w:rsidR="00BD68E2" w:rsidRPr="0033175B" w:rsidRDefault="00BD68E2" w:rsidP="00572DF7">
      <w:pPr>
        <w:pStyle w:val="ListParagraph"/>
        <w:ind w:left="0"/>
        <w:rPr>
          <w:rFonts w:asciiTheme="minorHAnsi" w:hAnsiTheme="minorHAnsi" w:cstheme="minorHAnsi"/>
          <w:b/>
          <w:i/>
          <w:iCs/>
          <w:sz w:val="22"/>
          <w:szCs w:val="22"/>
          <w:u w:val="single"/>
        </w:rPr>
      </w:pPr>
      <w:r w:rsidRPr="0033175B">
        <w:rPr>
          <w:rFonts w:asciiTheme="minorHAnsi" w:hAnsiTheme="minorHAnsi" w:cstheme="minorHAnsi"/>
          <w:b/>
          <w:i/>
          <w:iCs/>
          <w:sz w:val="22"/>
          <w:szCs w:val="22"/>
          <w:u w:val="single"/>
        </w:rPr>
        <w:t>SSAP No. 46—Investments in Subsidiary, Controlled and Affiliated Entities</w:t>
      </w:r>
    </w:p>
    <w:p w14:paraId="1C61EEF8" w14:textId="10AA217F" w:rsidR="001F0E42" w:rsidRPr="0033175B" w:rsidRDefault="00BD68E2" w:rsidP="00B261DB">
      <w:pPr>
        <w:pStyle w:val="ListParagraph"/>
        <w:ind w:left="0"/>
        <w:rPr>
          <w:rFonts w:asciiTheme="minorHAnsi" w:hAnsiTheme="minorHAnsi" w:cstheme="minorHAnsi"/>
          <w:b/>
          <w:sz w:val="22"/>
          <w:szCs w:val="22"/>
        </w:rPr>
      </w:pPr>
      <w:r w:rsidRPr="0033175B">
        <w:rPr>
          <w:rFonts w:asciiTheme="minorHAnsi" w:hAnsiTheme="minorHAnsi" w:cstheme="minorHAnsi"/>
          <w:b/>
          <w:sz w:val="22"/>
          <w:szCs w:val="22"/>
        </w:rPr>
        <w:t xml:space="preserve">Superseded by SSAP No. 88 as of Jan. 1, 2005. </w:t>
      </w:r>
    </w:p>
    <w:p w14:paraId="03A2ACEA" w14:textId="77777777" w:rsidR="00911DDB" w:rsidRPr="0033175B" w:rsidRDefault="00911DDB" w:rsidP="006F3B49">
      <w:pPr>
        <w:pStyle w:val="ListParagraph"/>
        <w:ind w:left="360"/>
        <w:rPr>
          <w:bCs/>
          <w:sz w:val="22"/>
          <w:szCs w:val="22"/>
        </w:rPr>
      </w:pPr>
    </w:p>
    <w:p w14:paraId="0B11BB67" w14:textId="2EC66AC2" w:rsidR="00911DDB" w:rsidRPr="0033175B" w:rsidRDefault="00911DDB" w:rsidP="00533640">
      <w:pPr>
        <w:pStyle w:val="ListNumber3"/>
        <w:spacing w:line="259" w:lineRule="auto"/>
        <w:ind w:left="720"/>
        <w:jc w:val="both"/>
        <w:rPr>
          <w:sz w:val="22"/>
          <w:szCs w:val="22"/>
        </w:rPr>
      </w:pPr>
      <w:r w:rsidRPr="0033175B">
        <w:rPr>
          <w:sz w:val="22"/>
          <w:szCs w:val="22"/>
        </w:rPr>
        <w:t>7.b.ii</w:t>
      </w:r>
      <w:r w:rsidRPr="0033175B">
        <w:rPr>
          <w:sz w:val="22"/>
          <w:szCs w:val="22"/>
        </w:rPr>
        <w:tab/>
        <w:t>Investments in noninsurance SCA entities that have no significant ongoing operations other than to hold assets that are primarily for the direct or indirect benefit or use of the reporting entity or its affiliates, shall be recorded based on the underlying equity of the respective entity’s financial statements adjusted to a statutory basis of accounting and the resultant proportionate share of the subsidiary’s adjusted surplus, adjusted for unamortized goodwill as provided for in SSAP No. 68. Examples include but are not limited to: (</w:t>
      </w:r>
      <w:proofErr w:type="spellStart"/>
      <w:r w:rsidRPr="0033175B">
        <w:rPr>
          <w:sz w:val="22"/>
          <w:szCs w:val="22"/>
        </w:rPr>
        <w:t>i</w:t>
      </w:r>
      <w:proofErr w:type="spellEnd"/>
      <w:r w:rsidRPr="0033175B">
        <w:rPr>
          <w:sz w:val="22"/>
          <w:szCs w:val="22"/>
        </w:rPr>
        <w:t>) an insurer and a SCA entity that leases autos, furniture, office equipment, or computer equipment to the insurer; (ii) an insurer and a SCA entity that owns real estate property that is leased to the insurer for office space; and (iii) an insurer and an SCA entity that holds investments that an insurer could acquire directly (i.e., “look through” investment subsidiary);</w:t>
      </w:r>
    </w:p>
    <w:p w14:paraId="29C4B5E1" w14:textId="77777777" w:rsidR="00533640" w:rsidRPr="0033175B" w:rsidRDefault="00533640" w:rsidP="00533640">
      <w:pPr>
        <w:pStyle w:val="ListNumber3"/>
        <w:spacing w:line="259" w:lineRule="auto"/>
        <w:ind w:left="720"/>
        <w:jc w:val="both"/>
        <w:rPr>
          <w:rFonts w:ascii="Arial" w:hAnsi="Arial" w:cs="Arial"/>
          <w:sz w:val="22"/>
          <w:szCs w:val="22"/>
        </w:rPr>
      </w:pPr>
    </w:p>
    <w:p w14:paraId="01DE407B" w14:textId="5BB99DA6" w:rsidR="00572DF7" w:rsidRPr="0033175B" w:rsidRDefault="00572DF7" w:rsidP="0072255A">
      <w:pPr>
        <w:pStyle w:val="ListParagraph"/>
        <w:ind w:left="0"/>
        <w:contextualSpacing w:val="0"/>
        <w:rPr>
          <w:rFonts w:asciiTheme="minorHAnsi" w:hAnsiTheme="minorHAnsi" w:cstheme="minorHAnsi"/>
          <w:b/>
          <w:i/>
          <w:iCs/>
          <w:sz w:val="22"/>
          <w:szCs w:val="22"/>
          <w:u w:val="single"/>
        </w:rPr>
      </w:pPr>
      <w:r w:rsidRPr="0033175B">
        <w:rPr>
          <w:rFonts w:asciiTheme="minorHAnsi" w:hAnsiTheme="minorHAnsi" w:cstheme="minorHAnsi"/>
          <w:b/>
          <w:i/>
          <w:iCs/>
          <w:sz w:val="22"/>
          <w:szCs w:val="22"/>
          <w:u w:val="single"/>
        </w:rPr>
        <w:t xml:space="preserve">SSAP No. </w:t>
      </w:r>
      <w:r w:rsidR="000D726F" w:rsidRPr="0033175B">
        <w:rPr>
          <w:rFonts w:asciiTheme="minorHAnsi" w:hAnsiTheme="minorHAnsi" w:cstheme="minorHAnsi"/>
          <w:b/>
          <w:i/>
          <w:iCs/>
          <w:sz w:val="22"/>
          <w:szCs w:val="22"/>
          <w:u w:val="single"/>
        </w:rPr>
        <w:t>97</w:t>
      </w:r>
      <w:r w:rsidRPr="0033175B">
        <w:rPr>
          <w:rFonts w:asciiTheme="minorHAnsi" w:hAnsiTheme="minorHAnsi" w:cstheme="minorHAnsi"/>
          <w:b/>
          <w:i/>
          <w:iCs/>
          <w:sz w:val="22"/>
          <w:szCs w:val="22"/>
          <w:u w:val="single"/>
        </w:rPr>
        <w:t>—Investments in Subsidiary, Controlled and Affiliated Entities</w:t>
      </w:r>
    </w:p>
    <w:p w14:paraId="1E375C5A" w14:textId="2FFCBEC0" w:rsidR="00C73A73" w:rsidRPr="0033175B" w:rsidRDefault="00C73A73" w:rsidP="0072255A">
      <w:pPr>
        <w:pStyle w:val="ListNumber3"/>
        <w:spacing w:after="160" w:line="259" w:lineRule="auto"/>
        <w:jc w:val="both"/>
        <w:rPr>
          <w:rFonts w:asciiTheme="minorHAnsi" w:hAnsiTheme="minorHAnsi" w:cstheme="minorHAnsi"/>
          <w:sz w:val="22"/>
          <w:szCs w:val="22"/>
        </w:rPr>
      </w:pPr>
      <w:r w:rsidRPr="0033175B">
        <w:rPr>
          <w:rFonts w:asciiTheme="minorHAnsi" w:hAnsiTheme="minorHAnsi" w:cstheme="minorHAnsi"/>
          <w:sz w:val="22"/>
          <w:szCs w:val="22"/>
        </w:rPr>
        <w:t>The current guidance</w:t>
      </w:r>
      <w:r w:rsidR="00C90525" w:rsidRPr="0033175B">
        <w:rPr>
          <w:rFonts w:asciiTheme="minorHAnsi" w:hAnsiTheme="minorHAnsi" w:cstheme="minorHAnsi"/>
          <w:sz w:val="22"/>
          <w:szCs w:val="22"/>
        </w:rPr>
        <w:t xml:space="preserve"> requirement </w:t>
      </w:r>
      <w:r w:rsidR="00BC1702" w:rsidRPr="0033175B">
        <w:rPr>
          <w:rFonts w:asciiTheme="minorHAnsi" w:hAnsiTheme="minorHAnsi" w:cstheme="minorHAnsi"/>
          <w:sz w:val="22"/>
          <w:szCs w:val="22"/>
        </w:rPr>
        <w:t xml:space="preserve">prescribes </w:t>
      </w:r>
      <w:r w:rsidR="00C90525" w:rsidRPr="0033175B">
        <w:rPr>
          <w:rFonts w:asciiTheme="minorHAnsi" w:hAnsiTheme="minorHAnsi" w:cstheme="minorHAnsi"/>
          <w:sz w:val="22"/>
          <w:szCs w:val="22"/>
        </w:rPr>
        <w:t xml:space="preserve">measurement based on the market value approach (8a) or an equity method (8b). The following guidance is </w:t>
      </w:r>
      <w:r w:rsidR="003842E2" w:rsidRPr="0033175B">
        <w:rPr>
          <w:rFonts w:asciiTheme="minorHAnsi" w:hAnsiTheme="minorHAnsi" w:cstheme="minorHAnsi"/>
          <w:sz w:val="22"/>
          <w:szCs w:val="22"/>
        </w:rPr>
        <w:t>divided</w:t>
      </w:r>
      <w:r w:rsidR="00C90525" w:rsidRPr="0033175B">
        <w:rPr>
          <w:rFonts w:asciiTheme="minorHAnsi" w:hAnsiTheme="minorHAnsi" w:cstheme="minorHAnsi"/>
          <w:sz w:val="22"/>
          <w:szCs w:val="22"/>
        </w:rPr>
        <w:t xml:space="preserve"> as follows: 8bi: </w:t>
      </w:r>
      <w:r w:rsidR="0019092C" w:rsidRPr="0033175B">
        <w:rPr>
          <w:rFonts w:asciiTheme="minorHAnsi" w:hAnsiTheme="minorHAnsi" w:cstheme="minorHAnsi"/>
          <w:sz w:val="22"/>
          <w:szCs w:val="22"/>
        </w:rPr>
        <w:t>insurance subsidiaries, 8.b.ii: non-insurance subsidiaries that meet the activity and revenue test, 8bii</w:t>
      </w:r>
      <w:r w:rsidR="0072255A" w:rsidRPr="0033175B">
        <w:rPr>
          <w:rFonts w:asciiTheme="minorHAnsi" w:hAnsiTheme="minorHAnsi" w:cstheme="minorHAnsi"/>
          <w:sz w:val="22"/>
          <w:szCs w:val="22"/>
        </w:rPr>
        <w:t xml:space="preserve">: non-insurance subsidiaries not captured in 8a or 8bii, and 8biv: foreign insurance subsidiaries. </w:t>
      </w:r>
      <w:r w:rsidR="00BC1702" w:rsidRPr="0033175B">
        <w:rPr>
          <w:rFonts w:asciiTheme="minorHAnsi" w:hAnsiTheme="minorHAnsi" w:cstheme="minorHAnsi"/>
          <w:sz w:val="22"/>
          <w:szCs w:val="22"/>
        </w:rPr>
        <w:t xml:space="preserve">There is no current guidance for an “investment subsidiary” and those SCAs </w:t>
      </w:r>
      <w:r w:rsidR="00E13D22" w:rsidRPr="0033175B">
        <w:rPr>
          <w:rFonts w:asciiTheme="minorHAnsi" w:hAnsiTheme="minorHAnsi" w:cstheme="minorHAnsi"/>
          <w:sz w:val="22"/>
          <w:szCs w:val="22"/>
        </w:rPr>
        <w:t xml:space="preserve">would be captured under 8.b.iii and measured at the audited US GAAP equity. </w:t>
      </w:r>
    </w:p>
    <w:p w14:paraId="7DA4BEC7" w14:textId="77777777" w:rsidR="0040291B" w:rsidRPr="0033175B" w:rsidRDefault="0040291B" w:rsidP="00F6795E">
      <w:pPr>
        <w:pStyle w:val="ListNumber"/>
        <w:numPr>
          <w:ilvl w:val="0"/>
          <w:numId w:val="6"/>
        </w:numPr>
        <w:spacing w:after="220"/>
        <w:ind w:left="720"/>
        <w:jc w:val="both"/>
        <w:rPr>
          <w:sz w:val="22"/>
          <w:szCs w:val="22"/>
        </w:rPr>
      </w:pPr>
      <w:r w:rsidRPr="0033175B">
        <w:rPr>
          <w:sz w:val="22"/>
          <w:szCs w:val="22"/>
        </w:rPr>
        <w:t xml:space="preserve">The admitted investments in SCA entities shall be valued using either the market valuation approach (as described in paragraph 8.a.), or one of the equity methods (as described in paragraph 8.b.) adjusted as appropriate in accordance with the guidance in </w:t>
      </w:r>
      <w:r w:rsidRPr="0033175B">
        <w:rPr>
          <w:i/>
          <w:sz w:val="22"/>
          <w:szCs w:val="22"/>
        </w:rPr>
        <w:t>SSAP No. 25</w:t>
      </w:r>
      <w:r w:rsidRPr="0033175B">
        <w:rPr>
          <w:i/>
          <w:iCs/>
          <w:sz w:val="22"/>
          <w:szCs w:val="22"/>
        </w:rPr>
        <w:t>—Affiliates and Other Related Parties</w:t>
      </w:r>
      <w:r w:rsidRPr="0033175B">
        <w:rPr>
          <w:sz w:val="22"/>
          <w:szCs w:val="22"/>
        </w:rPr>
        <w:t xml:space="preserve">, paragraph 18.d. </w:t>
      </w:r>
    </w:p>
    <w:p w14:paraId="3437D2A7" w14:textId="284E4A59" w:rsidR="0040291B" w:rsidRPr="0033175B" w:rsidRDefault="0040291B" w:rsidP="00F6795E">
      <w:pPr>
        <w:pStyle w:val="ListNumber2"/>
        <w:numPr>
          <w:ilvl w:val="0"/>
          <w:numId w:val="7"/>
        </w:numPr>
        <w:spacing w:after="220"/>
        <w:ind w:left="1800"/>
        <w:jc w:val="both"/>
        <w:rPr>
          <w:sz w:val="22"/>
          <w:szCs w:val="22"/>
        </w:rPr>
      </w:pPr>
      <w:proofErr w:type="gramStart"/>
      <w:r w:rsidRPr="0033175B">
        <w:rPr>
          <w:sz w:val="22"/>
          <w:szCs w:val="22"/>
        </w:rPr>
        <w:t>In order to</w:t>
      </w:r>
      <w:proofErr w:type="gramEnd"/>
      <w:r w:rsidRPr="0033175B">
        <w:rPr>
          <w:sz w:val="22"/>
          <w:szCs w:val="22"/>
        </w:rPr>
        <w:t xml:space="preserve"> use the market valuation approach for SCA entities, the following requirements apply:</w:t>
      </w:r>
    </w:p>
    <w:p w14:paraId="5C991BF8" w14:textId="77777777" w:rsidR="0040291B" w:rsidRPr="0033175B" w:rsidRDefault="0040291B" w:rsidP="0072255A">
      <w:pPr>
        <w:pStyle w:val="ListNumber3"/>
        <w:numPr>
          <w:ilvl w:val="0"/>
          <w:numId w:val="2"/>
        </w:numPr>
        <w:spacing w:after="220"/>
        <w:ind w:left="2520"/>
        <w:jc w:val="both"/>
        <w:rPr>
          <w:sz w:val="22"/>
          <w:szCs w:val="22"/>
        </w:rPr>
      </w:pPr>
      <w:r w:rsidRPr="0033175B">
        <w:rPr>
          <w:sz w:val="22"/>
          <w:szCs w:val="22"/>
        </w:rPr>
        <w:t xml:space="preserve">The subsidiary must be traded on one of the following major exchanges: (1) the New York Stock Exchange, (2) the NASDAQ, or (3) the Japan Exchange </w:t>
      </w:r>
      <w:proofErr w:type="gramStart"/>
      <w:r w:rsidRPr="0033175B">
        <w:rPr>
          <w:sz w:val="22"/>
          <w:szCs w:val="22"/>
        </w:rPr>
        <w:t>Group;</w:t>
      </w:r>
      <w:proofErr w:type="gramEnd"/>
    </w:p>
    <w:p w14:paraId="78D2E7FC" w14:textId="77777777" w:rsidR="0040291B" w:rsidRPr="0033175B" w:rsidRDefault="0040291B" w:rsidP="0072255A">
      <w:pPr>
        <w:pStyle w:val="ListNumber3"/>
        <w:numPr>
          <w:ilvl w:val="0"/>
          <w:numId w:val="2"/>
        </w:numPr>
        <w:tabs>
          <w:tab w:val="num" w:pos="4320"/>
        </w:tabs>
        <w:spacing w:after="220"/>
        <w:ind w:left="2520"/>
        <w:jc w:val="both"/>
        <w:rPr>
          <w:sz w:val="22"/>
          <w:szCs w:val="22"/>
        </w:rPr>
      </w:pPr>
      <w:r w:rsidRPr="0033175B">
        <w:rPr>
          <w:sz w:val="22"/>
          <w:szCs w:val="22"/>
        </w:rPr>
        <w:t xml:space="preserve">The reporting entity must submit subsidiary information to the NAIC SCA analysts for calculation of the subsidiary’s market value. Such calculation could result in further discounts in market value above the established base discounts based on ownership percentages detailed </w:t>
      </w:r>
      <w:proofErr w:type="gramStart"/>
      <w:r w:rsidRPr="0033175B">
        <w:rPr>
          <w:sz w:val="22"/>
          <w:szCs w:val="22"/>
        </w:rPr>
        <w:t>below;</w:t>
      </w:r>
      <w:proofErr w:type="gramEnd"/>
    </w:p>
    <w:p w14:paraId="4E1AA828" w14:textId="77777777" w:rsidR="0040291B" w:rsidRPr="0033175B" w:rsidRDefault="0040291B" w:rsidP="0072255A">
      <w:pPr>
        <w:pStyle w:val="ListNumber3"/>
        <w:numPr>
          <w:ilvl w:val="0"/>
          <w:numId w:val="2"/>
        </w:numPr>
        <w:tabs>
          <w:tab w:val="num" w:pos="4320"/>
        </w:tabs>
        <w:spacing w:after="220"/>
        <w:ind w:left="2520"/>
        <w:jc w:val="both"/>
        <w:rPr>
          <w:sz w:val="22"/>
          <w:szCs w:val="22"/>
        </w:rPr>
      </w:pPr>
      <w:r w:rsidRPr="0033175B">
        <w:rPr>
          <w:sz w:val="22"/>
          <w:szCs w:val="22"/>
        </w:rPr>
        <w:t xml:space="preserve">Ownership percentages for determining the discount rate shall be measured at the holding company </w:t>
      </w:r>
      <w:proofErr w:type="gramStart"/>
      <w:r w:rsidRPr="0033175B">
        <w:rPr>
          <w:sz w:val="22"/>
          <w:szCs w:val="22"/>
        </w:rPr>
        <w:t>level;</w:t>
      </w:r>
      <w:proofErr w:type="gramEnd"/>
      <w:r w:rsidRPr="0033175B">
        <w:rPr>
          <w:sz w:val="22"/>
          <w:szCs w:val="22"/>
        </w:rPr>
        <w:t xml:space="preserve"> </w:t>
      </w:r>
    </w:p>
    <w:p w14:paraId="6FB1D8E0" w14:textId="77777777" w:rsidR="0040291B" w:rsidRPr="0033175B" w:rsidRDefault="0040291B" w:rsidP="0072255A">
      <w:pPr>
        <w:pStyle w:val="ListNumber3"/>
        <w:numPr>
          <w:ilvl w:val="0"/>
          <w:numId w:val="2"/>
        </w:numPr>
        <w:tabs>
          <w:tab w:val="num" w:pos="4320"/>
        </w:tabs>
        <w:spacing w:after="220"/>
        <w:ind w:left="2520"/>
        <w:jc w:val="both"/>
        <w:rPr>
          <w:sz w:val="22"/>
          <w:szCs w:val="22"/>
        </w:rPr>
      </w:pPr>
      <w:r w:rsidRPr="0033175B">
        <w:rPr>
          <w:sz w:val="22"/>
          <w:szCs w:val="22"/>
        </w:rPr>
        <w:t xml:space="preserve">If an investment in a SCA results in an ownership percentage between 10% and 50%, a base discount percentage between 0% and 20% on a sliding scale basis is </w:t>
      </w:r>
      <w:proofErr w:type="gramStart"/>
      <w:r w:rsidRPr="0033175B">
        <w:rPr>
          <w:sz w:val="22"/>
          <w:szCs w:val="22"/>
        </w:rPr>
        <w:t>required;</w:t>
      </w:r>
      <w:proofErr w:type="gramEnd"/>
    </w:p>
    <w:p w14:paraId="14D9FB1E" w14:textId="77777777" w:rsidR="0040291B" w:rsidRPr="0033175B" w:rsidRDefault="0040291B" w:rsidP="0072255A">
      <w:pPr>
        <w:pStyle w:val="ListNumber3"/>
        <w:numPr>
          <w:ilvl w:val="0"/>
          <w:numId w:val="2"/>
        </w:numPr>
        <w:tabs>
          <w:tab w:val="num" w:pos="4320"/>
        </w:tabs>
        <w:spacing w:after="220"/>
        <w:ind w:left="2520"/>
        <w:jc w:val="both"/>
        <w:rPr>
          <w:sz w:val="22"/>
          <w:szCs w:val="22"/>
        </w:rPr>
      </w:pPr>
      <w:r w:rsidRPr="0033175B">
        <w:rPr>
          <w:sz w:val="22"/>
          <w:szCs w:val="22"/>
        </w:rPr>
        <w:t xml:space="preserve">If an investment in a SCA results in an ownership percentage greater than 50% up to and including 80%, a base discount percentage between 20% and 30% on a sliding scale basis is </w:t>
      </w:r>
      <w:proofErr w:type="gramStart"/>
      <w:r w:rsidRPr="0033175B">
        <w:rPr>
          <w:sz w:val="22"/>
          <w:szCs w:val="22"/>
        </w:rPr>
        <w:t>required;</w:t>
      </w:r>
      <w:proofErr w:type="gramEnd"/>
    </w:p>
    <w:p w14:paraId="09837D8D" w14:textId="77777777" w:rsidR="0040291B" w:rsidRPr="0033175B" w:rsidRDefault="0040291B" w:rsidP="0072255A">
      <w:pPr>
        <w:pStyle w:val="ListNumber3"/>
        <w:numPr>
          <w:ilvl w:val="0"/>
          <w:numId w:val="2"/>
        </w:numPr>
        <w:tabs>
          <w:tab w:val="num" w:pos="4320"/>
        </w:tabs>
        <w:spacing w:after="220"/>
        <w:ind w:left="2520"/>
        <w:jc w:val="both"/>
        <w:rPr>
          <w:sz w:val="22"/>
          <w:szCs w:val="22"/>
        </w:rPr>
      </w:pPr>
      <w:r w:rsidRPr="0033175B">
        <w:rPr>
          <w:sz w:val="22"/>
          <w:szCs w:val="22"/>
        </w:rPr>
        <w:t xml:space="preserve">If an investment in a SCA results in an ownership percentage greater than 80% up to and including 85%, a minimum base discount percentage of 30% is required. </w:t>
      </w:r>
    </w:p>
    <w:p w14:paraId="147440EC" w14:textId="77777777" w:rsidR="0040291B" w:rsidRPr="0033175B" w:rsidRDefault="0040291B" w:rsidP="0072255A">
      <w:pPr>
        <w:pStyle w:val="ListNumber3"/>
        <w:numPr>
          <w:ilvl w:val="0"/>
          <w:numId w:val="2"/>
        </w:numPr>
        <w:tabs>
          <w:tab w:val="num" w:pos="4320"/>
        </w:tabs>
        <w:spacing w:after="220"/>
        <w:ind w:left="2520"/>
        <w:jc w:val="both"/>
        <w:rPr>
          <w:sz w:val="22"/>
          <w:szCs w:val="22"/>
        </w:rPr>
      </w:pPr>
      <w:r w:rsidRPr="0033175B">
        <w:rPr>
          <w:sz w:val="22"/>
          <w:szCs w:val="22"/>
        </w:rPr>
        <w:t>Further, the SCA must have at least two million shares outstanding, with a total market value of at least $50 million in the public’s control; and</w:t>
      </w:r>
    </w:p>
    <w:p w14:paraId="4AEB6823" w14:textId="77777777" w:rsidR="0040291B" w:rsidRPr="0033175B" w:rsidRDefault="0040291B" w:rsidP="0072255A">
      <w:pPr>
        <w:pStyle w:val="ListNumber3"/>
        <w:numPr>
          <w:ilvl w:val="0"/>
          <w:numId w:val="2"/>
        </w:numPr>
        <w:tabs>
          <w:tab w:val="num" w:pos="4320"/>
        </w:tabs>
        <w:spacing w:after="220"/>
        <w:ind w:left="2520"/>
        <w:jc w:val="both"/>
        <w:rPr>
          <w:sz w:val="22"/>
          <w:szCs w:val="22"/>
        </w:rPr>
      </w:pPr>
      <w:r w:rsidRPr="0033175B">
        <w:rPr>
          <w:sz w:val="22"/>
          <w:szCs w:val="22"/>
        </w:rPr>
        <w:lastRenderedPageBreak/>
        <w:t>Any ownership percentages exceeding 85% will result in the SCA being recorded on an equity method.</w:t>
      </w:r>
    </w:p>
    <w:p w14:paraId="4406EEB7" w14:textId="77777777" w:rsidR="0040291B" w:rsidRPr="0033175B" w:rsidRDefault="0040291B" w:rsidP="00F6795E">
      <w:pPr>
        <w:pStyle w:val="ListNumber2"/>
        <w:numPr>
          <w:ilvl w:val="0"/>
          <w:numId w:val="7"/>
        </w:numPr>
        <w:tabs>
          <w:tab w:val="num" w:pos="1440"/>
        </w:tabs>
        <w:spacing w:after="220"/>
        <w:ind w:left="1800"/>
        <w:jc w:val="both"/>
        <w:rPr>
          <w:sz w:val="22"/>
          <w:szCs w:val="22"/>
        </w:rPr>
      </w:pPr>
      <w:r w:rsidRPr="0033175B">
        <w:rPr>
          <w:sz w:val="22"/>
          <w:szCs w:val="22"/>
        </w:rPr>
        <w:t xml:space="preserve">If </w:t>
      </w:r>
      <w:proofErr w:type="gramStart"/>
      <w:r w:rsidRPr="0033175B">
        <w:rPr>
          <w:sz w:val="22"/>
          <w:szCs w:val="22"/>
        </w:rPr>
        <w:t>a SCA</w:t>
      </w:r>
      <w:proofErr w:type="gramEnd"/>
      <w:r w:rsidRPr="0033175B">
        <w:rPr>
          <w:sz w:val="22"/>
          <w:szCs w:val="22"/>
        </w:rPr>
        <w:t xml:space="preserve"> investment does not meet the requirements for the market valuation approach in paragraph 8.a. or, if the requirements are </w:t>
      </w:r>
      <w:proofErr w:type="gramStart"/>
      <w:r w:rsidRPr="0033175B">
        <w:rPr>
          <w:sz w:val="22"/>
          <w:szCs w:val="22"/>
        </w:rPr>
        <w:t>met, but</w:t>
      </w:r>
      <w:proofErr w:type="gramEnd"/>
      <w:r w:rsidRPr="0033175B">
        <w:rPr>
          <w:sz w:val="22"/>
          <w:szCs w:val="22"/>
        </w:rPr>
        <w:t xml:space="preserve"> a reporting entity elects not to use that approach, the reporting entity’s proportionate share of its investments in SCAs shall be recorded as follows:</w:t>
      </w:r>
    </w:p>
    <w:p w14:paraId="5900C0D0" w14:textId="20FCA794" w:rsidR="0040291B" w:rsidRPr="0033175B" w:rsidRDefault="0040291B" w:rsidP="00F6795E">
      <w:pPr>
        <w:pStyle w:val="ListNumber3"/>
        <w:numPr>
          <w:ilvl w:val="0"/>
          <w:numId w:val="8"/>
        </w:numPr>
        <w:spacing w:after="220"/>
        <w:ind w:left="2520"/>
        <w:jc w:val="both"/>
        <w:rPr>
          <w:sz w:val="22"/>
          <w:szCs w:val="22"/>
        </w:rPr>
      </w:pPr>
      <w:r w:rsidRPr="0033175B">
        <w:rPr>
          <w:sz w:val="22"/>
          <w:szCs w:val="22"/>
        </w:rPr>
        <w:t>Investments in U.S. insurance SCA entities shall be recorded based on either 1) the underlying audited statutory equity of the respective entity’s financial statements, adjusted for any unamortized goodwill as provided for in SSAP No. 68—Business Combinations and Goodwill</w:t>
      </w:r>
      <w:r w:rsidR="000627B2" w:rsidRPr="000627B2">
        <w:rPr>
          <w:rFonts w:asciiTheme="minorHAnsi" w:hAnsiTheme="minorHAnsi" w:cstheme="minorHAnsi"/>
          <w:sz w:val="22"/>
          <w:szCs w:val="22"/>
          <w:vertAlign w:val="superscript"/>
        </w:rPr>
        <w:t>3</w:t>
      </w:r>
      <w:r w:rsidRPr="0033175B">
        <w:rPr>
          <w:sz w:val="22"/>
          <w:szCs w:val="22"/>
        </w:rPr>
        <w:t xml:space="preserve"> or 2) the underlying audited statutory equity of the respective entity’s financial statements, adjusted for any unamortized goodwill, modified to remove the impact of any permitted or prescribed accounting practices that depart from the NAIC Accounting Practices and Procedures Manual. Reporting entities shall record investments in U.S. insurance SCA entities on at least a quarterly </w:t>
      </w:r>
      <w:proofErr w:type="gramStart"/>
      <w:r w:rsidRPr="0033175B">
        <w:rPr>
          <w:sz w:val="22"/>
          <w:szCs w:val="22"/>
        </w:rPr>
        <w:t>basis, and</w:t>
      </w:r>
      <w:proofErr w:type="gramEnd"/>
      <w:r w:rsidRPr="0033175B">
        <w:rPr>
          <w:sz w:val="22"/>
          <w:szCs w:val="22"/>
        </w:rPr>
        <w:t xml:space="preserve"> shall base the investment value on the most recent quarterly information available from the SCA. Entities may recognize their investment in U.S. insurance SCA entities based on the unaudited statutory equity in the SCAs year-end annual statement if the annual SCA audited financial statements are not complete as of the filing deadline. The recorded statutory equity shall be adjusted for audit adjustments, if any, as soon as the annual audited financial statements have been completed. Annual consolidated or combined audits are allowed if completed in accordance with the Model Regulation Requiring Annual Audited Financial Reports as adopted by the SCA’s domiciliary </w:t>
      </w:r>
      <w:proofErr w:type="gramStart"/>
      <w:r w:rsidRPr="0033175B">
        <w:rPr>
          <w:sz w:val="22"/>
          <w:szCs w:val="22"/>
        </w:rPr>
        <w:t>state;</w:t>
      </w:r>
      <w:proofErr w:type="gramEnd"/>
    </w:p>
    <w:p w14:paraId="0CF1DFB4" w14:textId="77777777" w:rsidR="0040291B" w:rsidRPr="0033175B" w:rsidRDefault="0040291B" w:rsidP="00F6795E">
      <w:pPr>
        <w:pStyle w:val="ListNumber3"/>
        <w:numPr>
          <w:ilvl w:val="0"/>
          <w:numId w:val="8"/>
        </w:numPr>
        <w:tabs>
          <w:tab w:val="num" w:pos="3600"/>
        </w:tabs>
        <w:spacing w:after="220"/>
        <w:ind w:left="2520"/>
        <w:jc w:val="both"/>
        <w:rPr>
          <w:sz w:val="22"/>
          <w:szCs w:val="22"/>
        </w:rPr>
      </w:pPr>
      <w:r w:rsidRPr="0033175B">
        <w:rPr>
          <w:sz w:val="22"/>
          <w:szCs w:val="22"/>
        </w:rPr>
        <w:t>Investments in both U.S. and foreign noninsurance SCA entities that are engaged in the following transactions or activities:</w:t>
      </w:r>
    </w:p>
    <w:p w14:paraId="361FC4B3" w14:textId="77777777" w:rsidR="0040291B" w:rsidRPr="0033175B" w:rsidRDefault="0040291B" w:rsidP="0072255A">
      <w:pPr>
        <w:pStyle w:val="BodyTestIndent4"/>
        <w:tabs>
          <w:tab w:val="num" w:pos="3600"/>
        </w:tabs>
        <w:ind w:left="3600" w:hanging="720"/>
        <w:rPr>
          <w:szCs w:val="22"/>
        </w:rPr>
      </w:pPr>
      <w:r w:rsidRPr="0033175B">
        <w:rPr>
          <w:szCs w:val="22"/>
        </w:rPr>
        <w:t xml:space="preserve">Collection of balances as described in </w:t>
      </w:r>
      <w:r w:rsidRPr="0033175B">
        <w:rPr>
          <w:i/>
          <w:szCs w:val="22"/>
        </w:rPr>
        <w:t>SSAP No. 6—Uncollected Premium Balances, Bills Receivable for Premiums, and Amounts Due From Agents and Brokers</w:t>
      </w:r>
    </w:p>
    <w:p w14:paraId="7BC9C55D" w14:textId="77777777" w:rsidR="0040291B" w:rsidRPr="0033175B" w:rsidRDefault="0040291B" w:rsidP="0072255A">
      <w:pPr>
        <w:pStyle w:val="BodyTestIndent4"/>
        <w:tabs>
          <w:tab w:val="num" w:pos="3600"/>
        </w:tabs>
        <w:ind w:left="3600" w:hanging="720"/>
        <w:rPr>
          <w:szCs w:val="22"/>
        </w:rPr>
      </w:pPr>
      <w:proofErr w:type="gramStart"/>
      <w:r w:rsidRPr="0033175B">
        <w:rPr>
          <w:szCs w:val="22"/>
        </w:rPr>
        <w:t>Sale</w:t>
      </w:r>
      <w:proofErr w:type="gramEnd"/>
      <w:r w:rsidRPr="0033175B">
        <w:rPr>
          <w:szCs w:val="22"/>
        </w:rPr>
        <w:t xml:space="preserve">/lease or rental of EDP Equipment and Software as described in </w:t>
      </w:r>
      <w:r w:rsidRPr="0033175B">
        <w:rPr>
          <w:i/>
          <w:szCs w:val="22"/>
        </w:rPr>
        <w:t>SSAP No. 16—Electronic Data Processing Equipment and Software</w:t>
      </w:r>
    </w:p>
    <w:p w14:paraId="06A585C9" w14:textId="77777777" w:rsidR="0040291B" w:rsidRPr="0033175B" w:rsidRDefault="0040291B" w:rsidP="0072255A">
      <w:pPr>
        <w:pStyle w:val="BodyTestIndent4"/>
        <w:tabs>
          <w:tab w:val="num" w:pos="3600"/>
        </w:tabs>
        <w:ind w:left="3600" w:hanging="720"/>
        <w:rPr>
          <w:szCs w:val="22"/>
        </w:rPr>
      </w:pPr>
      <w:r w:rsidRPr="0033175B">
        <w:rPr>
          <w:szCs w:val="22"/>
        </w:rPr>
        <w:t xml:space="preserve">Sale/lease or rental of furniture, fixtures, equipment or leasehold improvements as described in </w:t>
      </w:r>
      <w:r w:rsidRPr="0033175B">
        <w:rPr>
          <w:i/>
          <w:szCs w:val="22"/>
        </w:rPr>
        <w:t>SSAP No. 19—Furniture, Fixtures, Equipment and Leasehold Improvements</w:t>
      </w:r>
    </w:p>
    <w:p w14:paraId="170A3362" w14:textId="77777777" w:rsidR="0040291B" w:rsidRPr="000627B2" w:rsidRDefault="0040291B" w:rsidP="0072255A">
      <w:pPr>
        <w:pStyle w:val="BodyTestIndent4"/>
        <w:tabs>
          <w:tab w:val="num" w:pos="3600"/>
        </w:tabs>
        <w:ind w:left="3600" w:hanging="720"/>
        <w:rPr>
          <w:szCs w:val="22"/>
        </w:rPr>
      </w:pPr>
      <w:r w:rsidRPr="0033175B">
        <w:rPr>
          <w:szCs w:val="22"/>
        </w:rPr>
        <w:t xml:space="preserve">Loans to employees, agents, brokers, representatives of the reporting entity or SCA as described in </w:t>
      </w:r>
      <w:r w:rsidRPr="0033175B">
        <w:rPr>
          <w:i/>
          <w:szCs w:val="22"/>
        </w:rPr>
        <w:t>SSAP No. 20—Nonadmitted Assets</w:t>
      </w:r>
    </w:p>
    <w:p w14:paraId="6F2166BE" w14:textId="4938D6FD" w:rsidR="000627B2" w:rsidRPr="00C0055E" w:rsidRDefault="000627B2" w:rsidP="00C0055E">
      <w:pPr>
        <w:pStyle w:val="BodyTestIndent4"/>
        <w:numPr>
          <w:ilvl w:val="0"/>
          <w:numId w:val="0"/>
        </w:numPr>
        <w:tabs>
          <w:tab w:val="clear" w:pos="720"/>
        </w:tabs>
        <w:rPr>
          <w:sz w:val="18"/>
          <w:szCs w:val="18"/>
        </w:rPr>
      </w:pPr>
      <w:r w:rsidRPr="00C0055E">
        <w:rPr>
          <w:b/>
          <w:bCs/>
          <w:sz w:val="18"/>
          <w:szCs w:val="18"/>
        </w:rPr>
        <w:t>Footnote 3</w:t>
      </w:r>
      <w:r w:rsidRPr="00C0055E">
        <w:rPr>
          <w:sz w:val="18"/>
          <w:szCs w:val="18"/>
        </w:rPr>
        <w:t xml:space="preserve"> - If the insurance SCA employs accounting practices that depart from the NAIC accounting practices and procedures, and the reporting insurance entity has not adjusted the valuation of the insurance SCA to be consistent with the NAIC accounting practices and procedures, (i.e., retains the effect of the permitted or prescribed practice in its valuation), disclosure about those accounting practices that affect the insurance SCA’s net income and surplus shall be made pursuant to paragraph 37. If the reporting entity has adjusted the investment in the insurance SCA with the resulting valuation being consistent with the accounting principles of the AP&amp;P Manual, the disclosures in paragraph 37 are not required.</w:t>
      </w:r>
    </w:p>
    <w:p w14:paraId="7D61F563" w14:textId="77777777" w:rsidR="0040291B" w:rsidRPr="0033175B" w:rsidRDefault="0040291B" w:rsidP="0072255A">
      <w:pPr>
        <w:pStyle w:val="BodyTestIndent4"/>
        <w:tabs>
          <w:tab w:val="num" w:pos="3600"/>
        </w:tabs>
        <w:ind w:left="3600" w:hanging="720"/>
        <w:rPr>
          <w:szCs w:val="22"/>
        </w:rPr>
      </w:pPr>
      <w:proofErr w:type="gramStart"/>
      <w:r w:rsidRPr="0033175B">
        <w:rPr>
          <w:szCs w:val="22"/>
        </w:rPr>
        <w:t>Sale/lease</w:t>
      </w:r>
      <w:proofErr w:type="gramEnd"/>
      <w:r w:rsidRPr="0033175B">
        <w:rPr>
          <w:szCs w:val="22"/>
        </w:rPr>
        <w:t xml:space="preserve"> or rental of automobiles, airplanes and other vehicles as described in </w:t>
      </w:r>
      <w:r w:rsidRPr="0033175B">
        <w:rPr>
          <w:i/>
          <w:szCs w:val="22"/>
        </w:rPr>
        <w:t>SSAP No. 20—Nonadmitted Assets</w:t>
      </w:r>
      <w:r w:rsidRPr="0033175B">
        <w:rPr>
          <w:szCs w:val="22"/>
        </w:rPr>
        <w:t xml:space="preserve">  </w:t>
      </w:r>
    </w:p>
    <w:p w14:paraId="320FDF69" w14:textId="77777777" w:rsidR="0040291B" w:rsidRPr="0033175B" w:rsidRDefault="0040291B" w:rsidP="0072255A">
      <w:pPr>
        <w:pStyle w:val="BodyTestIndent4"/>
        <w:tabs>
          <w:tab w:val="num" w:pos="3600"/>
        </w:tabs>
        <w:ind w:left="3600" w:hanging="720"/>
        <w:rPr>
          <w:szCs w:val="22"/>
        </w:rPr>
      </w:pPr>
      <w:r w:rsidRPr="0033175B">
        <w:rPr>
          <w:szCs w:val="22"/>
        </w:rPr>
        <w:lastRenderedPageBreak/>
        <w:t>Providing insurance services on behalf of the reporting entity including but not limited to accounting, actuarial, auditing, data processing, underwriting, collection of premiums, payment of claims and benefits, policyowner services</w:t>
      </w:r>
    </w:p>
    <w:p w14:paraId="25FA9025" w14:textId="77777777" w:rsidR="0040291B" w:rsidRPr="0033175B" w:rsidRDefault="0040291B" w:rsidP="0072255A">
      <w:pPr>
        <w:pStyle w:val="BodyTestIndent4"/>
        <w:tabs>
          <w:tab w:val="num" w:pos="3600"/>
        </w:tabs>
        <w:ind w:left="3600" w:hanging="720"/>
        <w:rPr>
          <w:szCs w:val="22"/>
        </w:rPr>
      </w:pPr>
      <w:r w:rsidRPr="0033175B">
        <w:rPr>
          <w:szCs w:val="22"/>
        </w:rPr>
        <w:t xml:space="preserve">Acting as an insurance or administrative agent or an agent for a government instrumentality performing an insurance function (e.g. processing of state workers compensations plans, managing assigned risk plans, Medicaid processing </w:t>
      </w:r>
      <w:proofErr w:type="spellStart"/>
      <w:r w:rsidRPr="0033175B">
        <w:rPr>
          <w:szCs w:val="22"/>
        </w:rPr>
        <w:t>etc</w:t>
      </w:r>
      <w:proofErr w:type="spellEnd"/>
      <w:r w:rsidRPr="0033175B">
        <w:rPr>
          <w:szCs w:val="22"/>
        </w:rPr>
        <w:t>).</w:t>
      </w:r>
    </w:p>
    <w:p w14:paraId="18789C7B" w14:textId="77777777" w:rsidR="0040291B" w:rsidRPr="0033175B" w:rsidRDefault="0040291B" w:rsidP="0072255A">
      <w:pPr>
        <w:pStyle w:val="BodyTestIndent4"/>
        <w:tabs>
          <w:tab w:val="num" w:pos="3600"/>
        </w:tabs>
        <w:ind w:left="3600" w:hanging="720"/>
        <w:rPr>
          <w:szCs w:val="22"/>
        </w:rPr>
      </w:pPr>
      <w:r w:rsidRPr="0033175B">
        <w:rPr>
          <w:szCs w:val="22"/>
        </w:rPr>
        <w:t>Purchase or securitization of acquisition costs</w:t>
      </w:r>
    </w:p>
    <w:p w14:paraId="6617E7A2" w14:textId="77777777" w:rsidR="0040291B" w:rsidRPr="0033175B" w:rsidRDefault="0040291B" w:rsidP="0072255A">
      <w:pPr>
        <w:pStyle w:val="BodyTestIndent4"/>
        <w:numPr>
          <w:ilvl w:val="0"/>
          <w:numId w:val="0"/>
        </w:numPr>
        <w:ind w:left="2880"/>
        <w:rPr>
          <w:szCs w:val="22"/>
        </w:rPr>
      </w:pPr>
      <w:r w:rsidRPr="0033175B">
        <w:rPr>
          <w:szCs w:val="22"/>
        </w:rPr>
        <w:t xml:space="preserve">and if 20% or more of the SCA’s revenue is generated from the reporting entity and its affiliates, then the underlying equity of the respective entity’s audited U.S. Generally Accepted Accounting Principles (GAAP) financial statements shall be adjusted to a limited statutory basis of accounting in accordance with paragraph 9. For purposes of this section, revenue means GAAP revenue reported in the audited U.S. GAAP financial statements excluding realized and unrealized capital gains/losses. Foreign SCA entities are defined as those entities incorporated or otherwise legally formed under the laws of a foreign country. Paragraphs 22-27 provide guidance for investments in holding </w:t>
      </w:r>
      <w:proofErr w:type="gramStart"/>
      <w:r w:rsidRPr="0033175B">
        <w:rPr>
          <w:szCs w:val="22"/>
        </w:rPr>
        <w:t>companies;</w:t>
      </w:r>
      <w:proofErr w:type="gramEnd"/>
    </w:p>
    <w:p w14:paraId="3E1E2099" w14:textId="77777777" w:rsidR="0040291B" w:rsidRPr="0033175B" w:rsidRDefault="0040291B" w:rsidP="00F6795E">
      <w:pPr>
        <w:pStyle w:val="ListNumber3"/>
        <w:numPr>
          <w:ilvl w:val="0"/>
          <w:numId w:val="8"/>
        </w:numPr>
        <w:tabs>
          <w:tab w:val="num" w:pos="2880"/>
        </w:tabs>
        <w:spacing w:after="220"/>
        <w:ind w:left="2520"/>
        <w:jc w:val="both"/>
        <w:rPr>
          <w:sz w:val="22"/>
          <w:szCs w:val="22"/>
        </w:rPr>
      </w:pPr>
      <w:r w:rsidRPr="0033175B">
        <w:rPr>
          <w:sz w:val="22"/>
          <w:szCs w:val="22"/>
        </w:rPr>
        <w:t>Investments in both U.S. and foreign noninsurance SCA entities that do not qualify under paragraph 8.b.ii., shall be recorded based on the audited U.S. GAAP equity of the investee. Foreign SCA entities are defined as those entities incorporated or otherwise legally formed under the laws of a foreign country. Additional guidance on investments in downstream holding companies is included in paragraphs 22-27. Additional guidance on the use of audited foreign GAAP basis financial statements for the U.S. GAAP equity valuation amount is included in paragraph 23.b.</w:t>
      </w:r>
    </w:p>
    <w:p w14:paraId="24D552E5" w14:textId="77777777" w:rsidR="0040291B" w:rsidRPr="0033175B" w:rsidRDefault="0040291B" w:rsidP="00F6795E">
      <w:pPr>
        <w:pStyle w:val="ListNumber3"/>
        <w:numPr>
          <w:ilvl w:val="0"/>
          <w:numId w:val="8"/>
        </w:numPr>
        <w:tabs>
          <w:tab w:val="num" w:pos="2880"/>
        </w:tabs>
        <w:spacing w:after="220"/>
        <w:ind w:left="2520"/>
        <w:jc w:val="both"/>
        <w:rPr>
          <w:sz w:val="22"/>
          <w:szCs w:val="22"/>
        </w:rPr>
      </w:pPr>
      <w:r w:rsidRPr="0033175B">
        <w:rPr>
          <w:sz w:val="22"/>
          <w:szCs w:val="22"/>
        </w:rPr>
        <w:t xml:space="preserve">Investments in foreign insurance SCA entities shall be recorded based on the underlying U.S. GAAP equity from the audited U.S. GAAP basis financial statements, adjusted to a limited statutory basis of accounting in accordance with paragraph 9, if available. If the audited U.S. GAAP basis financial statements are not available, the investment can be recorded on the audited foreign statutory basis financial statements of the respective entity adjusted to a limited statutory basis of accounting in accordance with paragraph 9 and adjusted for reserves of the foreign insurance SCA with respect to the business it assumes directly and indirectly from a U.S. insurer using the statutory accounting principles promulgated by the NAIC in the </w:t>
      </w:r>
      <w:r w:rsidRPr="0033175B">
        <w:rPr>
          <w:i/>
          <w:sz w:val="22"/>
          <w:szCs w:val="22"/>
        </w:rPr>
        <w:t>Accounting Practices and Procedures Manual</w:t>
      </w:r>
      <w:r w:rsidRPr="0033175B">
        <w:rPr>
          <w:sz w:val="22"/>
          <w:szCs w:val="22"/>
        </w:rPr>
        <w:t>. The audited foreign statutory basis financial statements must include an audited footnote that reconciles net income and equity on the foreign statutory basis of accounting to the U.S. GAAP basis. Foreign insurance SCA entities are defined as alien insurers formed according to the legal requirements of a foreign country.</w:t>
      </w:r>
    </w:p>
    <w:p w14:paraId="731FABA0" w14:textId="20569338" w:rsidR="006F3B49" w:rsidRPr="0033175B" w:rsidRDefault="007B3BFC" w:rsidP="006F3B49">
      <w:pPr>
        <w:rPr>
          <w:rFonts w:asciiTheme="minorHAnsi" w:hAnsiTheme="minorHAnsi" w:cstheme="minorHAnsi"/>
          <w:b/>
          <w:i/>
          <w:iCs/>
          <w:sz w:val="22"/>
          <w:szCs w:val="22"/>
          <w:u w:val="single"/>
        </w:rPr>
      </w:pPr>
      <w:r w:rsidRPr="0033175B">
        <w:rPr>
          <w:rFonts w:asciiTheme="minorHAnsi" w:hAnsiTheme="minorHAnsi" w:cstheme="minorHAnsi"/>
          <w:b/>
          <w:i/>
          <w:iCs/>
          <w:sz w:val="22"/>
          <w:szCs w:val="22"/>
          <w:u w:val="single"/>
        </w:rPr>
        <w:t xml:space="preserve">2024 Annual Statement Instructions – </w:t>
      </w:r>
      <w:r w:rsidR="004D79AD" w:rsidRPr="0033175B">
        <w:rPr>
          <w:rFonts w:asciiTheme="minorHAnsi" w:hAnsiTheme="minorHAnsi" w:cstheme="minorHAnsi"/>
          <w:b/>
          <w:i/>
          <w:iCs/>
          <w:sz w:val="22"/>
          <w:szCs w:val="22"/>
          <w:u w:val="single"/>
        </w:rPr>
        <w:t>Schedule D-6-1</w:t>
      </w:r>
    </w:p>
    <w:p w14:paraId="30475E4F" w14:textId="77777777" w:rsidR="00816199" w:rsidRPr="0033175B" w:rsidRDefault="00816199" w:rsidP="003842E2">
      <w:pPr>
        <w:jc w:val="both"/>
        <w:rPr>
          <w:sz w:val="22"/>
          <w:szCs w:val="22"/>
        </w:rPr>
      </w:pPr>
      <w:r w:rsidRPr="0033175B">
        <w:rPr>
          <w:sz w:val="22"/>
          <w:szCs w:val="22"/>
        </w:rPr>
        <w:t xml:space="preserve">If a reporting entity has any common stock or preferred stock reported for any of the following required categories or subcategories, it shall report the subtotal amount of the corresponding category or subcategory, with the specified subtotal line number appearing in the same manner and location as the pre-printed total or grand total line and number: </w:t>
      </w:r>
    </w:p>
    <w:p w14:paraId="7A5FAC01" w14:textId="77777777" w:rsidR="00816199" w:rsidRPr="0033175B" w:rsidRDefault="00816199" w:rsidP="00CF614D">
      <w:pPr>
        <w:rPr>
          <w:sz w:val="22"/>
          <w:szCs w:val="22"/>
        </w:rPr>
      </w:pPr>
    </w:p>
    <w:p w14:paraId="148AE45A" w14:textId="137F0839" w:rsidR="00F1497D" w:rsidRPr="0033175B" w:rsidRDefault="00D51DE6" w:rsidP="008A090F">
      <w:pPr>
        <w:keepNext/>
        <w:keepLines/>
        <w:rPr>
          <w:sz w:val="22"/>
          <w:szCs w:val="22"/>
        </w:rPr>
      </w:pPr>
      <w:r w:rsidRPr="0033175B">
        <w:rPr>
          <w:sz w:val="22"/>
          <w:szCs w:val="22"/>
        </w:rPr>
        <w:lastRenderedPageBreak/>
        <w:tab/>
      </w:r>
      <w:r w:rsidR="00816199" w:rsidRPr="0033175B">
        <w:rPr>
          <w:sz w:val="22"/>
          <w:szCs w:val="22"/>
        </w:rPr>
        <w:t>Category</w:t>
      </w:r>
      <w:r w:rsidR="00F1497D" w:rsidRPr="0033175B">
        <w:rPr>
          <w:sz w:val="22"/>
          <w:szCs w:val="22"/>
        </w:rPr>
        <w:tab/>
      </w:r>
      <w:r w:rsidR="00F1497D" w:rsidRPr="0033175B">
        <w:rPr>
          <w:sz w:val="22"/>
          <w:szCs w:val="22"/>
        </w:rPr>
        <w:tab/>
      </w:r>
      <w:r w:rsidR="00F1497D" w:rsidRPr="0033175B">
        <w:rPr>
          <w:sz w:val="22"/>
          <w:szCs w:val="22"/>
        </w:rPr>
        <w:tab/>
      </w:r>
      <w:r w:rsidR="00F1497D" w:rsidRPr="0033175B">
        <w:rPr>
          <w:sz w:val="22"/>
          <w:szCs w:val="22"/>
        </w:rPr>
        <w:tab/>
      </w:r>
      <w:r w:rsidR="00F1497D" w:rsidRPr="0033175B">
        <w:rPr>
          <w:sz w:val="22"/>
          <w:szCs w:val="22"/>
        </w:rPr>
        <w:tab/>
      </w:r>
      <w:r w:rsidR="00F1497D" w:rsidRPr="0033175B">
        <w:rPr>
          <w:sz w:val="22"/>
          <w:szCs w:val="22"/>
        </w:rPr>
        <w:tab/>
      </w:r>
      <w:r w:rsidR="00F1497D" w:rsidRPr="0033175B">
        <w:rPr>
          <w:sz w:val="22"/>
          <w:szCs w:val="22"/>
        </w:rPr>
        <w:tab/>
      </w:r>
      <w:r w:rsidR="00F1497D" w:rsidRPr="0033175B">
        <w:rPr>
          <w:sz w:val="22"/>
          <w:szCs w:val="22"/>
        </w:rPr>
        <w:tab/>
      </w:r>
      <w:r w:rsidR="00F1497D" w:rsidRPr="0033175B">
        <w:rPr>
          <w:sz w:val="22"/>
          <w:szCs w:val="22"/>
        </w:rPr>
        <w:tab/>
      </w:r>
      <w:r w:rsidR="00F1497D" w:rsidRPr="0033175B">
        <w:rPr>
          <w:sz w:val="22"/>
          <w:szCs w:val="22"/>
        </w:rPr>
        <w:tab/>
      </w:r>
      <w:r w:rsidR="00816199" w:rsidRPr="0033175B">
        <w:rPr>
          <w:sz w:val="22"/>
          <w:szCs w:val="22"/>
        </w:rPr>
        <w:t xml:space="preserve"> Line Number </w:t>
      </w:r>
    </w:p>
    <w:p w14:paraId="68F87E44" w14:textId="1750DF15" w:rsidR="00816199" w:rsidRPr="0033175B" w:rsidRDefault="00816199" w:rsidP="008A090F">
      <w:pPr>
        <w:keepNext/>
        <w:keepLines/>
        <w:ind w:left="720"/>
        <w:rPr>
          <w:sz w:val="22"/>
          <w:szCs w:val="22"/>
        </w:rPr>
      </w:pPr>
      <w:r w:rsidRPr="0033175B">
        <w:rPr>
          <w:sz w:val="22"/>
          <w:szCs w:val="22"/>
        </w:rPr>
        <w:t xml:space="preserve">Preferred Stocks: </w:t>
      </w:r>
    </w:p>
    <w:p w14:paraId="0F1C926B" w14:textId="605BA1E7" w:rsidR="00816199" w:rsidRPr="0033175B" w:rsidRDefault="00816199" w:rsidP="008A090F">
      <w:pPr>
        <w:keepNext/>
        <w:keepLines/>
        <w:ind w:left="720"/>
        <w:rPr>
          <w:sz w:val="22"/>
          <w:szCs w:val="22"/>
        </w:rPr>
      </w:pPr>
      <w:r w:rsidRPr="0033175B">
        <w:rPr>
          <w:sz w:val="22"/>
          <w:szCs w:val="22"/>
        </w:rPr>
        <w:t xml:space="preserve">Parent............................................................................................................................................. 0199999 </w:t>
      </w:r>
    </w:p>
    <w:p w14:paraId="48C0DDDA" w14:textId="1BF995F9" w:rsidR="00816199" w:rsidRPr="0033175B" w:rsidRDefault="00816199" w:rsidP="00D51DE6">
      <w:pPr>
        <w:ind w:left="720"/>
        <w:rPr>
          <w:sz w:val="22"/>
          <w:szCs w:val="22"/>
        </w:rPr>
      </w:pPr>
      <w:r w:rsidRPr="0033175B">
        <w:rPr>
          <w:sz w:val="22"/>
          <w:szCs w:val="22"/>
        </w:rPr>
        <w:t>U.S. Property &amp; Casualty Insurer.......................................................................................</w:t>
      </w:r>
      <w:r w:rsidR="005C0690" w:rsidRPr="0033175B">
        <w:rPr>
          <w:sz w:val="22"/>
          <w:szCs w:val="22"/>
        </w:rPr>
        <w:t xml:space="preserve"> </w:t>
      </w:r>
      <w:r w:rsidRPr="0033175B">
        <w:rPr>
          <w:sz w:val="22"/>
          <w:szCs w:val="22"/>
        </w:rPr>
        <w:t>........... 0299999</w:t>
      </w:r>
    </w:p>
    <w:p w14:paraId="74743914" w14:textId="51BE396C" w:rsidR="00816199" w:rsidRPr="0033175B" w:rsidRDefault="00816199" w:rsidP="00D51DE6">
      <w:pPr>
        <w:ind w:left="720"/>
        <w:rPr>
          <w:sz w:val="22"/>
          <w:szCs w:val="22"/>
        </w:rPr>
      </w:pPr>
      <w:r w:rsidRPr="0033175B">
        <w:rPr>
          <w:sz w:val="22"/>
          <w:szCs w:val="22"/>
        </w:rPr>
        <w:t xml:space="preserve"> U.S. Life Insurer ........................................................................................................................... 0399999 </w:t>
      </w:r>
    </w:p>
    <w:p w14:paraId="2AC34984" w14:textId="42A90C88" w:rsidR="00816199" w:rsidRPr="0033175B" w:rsidRDefault="00816199" w:rsidP="00D51DE6">
      <w:pPr>
        <w:ind w:left="720"/>
        <w:rPr>
          <w:sz w:val="22"/>
          <w:szCs w:val="22"/>
        </w:rPr>
      </w:pPr>
      <w:r w:rsidRPr="0033175B">
        <w:rPr>
          <w:sz w:val="22"/>
          <w:szCs w:val="22"/>
        </w:rPr>
        <w:t xml:space="preserve">U.S. Health Entity #....................................................................................................................... 0499999 </w:t>
      </w:r>
    </w:p>
    <w:p w14:paraId="1D197638" w14:textId="25F38A1F" w:rsidR="00816199" w:rsidRPr="0033175B" w:rsidRDefault="00816199" w:rsidP="00D51DE6">
      <w:pPr>
        <w:ind w:left="720"/>
        <w:rPr>
          <w:sz w:val="22"/>
          <w:szCs w:val="22"/>
        </w:rPr>
      </w:pPr>
      <w:r w:rsidRPr="0033175B">
        <w:rPr>
          <w:sz w:val="22"/>
          <w:szCs w:val="22"/>
        </w:rPr>
        <w:t xml:space="preserve">Alien Insurer ................................................................................................................................. 0599999 </w:t>
      </w:r>
    </w:p>
    <w:p w14:paraId="7065B5F8" w14:textId="44595167" w:rsidR="005C0690" w:rsidRPr="0033175B" w:rsidRDefault="00816199" w:rsidP="00D51DE6">
      <w:pPr>
        <w:ind w:left="720"/>
        <w:rPr>
          <w:sz w:val="22"/>
          <w:szCs w:val="22"/>
        </w:rPr>
      </w:pPr>
      <w:r w:rsidRPr="0033175B">
        <w:rPr>
          <w:sz w:val="22"/>
          <w:szCs w:val="22"/>
        </w:rPr>
        <w:t xml:space="preserve">Non-Insurer Which Controls Insurer ............................................................................................. 0699999 </w:t>
      </w:r>
      <w:r w:rsidRPr="0033175B">
        <w:rPr>
          <w:b/>
          <w:bCs/>
          <w:sz w:val="22"/>
          <w:szCs w:val="22"/>
        </w:rPr>
        <w:t>*Investment Subsidiary .............................................................................................................. 0799999</w:t>
      </w:r>
      <w:r w:rsidRPr="0033175B">
        <w:rPr>
          <w:sz w:val="22"/>
          <w:szCs w:val="22"/>
        </w:rPr>
        <w:t xml:space="preserve"> </w:t>
      </w:r>
    </w:p>
    <w:p w14:paraId="1EAB5643" w14:textId="41D9F247" w:rsidR="00F1497D" w:rsidRPr="0033175B" w:rsidRDefault="00816199" w:rsidP="00D51DE6">
      <w:pPr>
        <w:ind w:left="720"/>
        <w:rPr>
          <w:sz w:val="22"/>
          <w:szCs w:val="22"/>
        </w:rPr>
      </w:pPr>
      <w:r w:rsidRPr="0033175B">
        <w:rPr>
          <w:sz w:val="22"/>
          <w:szCs w:val="22"/>
        </w:rPr>
        <w:t xml:space="preserve">Other Affiliates .............................................................................................................................. 0899999 Subtotals – Preferred Stocks ........................................................................................................ 0999999 </w:t>
      </w:r>
    </w:p>
    <w:p w14:paraId="69E475D8" w14:textId="77777777" w:rsidR="00F1497D" w:rsidRPr="0033175B" w:rsidRDefault="00F1497D" w:rsidP="00D51DE6">
      <w:pPr>
        <w:ind w:left="720"/>
        <w:rPr>
          <w:sz w:val="22"/>
          <w:szCs w:val="22"/>
        </w:rPr>
      </w:pPr>
    </w:p>
    <w:p w14:paraId="4FFF1B07" w14:textId="77777777" w:rsidR="00F1497D" w:rsidRPr="0033175B" w:rsidRDefault="00816199" w:rsidP="00D51DE6">
      <w:pPr>
        <w:ind w:left="720"/>
        <w:rPr>
          <w:sz w:val="22"/>
          <w:szCs w:val="22"/>
        </w:rPr>
      </w:pPr>
      <w:r w:rsidRPr="0033175B">
        <w:rPr>
          <w:sz w:val="22"/>
          <w:szCs w:val="22"/>
        </w:rPr>
        <w:t xml:space="preserve">Common Stocks: </w:t>
      </w:r>
    </w:p>
    <w:p w14:paraId="29FD5854" w14:textId="1F0F1AA9" w:rsidR="00D51DE6" w:rsidRPr="0033175B" w:rsidRDefault="00816199" w:rsidP="00D51DE6">
      <w:pPr>
        <w:ind w:left="720"/>
        <w:rPr>
          <w:sz w:val="22"/>
          <w:szCs w:val="22"/>
        </w:rPr>
      </w:pPr>
      <w:r w:rsidRPr="0033175B">
        <w:rPr>
          <w:sz w:val="22"/>
          <w:szCs w:val="22"/>
        </w:rPr>
        <w:t xml:space="preserve">Parent ........................................................................................................................................... 1099999 </w:t>
      </w:r>
    </w:p>
    <w:p w14:paraId="524D646F" w14:textId="455A084D" w:rsidR="002A64BD" w:rsidRPr="0033175B" w:rsidRDefault="00816199" w:rsidP="00D51DE6">
      <w:pPr>
        <w:ind w:left="720"/>
        <w:rPr>
          <w:sz w:val="22"/>
          <w:szCs w:val="22"/>
        </w:rPr>
      </w:pPr>
      <w:r w:rsidRPr="0033175B">
        <w:rPr>
          <w:sz w:val="22"/>
          <w:szCs w:val="22"/>
        </w:rPr>
        <w:t xml:space="preserve">U.S. Property &amp; Casualty Insurer.................................................................................................. 1199999 </w:t>
      </w:r>
    </w:p>
    <w:p w14:paraId="00336D9B" w14:textId="610F5919" w:rsidR="002A64BD" w:rsidRPr="0033175B" w:rsidRDefault="00816199" w:rsidP="00D51DE6">
      <w:pPr>
        <w:ind w:left="720"/>
        <w:rPr>
          <w:sz w:val="22"/>
          <w:szCs w:val="22"/>
        </w:rPr>
      </w:pPr>
      <w:r w:rsidRPr="0033175B">
        <w:rPr>
          <w:sz w:val="22"/>
          <w:szCs w:val="22"/>
        </w:rPr>
        <w:t xml:space="preserve">U.S. Life Insurer ........................................................................................................................... 1299999 </w:t>
      </w:r>
    </w:p>
    <w:p w14:paraId="3C5EA886" w14:textId="15E7161F" w:rsidR="002A64BD" w:rsidRPr="0033175B" w:rsidRDefault="00816199" w:rsidP="00D51DE6">
      <w:pPr>
        <w:ind w:left="720"/>
        <w:rPr>
          <w:sz w:val="22"/>
          <w:szCs w:val="22"/>
        </w:rPr>
      </w:pPr>
      <w:r w:rsidRPr="0033175B">
        <w:rPr>
          <w:sz w:val="22"/>
          <w:szCs w:val="22"/>
        </w:rPr>
        <w:t xml:space="preserve">U.S. Health Entity #....................................................................................................................... 1399999 </w:t>
      </w:r>
    </w:p>
    <w:p w14:paraId="52748362" w14:textId="77777777" w:rsidR="00D51DE6" w:rsidRPr="0033175B" w:rsidRDefault="00816199" w:rsidP="00D51DE6">
      <w:pPr>
        <w:ind w:left="720"/>
        <w:rPr>
          <w:sz w:val="22"/>
          <w:szCs w:val="22"/>
        </w:rPr>
      </w:pPr>
      <w:r w:rsidRPr="0033175B">
        <w:rPr>
          <w:sz w:val="22"/>
          <w:szCs w:val="22"/>
        </w:rPr>
        <w:t xml:space="preserve">Alien Insurer ................................................................................................................................. 1499999 </w:t>
      </w:r>
    </w:p>
    <w:p w14:paraId="70C106AF" w14:textId="6C2B4149" w:rsidR="002A64BD" w:rsidRPr="0033175B" w:rsidRDefault="00816199" w:rsidP="00D51DE6">
      <w:pPr>
        <w:ind w:left="720"/>
        <w:rPr>
          <w:sz w:val="22"/>
          <w:szCs w:val="22"/>
        </w:rPr>
      </w:pPr>
      <w:r w:rsidRPr="0033175B">
        <w:rPr>
          <w:sz w:val="22"/>
          <w:szCs w:val="22"/>
        </w:rPr>
        <w:t>Non-Insurer Which Controls Insurer .......................................................................................</w:t>
      </w:r>
      <w:proofErr w:type="gramStart"/>
      <w:r w:rsidRPr="0033175B">
        <w:rPr>
          <w:sz w:val="22"/>
          <w:szCs w:val="22"/>
        </w:rPr>
        <w:t>.....</w:t>
      </w:r>
      <w:proofErr w:type="gramEnd"/>
      <w:r w:rsidRPr="0033175B">
        <w:rPr>
          <w:sz w:val="22"/>
          <w:szCs w:val="22"/>
        </w:rPr>
        <w:t xml:space="preserve"> 1599999 </w:t>
      </w:r>
    </w:p>
    <w:p w14:paraId="69397354" w14:textId="56E69F17" w:rsidR="002A64BD" w:rsidRPr="0033175B" w:rsidRDefault="00816199" w:rsidP="00D51DE6">
      <w:pPr>
        <w:ind w:left="720"/>
        <w:rPr>
          <w:b/>
          <w:bCs/>
          <w:sz w:val="22"/>
          <w:szCs w:val="22"/>
        </w:rPr>
      </w:pPr>
      <w:r w:rsidRPr="0033175B">
        <w:rPr>
          <w:b/>
          <w:bCs/>
          <w:sz w:val="22"/>
          <w:szCs w:val="22"/>
        </w:rPr>
        <w:t xml:space="preserve">*Investment Subsidiary ..............................................................................................................1699999 </w:t>
      </w:r>
    </w:p>
    <w:p w14:paraId="611D06FC" w14:textId="77777777" w:rsidR="00D51DE6" w:rsidRPr="0033175B" w:rsidRDefault="00816199" w:rsidP="00D51DE6">
      <w:pPr>
        <w:ind w:left="720"/>
        <w:rPr>
          <w:sz w:val="22"/>
          <w:szCs w:val="22"/>
        </w:rPr>
      </w:pPr>
      <w:r w:rsidRPr="0033175B">
        <w:rPr>
          <w:sz w:val="22"/>
          <w:szCs w:val="22"/>
        </w:rPr>
        <w:t xml:space="preserve">Other Affiliates ............................................................................................................................. 1799999 </w:t>
      </w:r>
    </w:p>
    <w:p w14:paraId="619F2748" w14:textId="7D3D32A0" w:rsidR="002A64BD" w:rsidRPr="0033175B" w:rsidRDefault="00816199" w:rsidP="00D51DE6">
      <w:pPr>
        <w:ind w:left="720"/>
        <w:rPr>
          <w:sz w:val="22"/>
          <w:szCs w:val="22"/>
        </w:rPr>
      </w:pPr>
      <w:r w:rsidRPr="0033175B">
        <w:rPr>
          <w:sz w:val="22"/>
          <w:szCs w:val="22"/>
        </w:rPr>
        <w:t xml:space="preserve">Subtotals – Common Stocks ........................................................................................................ 1899999 </w:t>
      </w:r>
    </w:p>
    <w:p w14:paraId="344EDB8B" w14:textId="4AAB02B0" w:rsidR="005044BE" w:rsidRPr="0033175B" w:rsidRDefault="00816199" w:rsidP="00D51DE6">
      <w:pPr>
        <w:ind w:left="720"/>
        <w:rPr>
          <w:sz w:val="22"/>
          <w:szCs w:val="22"/>
        </w:rPr>
      </w:pPr>
      <w:r w:rsidRPr="0033175B">
        <w:rPr>
          <w:sz w:val="22"/>
          <w:szCs w:val="22"/>
        </w:rPr>
        <w:t>Totals – Preferred and Common Stocks ...................................................................................... 1999999</w:t>
      </w:r>
    </w:p>
    <w:p w14:paraId="3856DF7C" w14:textId="374B8FEE" w:rsidR="00974DD6" w:rsidRPr="0033175B" w:rsidRDefault="005044BE" w:rsidP="00EE777E">
      <w:pPr>
        <w:tabs>
          <w:tab w:val="right" w:pos="1627"/>
        </w:tabs>
        <w:ind w:left="2160" w:hanging="2160"/>
        <w:rPr>
          <w:sz w:val="22"/>
          <w:szCs w:val="22"/>
        </w:rPr>
      </w:pPr>
      <w:r w:rsidRPr="0033175B">
        <w:rPr>
          <w:sz w:val="22"/>
          <w:szCs w:val="22"/>
        </w:rPr>
        <w:tab/>
      </w:r>
    </w:p>
    <w:p w14:paraId="783454CE" w14:textId="7E52FC32" w:rsidR="00EE777E" w:rsidRPr="0033175B" w:rsidRDefault="00EE777E" w:rsidP="00D66CA9">
      <w:pPr>
        <w:tabs>
          <w:tab w:val="right" w:pos="720"/>
          <w:tab w:val="left" w:pos="1530"/>
          <w:tab w:val="left" w:pos="1620"/>
        </w:tabs>
        <w:ind w:left="990" w:hanging="990"/>
        <w:jc w:val="both"/>
        <w:rPr>
          <w:sz w:val="22"/>
          <w:szCs w:val="22"/>
        </w:rPr>
      </w:pPr>
      <w:r w:rsidRPr="0033175B">
        <w:rPr>
          <w:sz w:val="22"/>
          <w:szCs w:val="22"/>
        </w:rPr>
        <w:t xml:space="preserve">*NOTE: </w:t>
      </w:r>
      <w:r w:rsidRPr="0033175B">
        <w:rPr>
          <w:sz w:val="22"/>
          <w:szCs w:val="22"/>
        </w:rPr>
        <w:tab/>
        <w:t>Investment Subsidiary shall mean any subsidiary, other than a holding company, engaged or organized primarily in the ownership and management of investments for the reporting entity. An investment subsidiary shall not include any broker dealer or a money management fund managing funds other than those of the parent company. The following criteria are applicable:</w:t>
      </w:r>
    </w:p>
    <w:p w14:paraId="7DA2D38C" w14:textId="77777777" w:rsidR="00EE777E" w:rsidRPr="0033175B" w:rsidRDefault="00EE777E" w:rsidP="00EE777E">
      <w:pPr>
        <w:tabs>
          <w:tab w:val="right" w:pos="1627"/>
        </w:tabs>
        <w:ind w:left="2160" w:hanging="2160"/>
        <w:jc w:val="both"/>
        <w:rPr>
          <w:sz w:val="22"/>
          <w:szCs w:val="22"/>
        </w:rPr>
      </w:pPr>
    </w:p>
    <w:p w14:paraId="6CB9C399" w14:textId="2946D698" w:rsidR="00EE777E" w:rsidRPr="0033175B" w:rsidRDefault="00EE777E" w:rsidP="00F6795E">
      <w:pPr>
        <w:pStyle w:val="ListParagraph"/>
        <w:numPr>
          <w:ilvl w:val="1"/>
          <w:numId w:val="7"/>
        </w:numPr>
        <w:tabs>
          <w:tab w:val="right" w:pos="1440"/>
        </w:tabs>
        <w:spacing w:after="120"/>
        <w:ind w:left="1440" w:hanging="450"/>
        <w:contextualSpacing w:val="0"/>
        <w:jc w:val="both"/>
        <w:rPr>
          <w:sz w:val="22"/>
          <w:szCs w:val="22"/>
        </w:rPr>
      </w:pPr>
      <w:r w:rsidRPr="0033175B">
        <w:rPr>
          <w:sz w:val="22"/>
          <w:szCs w:val="22"/>
        </w:rPr>
        <w:t xml:space="preserve">95% or more of the investment subsidiary’s assets would qualify as admitted </w:t>
      </w:r>
      <w:proofErr w:type="gramStart"/>
      <w:r w:rsidRPr="0033175B">
        <w:rPr>
          <w:sz w:val="22"/>
          <w:szCs w:val="22"/>
        </w:rPr>
        <w:t>assets;</w:t>
      </w:r>
      <w:proofErr w:type="gramEnd"/>
      <w:r w:rsidRPr="0033175B">
        <w:rPr>
          <w:sz w:val="22"/>
          <w:szCs w:val="22"/>
        </w:rPr>
        <w:t xml:space="preserve"> </w:t>
      </w:r>
    </w:p>
    <w:p w14:paraId="6C8BCAE5" w14:textId="71D1F38D" w:rsidR="00EE777E" w:rsidRPr="0033175B" w:rsidRDefault="00EE777E" w:rsidP="00F6795E">
      <w:pPr>
        <w:pStyle w:val="ListParagraph"/>
        <w:numPr>
          <w:ilvl w:val="1"/>
          <w:numId w:val="7"/>
        </w:numPr>
        <w:tabs>
          <w:tab w:val="right" w:pos="1440"/>
          <w:tab w:val="right" w:pos="2160"/>
        </w:tabs>
        <w:spacing w:after="120"/>
        <w:ind w:left="1440" w:hanging="450"/>
        <w:contextualSpacing w:val="0"/>
        <w:jc w:val="both"/>
        <w:rPr>
          <w:sz w:val="22"/>
          <w:szCs w:val="22"/>
        </w:rPr>
      </w:pPr>
      <w:r w:rsidRPr="0033175B">
        <w:rPr>
          <w:sz w:val="22"/>
          <w:szCs w:val="22"/>
        </w:rPr>
        <w:t xml:space="preserve">The investment subsidiary’s total liabilities are 5% or less of total </w:t>
      </w:r>
      <w:proofErr w:type="gramStart"/>
      <w:r w:rsidRPr="0033175B">
        <w:rPr>
          <w:sz w:val="22"/>
          <w:szCs w:val="22"/>
        </w:rPr>
        <w:t>assets;</w:t>
      </w:r>
      <w:proofErr w:type="gramEnd"/>
      <w:r w:rsidRPr="0033175B">
        <w:rPr>
          <w:sz w:val="22"/>
          <w:szCs w:val="22"/>
        </w:rPr>
        <w:t xml:space="preserve"> </w:t>
      </w:r>
    </w:p>
    <w:p w14:paraId="264735EE" w14:textId="3ADBE875" w:rsidR="00EE777E" w:rsidRPr="0033175B" w:rsidRDefault="00EE777E" w:rsidP="00F6795E">
      <w:pPr>
        <w:pStyle w:val="ListParagraph"/>
        <w:numPr>
          <w:ilvl w:val="1"/>
          <w:numId w:val="7"/>
        </w:numPr>
        <w:tabs>
          <w:tab w:val="right" w:pos="1440"/>
          <w:tab w:val="right" w:pos="2160"/>
        </w:tabs>
        <w:spacing w:after="120"/>
        <w:ind w:left="1440" w:hanging="450"/>
        <w:contextualSpacing w:val="0"/>
        <w:jc w:val="both"/>
        <w:rPr>
          <w:sz w:val="22"/>
          <w:szCs w:val="22"/>
        </w:rPr>
      </w:pPr>
      <w:r w:rsidRPr="0033175B">
        <w:rPr>
          <w:sz w:val="22"/>
          <w:szCs w:val="22"/>
        </w:rPr>
        <w:t xml:space="preserve">Combining the pro-rata ownership shares of the assets of all the investment subsidiaries with the owning reporting entity’s assets does not violate any state requirements concerning diversification of investments or limitations on investments in a single entity; and </w:t>
      </w:r>
    </w:p>
    <w:p w14:paraId="759D9675" w14:textId="3420D443" w:rsidR="00EE777E" w:rsidRPr="0033175B" w:rsidRDefault="00EE777E" w:rsidP="00F6795E">
      <w:pPr>
        <w:pStyle w:val="ListParagraph"/>
        <w:numPr>
          <w:ilvl w:val="1"/>
          <w:numId w:val="7"/>
        </w:numPr>
        <w:tabs>
          <w:tab w:val="right" w:pos="1440"/>
          <w:tab w:val="left" w:pos="2250"/>
        </w:tabs>
        <w:ind w:left="1440"/>
        <w:jc w:val="both"/>
        <w:rPr>
          <w:b/>
          <w:bCs/>
          <w:sz w:val="22"/>
          <w:szCs w:val="22"/>
        </w:rPr>
      </w:pPr>
      <w:r w:rsidRPr="0033175B">
        <w:rPr>
          <w:b/>
          <w:bCs/>
          <w:sz w:val="22"/>
          <w:szCs w:val="22"/>
        </w:rPr>
        <w:t xml:space="preserve">The investment subsidiary’s book/adjusted carrying value does not exceed the imputed value on a statutory accounting basis. If the book/adjusted carrying value does exceed the imputed statutory value, the reporting entity may either </w:t>
      </w:r>
      <w:proofErr w:type="spellStart"/>
      <w:r w:rsidRPr="0033175B">
        <w:rPr>
          <w:b/>
          <w:bCs/>
          <w:sz w:val="22"/>
          <w:szCs w:val="22"/>
        </w:rPr>
        <w:t>nonadmit</w:t>
      </w:r>
      <w:proofErr w:type="spellEnd"/>
      <w:r w:rsidRPr="0033175B">
        <w:rPr>
          <w:b/>
          <w:bCs/>
          <w:sz w:val="22"/>
          <w:szCs w:val="22"/>
        </w:rPr>
        <w:t xml:space="preserve"> the excess or categorize such subsidiary in the “All Other Affiliates” category.</w:t>
      </w:r>
    </w:p>
    <w:p w14:paraId="12697331" w14:textId="77777777" w:rsidR="003842E2" w:rsidRDefault="003842E2" w:rsidP="00E925F6">
      <w:pPr>
        <w:rPr>
          <w:b/>
          <w:i/>
          <w:iCs/>
          <w:sz w:val="22"/>
          <w:szCs w:val="22"/>
          <w:u w:val="single"/>
        </w:rPr>
      </w:pPr>
    </w:p>
    <w:p w14:paraId="561EBDF4" w14:textId="27FC3AD3" w:rsidR="00E925F6" w:rsidRPr="0033175B" w:rsidRDefault="00E925F6" w:rsidP="00E925F6">
      <w:pPr>
        <w:rPr>
          <w:rFonts w:asciiTheme="minorHAnsi" w:hAnsiTheme="minorHAnsi" w:cstheme="minorHAnsi"/>
          <w:b/>
          <w:i/>
          <w:iCs/>
          <w:sz w:val="22"/>
          <w:szCs w:val="22"/>
          <w:u w:val="single"/>
        </w:rPr>
      </w:pPr>
      <w:r w:rsidRPr="0033175B">
        <w:rPr>
          <w:rFonts w:asciiTheme="minorHAnsi" w:hAnsiTheme="minorHAnsi" w:cstheme="minorHAnsi"/>
          <w:b/>
          <w:i/>
          <w:iCs/>
          <w:sz w:val="22"/>
          <w:szCs w:val="22"/>
          <w:u w:val="single"/>
        </w:rPr>
        <w:t xml:space="preserve">2023 RBC </w:t>
      </w:r>
      <w:r w:rsidR="00084B2D" w:rsidRPr="0033175B">
        <w:rPr>
          <w:rFonts w:asciiTheme="minorHAnsi" w:hAnsiTheme="minorHAnsi" w:cstheme="minorHAnsi"/>
          <w:b/>
          <w:i/>
          <w:iCs/>
          <w:sz w:val="22"/>
          <w:szCs w:val="22"/>
          <w:u w:val="single"/>
        </w:rPr>
        <w:t xml:space="preserve">Forecasting and Instructions: </w:t>
      </w:r>
    </w:p>
    <w:p w14:paraId="33861257" w14:textId="77777777" w:rsidR="00084B2D" w:rsidRPr="0033175B" w:rsidRDefault="00084B2D" w:rsidP="00E925F6">
      <w:pPr>
        <w:rPr>
          <w:b/>
          <w:i/>
          <w:iCs/>
          <w:sz w:val="22"/>
          <w:szCs w:val="22"/>
          <w:u w:val="single"/>
        </w:rPr>
      </w:pPr>
    </w:p>
    <w:p w14:paraId="3A708F59" w14:textId="39107327" w:rsidR="00354E0B" w:rsidRPr="0033175B" w:rsidRDefault="00354E0B" w:rsidP="00E925F6">
      <w:pPr>
        <w:rPr>
          <w:bCs/>
          <w:sz w:val="22"/>
          <w:szCs w:val="22"/>
        </w:rPr>
      </w:pPr>
      <w:r w:rsidRPr="0033175B">
        <w:rPr>
          <w:bCs/>
          <w:sz w:val="22"/>
          <w:szCs w:val="22"/>
        </w:rPr>
        <w:t>AFFILIATED/SUBSIDIARY STOCKS</w:t>
      </w:r>
      <w:r w:rsidR="00B15A6B" w:rsidRPr="0033175B">
        <w:rPr>
          <w:bCs/>
          <w:sz w:val="22"/>
          <w:szCs w:val="22"/>
        </w:rPr>
        <w:t xml:space="preserve"> – LR042, LR043, and LR044</w:t>
      </w:r>
    </w:p>
    <w:p w14:paraId="7F162A6E" w14:textId="77777777" w:rsidR="004C64E0" w:rsidRPr="0033175B" w:rsidRDefault="004C64E0" w:rsidP="00E925F6">
      <w:pPr>
        <w:rPr>
          <w:bCs/>
          <w:sz w:val="22"/>
          <w:szCs w:val="22"/>
        </w:rPr>
      </w:pPr>
    </w:p>
    <w:p w14:paraId="2EC63FA5" w14:textId="26A997D9" w:rsidR="008D3353" w:rsidRPr="0033175B" w:rsidRDefault="008D3353" w:rsidP="00E925F6">
      <w:pPr>
        <w:rPr>
          <w:bCs/>
          <w:sz w:val="22"/>
          <w:szCs w:val="22"/>
        </w:rPr>
      </w:pPr>
      <w:r w:rsidRPr="0033175B">
        <w:rPr>
          <w:bCs/>
          <w:sz w:val="22"/>
          <w:szCs w:val="22"/>
        </w:rPr>
        <w:t>(Only key excerpts included</w:t>
      </w:r>
      <w:r w:rsidR="001007EC" w:rsidRPr="0033175B">
        <w:rPr>
          <w:bCs/>
          <w:sz w:val="22"/>
          <w:szCs w:val="22"/>
        </w:rPr>
        <w:t xml:space="preserve"> – </w:t>
      </w:r>
      <w:r w:rsidR="001007EC" w:rsidRPr="005A7A7D">
        <w:rPr>
          <w:b/>
          <w:sz w:val="22"/>
          <w:szCs w:val="22"/>
        </w:rPr>
        <w:t>bolded for emphasis</w:t>
      </w:r>
      <w:r w:rsidRPr="0033175B">
        <w:rPr>
          <w:bCs/>
          <w:sz w:val="22"/>
          <w:szCs w:val="22"/>
        </w:rPr>
        <w:t>.)</w:t>
      </w:r>
    </w:p>
    <w:p w14:paraId="195D1153" w14:textId="77777777" w:rsidR="00354E0B" w:rsidRPr="0033175B" w:rsidRDefault="00354E0B" w:rsidP="00E925F6">
      <w:pPr>
        <w:rPr>
          <w:bCs/>
          <w:sz w:val="22"/>
          <w:szCs w:val="22"/>
        </w:rPr>
      </w:pPr>
    </w:p>
    <w:p w14:paraId="3FF608A5" w14:textId="27B69300" w:rsidR="00084B2D" w:rsidRPr="0033175B" w:rsidRDefault="00D301E9" w:rsidP="005A4C76">
      <w:pPr>
        <w:jc w:val="both"/>
        <w:rPr>
          <w:bCs/>
          <w:sz w:val="22"/>
          <w:szCs w:val="22"/>
        </w:rPr>
      </w:pPr>
      <w:r w:rsidRPr="0033175B">
        <w:rPr>
          <w:bCs/>
          <w:sz w:val="22"/>
          <w:szCs w:val="22"/>
        </w:rPr>
        <w:t xml:space="preserve">Affiliated/Subsidiary investments fall into two broad categories: (A) Insurance Affiliates/Subsidiaries that are Subject to risk-based capital; and (B) Affiliates/Subsidiaries that are Not Subject to risk-based capital. The risk-based capital for these two broad groups differs. </w:t>
      </w:r>
      <w:r w:rsidRPr="0033175B">
        <w:rPr>
          <w:b/>
          <w:sz w:val="22"/>
          <w:szCs w:val="22"/>
        </w:rPr>
        <w:t>Investment subsidiaries are a subset of category A in that they are subject to a risk-based capital charge that includes the life RBC risk factors applied only to the investments held by the investment subsidiary for its parent insurer.</w:t>
      </w:r>
      <w:r w:rsidRPr="0033175B">
        <w:rPr>
          <w:bCs/>
          <w:sz w:val="22"/>
          <w:szCs w:val="22"/>
        </w:rPr>
        <w:t xml:space="preserve"> Publicly traded insurance </w:t>
      </w:r>
      <w:r w:rsidRPr="0033175B">
        <w:rPr>
          <w:bCs/>
          <w:sz w:val="22"/>
          <w:szCs w:val="22"/>
        </w:rPr>
        <w:lastRenderedPageBreak/>
        <w:t>affiliates/subsidiaries held at market value have characteristics of both broader categories. As a result, there is a two-part RBC calculation. The general treatment for each is explained below.</w:t>
      </w:r>
    </w:p>
    <w:p w14:paraId="5E170304" w14:textId="77777777" w:rsidR="00B15A6B" w:rsidRPr="0033175B" w:rsidRDefault="00B15A6B" w:rsidP="00E925F6">
      <w:pPr>
        <w:rPr>
          <w:bCs/>
          <w:sz w:val="22"/>
          <w:szCs w:val="22"/>
        </w:rPr>
      </w:pPr>
    </w:p>
    <w:p w14:paraId="13C1202E" w14:textId="77777777" w:rsidR="00BA7460" w:rsidRPr="0033175B" w:rsidRDefault="00B15A6B" w:rsidP="00BA7460">
      <w:pPr>
        <w:ind w:left="720"/>
        <w:jc w:val="both"/>
        <w:rPr>
          <w:bCs/>
          <w:sz w:val="22"/>
          <w:szCs w:val="22"/>
        </w:rPr>
      </w:pPr>
      <w:r w:rsidRPr="0033175B">
        <w:rPr>
          <w:b/>
          <w:sz w:val="22"/>
          <w:szCs w:val="22"/>
        </w:rPr>
        <w:t xml:space="preserve">4. </w:t>
      </w:r>
      <w:r w:rsidR="008D3353" w:rsidRPr="0033175B">
        <w:rPr>
          <w:b/>
          <w:sz w:val="22"/>
          <w:szCs w:val="22"/>
        </w:rPr>
        <w:tab/>
      </w:r>
      <w:r w:rsidRPr="0033175B">
        <w:rPr>
          <w:b/>
          <w:sz w:val="22"/>
          <w:szCs w:val="22"/>
        </w:rPr>
        <w:t>Investment Subsidiaries</w:t>
      </w:r>
      <w:r w:rsidRPr="0033175B">
        <w:rPr>
          <w:bCs/>
          <w:sz w:val="22"/>
          <w:szCs w:val="22"/>
        </w:rPr>
        <w:t xml:space="preserve"> </w:t>
      </w:r>
    </w:p>
    <w:p w14:paraId="125667A0" w14:textId="77777777" w:rsidR="00BA7460" w:rsidRPr="0033175B" w:rsidRDefault="00BA7460" w:rsidP="00BA7460">
      <w:pPr>
        <w:ind w:left="720"/>
        <w:jc w:val="both"/>
        <w:rPr>
          <w:bCs/>
          <w:sz w:val="22"/>
          <w:szCs w:val="22"/>
        </w:rPr>
      </w:pPr>
    </w:p>
    <w:p w14:paraId="7D950B55" w14:textId="11E82815" w:rsidR="00B15A6B" w:rsidRPr="0033175B" w:rsidRDefault="00B15A6B" w:rsidP="00BA7460">
      <w:pPr>
        <w:ind w:left="720"/>
        <w:jc w:val="both"/>
        <w:rPr>
          <w:bCs/>
          <w:sz w:val="22"/>
          <w:szCs w:val="22"/>
        </w:rPr>
      </w:pPr>
      <w:r w:rsidRPr="0033175B">
        <w:rPr>
          <w:bCs/>
          <w:sz w:val="22"/>
          <w:szCs w:val="22"/>
        </w:rPr>
        <w:t xml:space="preserve">An investment subsidiary is a subsidiary that exists only to invest the funds of the parent company. The term “investment subsidiary” is defined in the NAIC’s Annual Statement Instructions as any subsidiary, other than a holding company, engaged or organized primarily to engage in the ownership and management of investments for the insurer. An investment subsidiary </w:t>
      </w:r>
      <w:proofErr w:type="gramStart"/>
      <w:r w:rsidRPr="0033175B">
        <w:rPr>
          <w:bCs/>
          <w:sz w:val="22"/>
          <w:szCs w:val="22"/>
        </w:rPr>
        <w:t>shall</w:t>
      </w:r>
      <w:proofErr w:type="gramEnd"/>
      <w:r w:rsidRPr="0033175B">
        <w:rPr>
          <w:bCs/>
          <w:sz w:val="22"/>
          <w:szCs w:val="22"/>
        </w:rPr>
        <w:t xml:space="preserve"> not include any broker-dealer or a money management fund managing funds other than those of the parent company. </w:t>
      </w:r>
      <w:r w:rsidRPr="0033175B">
        <w:rPr>
          <w:b/>
          <w:sz w:val="22"/>
          <w:szCs w:val="22"/>
        </w:rPr>
        <w:t xml:space="preserve">The </w:t>
      </w:r>
      <w:r w:rsidR="001007EC" w:rsidRPr="0033175B">
        <w:rPr>
          <w:b/>
          <w:sz w:val="22"/>
          <w:szCs w:val="22"/>
        </w:rPr>
        <w:t>risk</w:t>
      </w:r>
      <w:r w:rsidR="00793375" w:rsidRPr="0033175B">
        <w:rPr>
          <w:b/>
          <w:sz w:val="22"/>
          <w:szCs w:val="22"/>
        </w:rPr>
        <w:t>-</w:t>
      </w:r>
      <w:r w:rsidR="001007EC" w:rsidRPr="0033175B">
        <w:rPr>
          <w:b/>
          <w:sz w:val="22"/>
          <w:szCs w:val="22"/>
        </w:rPr>
        <w:t>based</w:t>
      </w:r>
      <w:r w:rsidRPr="0033175B">
        <w:rPr>
          <w:b/>
          <w:sz w:val="22"/>
          <w:szCs w:val="22"/>
        </w:rPr>
        <w:t xml:space="preserve"> capital charge for the ownership of an investment subsidiary is based on the risk-based capital of the underlying assets, pro-rated for the degree of ownership. The basis for this calculation is the assumption that the charge should be the same as it would be if the life insurer held the assets directly.</w:t>
      </w:r>
      <w:r w:rsidRPr="0033175B">
        <w:rPr>
          <w:bCs/>
          <w:sz w:val="22"/>
          <w:szCs w:val="22"/>
        </w:rPr>
        <w:t xml:space="preserve"> Report information regarding any investment subsidiaries. Subsidiaries reported in this section will be assigned an affiliate code of “4” for investment subsidiaries. The amount of reported common stock should be the same as Schedule D, Part 6, Section 1, Line 1699999. Preferred stock information should be the same as Schedule D, Part 6, Section 1, Line 0799999.</w:t>
      </w:r>
    </w:p>
    <w:p w14:paraId="6CD28F93" w14:textId="77777777" w:rsidR="007C7C7F" w:rsidRPr="00B261DB" w:rsidRDefault="007C7C7F" w:rsidP="003873CE">
      <w:pPr>
        <w:pStyle w:val="ListNumber2"/>
        <w:numPr>
          <w:ilvl w:val="0"/>
          <w:numId w:val="0"/>
        </w:numPr>
        <w:ind w:left="3240" w:hanging="3326"/>
        <w:jc w:val="both"/>
        <w:rPr>
          <w:rFonts w:asciiTheme="minorHAnsi" w:hAnsiTheme="minorHAnsi" w:cstheme="minorHAnsi"/>
        </w:rPr>
      </w:pPr>
    </w:p>
    <w:p w14:paraId="59DFDF4B" w14:textId="6498C1EE" w:rsidR="004623DC" w:rsidRPr="00F02C29" w:rsidRDefault="002A1316" w:rsidP="00B30CA0">
      <w:pPr>
        <w:pStyle w:val="BodyText2"/>
        <w:rPr>
          <w:rFonts w:asciiTheme="minorHAnsi" w:hAnsiTheme="minorHAnsi" w:cstheme="minorHAnsi"/>
          <w:szCs w:val="22"/>
        </w:rPr>
      </w:pPr>
      <w:r w:rsidRPr="00F02C29">
        <w:rPr>
          <w:rFonts w:asciiTheme="minorHAnsi" w:hAnsiTheme="minorHAnsi" w:cstheme="minorHAnsi"/>
          <w:szCs w:val="22"/>
        </w:rPr>
        <w:t xml:space="preserve">Activity to Date (issues previously addressed by </w:t>
      </w:r>
      <w:r w:rsidR="006B37DD" w:rsidRPr="00F02C29">
        <w:rPr>
          <w:rFonts w:asciiTheme="minorHAnsi" w:hAnsiTheme="minorHAnsi" w:cstheme="minorHAnsi"/>
          <w:szCs w:val="22"/>
        </w:rPr>
        <w:t xml:space="preserve">the </w:t>
      </w:r>
      <w:r w:rsidR="00004652" w:rsidRPr="00F02C29">
        <w:rPr>
          <w:rFonts w:asciiTheme="minorHAnsi" w:hAnsiTheme="minorHAnsi" w:cstheme="minorHAnsi"/>
          <w:szCs w:val="22"/>
        </w:rPr>
        <w:t>Working Group</w:t>
      </w:r>
      <w:r w:rsidRPr="00F02C29">
        <w:rPr>
          <w:rFonts w:asciiTheme="minorHAnsi" w:hAnsiTheme="minorHAnsi" w:cstheme="minorHAnsi"/>
          <w:szCs w:val="22"/>
        </w:rPr>
        <w:t xml:space="preserve">, Emerging Accounting Issues </w:t>
      </w:r>
      <w:r w:rsidR="00004652" w:rsidRPr="00F02C29">
        <w:rPr>
          <w:rFonts w:asciiTheme="minorHAnsi" w:hAnsiTheme="minorHAnsi" w:cstheme="minorHAnsi"/>
          <w:szCs w:val="22"/>
        </w:rPr>
        <w:t>(E) Working Group</w:t>
      </w:r>
      <w:r w:rsidRPr="00F02C29">
        <w:rPr>
          <w:rFonts w:asciiTheme="minorHAnsi" w:hAnsiTheme="minorHAnsi" w:cstheme="minorHAnsi"/>
          <w:szCs w:val="22"/>
        </w:rPr>
        <w:t>, SEC, FASB, other State Departments of Insurance or other NAIC groups):</w:t>
      </w:r>
      <w:r w:rsidR="004E2BB9" w:rsidRPr="00F02C29">
        <w:rPr>
          <w:rFonts w:asciiTheme="minorHAnsi" w:hAnsiTheme="minorHAnsi" w:cstheme="minorHAnsi"/>
          <w:szCs w:val="22"/>
        </w:rPr>
        <w:t xml:space="preserve"> </w:t>
      </w:r>
      <w:r w:rsidR="00EA5452" w:rsidRPr="00F02C29">
        <w:rPr>
          <w:rFonts w:asciiTheme="minorHAnsi" w:hAnsiTheme="minorHAnsi" w:cstheme="minorHAnsi"/>
          <w:b w:val="0"/>
          <w:szCs w:val="22"/>
        </w:rPr>
        <w:t>None.</w:t>
      </w:r>
    </w:p>
    <w:p w14:paraId="058FDF78" w14:textId="77777777" w:rsidR="009D0C90" w:rsidRPr="00F02C29" w:rsidRDefault="009D0C90" w:rsidP="00B30CA0">
      <w:pPr>
        <w:pStyle w:val="BodyText2"/>
        <w:rPr>
          <w:rFonts w:asciiTheme="minorHAnsi" w:hAnsiTheme="minorHAnsi" w:cstheme="minorHAnsi"/>
          <w:szCs w:val="22"/>
        </w:rPr>
      </w:pPr>
    </w:p>
    <w:p w14:paraId="1A7C9804" w14:textId="37F353B2" w:rsidR="002A1316" w:rsidRPr="00F02C29" w:rsidRDefault="002A1316" w:rsidP="00B30CA0">
      <w:pPr>
        <w:pStyle w:val="BodyText"/>
        <w:rPr>
          <w:rFonts w:asciiTheme="minorHAnsi" w:hAnsiTheme="minorHAnsi" w:cstheme="minorHAnsi"/>
          <w:b/>
          <w:sz w:val="22"/>
          <w:szCs w:val="22"/>
        </w:rPr>
      </w:pPr>
      <w:r w:rsidRPr="00F02C29">
        <w:rPr>
          <w:rFonts w:asciiTheme="minorHAnsi" w:hAnsiTheme="minorHAnsi" w:cstheme="minorHAnsi"/>
          <w:b/>
          <w:sz w:val="22"/>
          <w:szCs w:val="22"/>
        </w:rPr>
        <w:t xml:space="preserve">Information or </w:t>
      </w:r>
      <w:r w:rsidR="00DF407B" w:rsidRPr="00F02C29">
        <w:rPr>
          <w:rFonts w:asciiTheme="minorHAnsi" w:hAnsiTheme="minorHAnsi" w:cstheme="minorHAnsi"/>
          <w:b/>
          <w:sz w:val="22"/>
          <w:szCs w:val="22"/>
        </w:rPr>
        <w:t>i</w:t>
      </w:r>
      <w:r w:rsidRPr="00F02C29">
        <w:rPr>
          <w:rFonts w:asciiTheme="minorHAnsi" w:hAnsiTheme="minorHAnsi" w:cstheme="minorHAnsi"/>
          <w:b/>
          <w:sz w:val="22"/>
          <w:szCs w:val="22"/>
        </w:rPr>
        <w:t xml:space="preserve">ssues (included in </w:t>
      </w:r>
      <w:r w:rsidRPr="00F02C29">
        <w:rPr>
          <w:rFonts w:asciiTheme="minorHAnsi" w:hAnsiTheme="minorHAnsi" w:cstheme="minorHAnsi"/>
          <w:b/>
          <w:i/>
          <w:sz w:val="22"/>
          <w:szCs w:val="22"/>
        </w:rPr>
        <w:t>Description of Issue</w:t>
      </w:r>
      <w:r w:rsidRPr="00F02C29">
        <w:rPr>
          <w:rFonts w:asciiTheme="minorHAnsi" w:hAnsiTheme="minorHAnsi" w:cstheme="minorHAnsi"/>
          <w:b/>
          <w:sz w:val="22"/>
          <w:szCs w:val="22"/>
        </w:rPr>
        <w:t xml:space="preserve">) not previously contemplated by the </w:t>
      </w:r>
      <w:r w:rsidR="00004652" w:rsidRPr="00F02C29">
        <w:rPr>
          <w:rFonts w:asciiTheme="minorHAnsi" w:hAnsiTheme="minorHAnsi" w:cstheme="minorHAnsi"/>
          <w:b/>
          <w:sz w:val="22"/>
          <w:szCs w:val="22"/>
        </w:rPr>
        <w:t>Working Group</w:t>
      </w:r>
      <w:r w:rsidRPr="00F02C29">
        <w:rPr>
          <w:rFonts w:asciiTheme="minorHAnsi" w:hAnsiTheme="minorHAnsi" w:cstheme="minorHAnsi"/>
          <w:b/>
          <w:sz w:val="22"/>
          <w:szCs w:val="22"/>
        </w:rPr>
        <w:t>:</w:t>
      </w:r>
    </w:p>
    <w:p w14:paraId="38E08ED2" w14:textId="77777777" w:rsidR="002A1316" w:rsidRPr="00F02C29" w:rsidRDefault="00FE7FAA" w:rsidP="00B30CA0">
      <w:pPr>
        <w:pStyle w:val="BodyText"/>
        <w:rPr>
          <w:rFonts w:asciiTheme="minorHAnsi" w:hAnsiTheme="minorHAnsi" w:cstheme="minorHAnsi"/>
          <w:bCs/>
          <w:sz w:val="22"/>
          <w:szCs w:val="22"/>
        </w:rPr>
      </w:pPr>
      <w:r w:rsidRPr="00F02C29">
        <w:rPr>
          <w:rFonts w:asciiTheme="minorHAnsi" w:hAnsiTheme="minorHAnsi" w:cstheme="minorHAnsi"/>
          <w:bCs/>
          <w:sz w:val="22"/>
          <w:szCs w:val="22"/>
        </w:rPr>
        <w:t>None</w:t>
      </w:r>
    </w:p>
    <w:p w14:paraId="3521A615" w14:textId="77777777" w:rsidR="006B37DD" w:rsidRPr="00F02C29" w:rsidRDefault="006B37DD" w:rsidP="00B30CA0">
      <w:pPr>
        <w:pStyle w:val="BodyText2"/>
        <w:rPr>
          <w:rFonts w:asciiTheme="minorHAnsi" w:hAnsiTheme="minorHAnsi" w:cstheme="minorHAnsi"/>
          <w:b w:val="0"/>
          <w:bCs w:val="0"/>
          <w:szCs w:val="22"/>
        </w:rPr>
      </w:pPr>
    </w:p>
    <w:p w14:paraId="70213B4E" w14:textId="4B3051E9" w:rsidR="00490996" w:rsidRPr="00F02C29" w:rsidRDefault="00490996" w:rsidP="00490996">
      <w:pPr>
        <w:pStyle w:val="Default"/>
        <w:rPr>
          <w:rFonts w:asciiTheme="minorHAnsi" w:hAnsiTheme="minorHAnsi" w:cstheme="minorHAnsi"/>
          <w:bCs/>
          <w:sz w:val="22"/>
          <w:szCs w:val="22"/>
        </w:rPr>
      </w:pPr>
      <w:r w:rsidRPr="00F02C29">
        <w:rPr>
          <w:rFonts w:asciiTheme="minorHAnsi" w:hAnsiTheme="minorHAnsi" w:cstheme="minorHAnsi"/>
          <w:b/>
          <w:sz w:val="22"/>
          <w:szCs w:val="22"/>
        </w:rPr>
        <w:t>Convergence with International Financial Reporting Standards (IFRS):</w:t>
      </w:r>
      <w:r w:rsidR="002408D3" w:rsidRPr="00F02C29">
        <w:rPr>
          <w:rFonts w:asciiTheme="minorHAnsi" w:hAnsiTheme="minorHAnsi" w:cstheme="minorHAnsi"/>
          <w:b/>
          <w:sz w:val="22"/>
          <w:szCs w:val="22"/>
        </w:rPr>
        <w:t xml:space="preserve"> </w:t>
      </w:r>
      <w:r w:rsidR="002408D3" w:rsidRPr="00F02C29">
        <w:rPr>
          <w:rFonts w:asciiTheme="minorHAnsi" w:hAnsiTheme="minorHAnsi" w:cstheme="minorHAnsi"/>
          <w:bCs/>
          <w:sz w:val="22"/>
          <w:szCs w:val="22"/>
        </w:rPr>
        <w:t>N</w:t>
      </w:r>
      <w:r w:rsidR="006E0775" w:rsidRPr="00F02C29">
        <w:rPr>
          <w:rFonts w:asciiTheme="minorHAnsi" w:hAnsiTheme="minorHAnsi" w:cstheme="minorHAnsi"/>
          <w:bCs/>
          <w:sz w:val="22"/>
          <w:szCs w:val="22"/>
        </w:rPr>
        <w:t>/</w:t>
      </w:r>
      <w:r w:rsidR="002408D3" w:rsidRPr="00F02C29">
        <w:rPr>
          <w:rFonts w:asciiTheme="minorHAnsi" w:hAnsiTheme="minorHAnsi" w:cstheme="minorHAnsi"/>
          <w:bCs/>
          <w:sz w:val="22"/>
          <w:szCs w:val="22"/>
        </w:rPr>
        <w:t>A</w:t>
      </w:r>
    </w:p>
    <w:p w14:paraId="61C563F4" w14:textId="77777777" w:rsidR="00E30DBE" w:rsidRPr="00F02C29" w:rsidRDefault="00E30DBE" w:rsidP="00490996">
      <w:pPr>
        <w:pStyle w:val="Default"/>
        <w:rPr>
          <w:rFonts w:asciiTheme="minorHAnsi" w:hAnsiTheme="minorHAnsi" w:cstheme="minorHAnsi"/>
          <w:bCs/>
          <w:sz w:val="22"/>
          <w:szCs w:val="22"/>
        </w:rPr>
      </w:pPr>
    </w:p>
    <w:p w14:paraId="5557637B" w14:textId="4D8EDB8C" w:rsidR="00237383" w:rsidRPr="00F02C29" w:rsidRDefault="00711CBA" w:rsidP="004E2BB9">
      <w:pPr>
        <w:pStyle w:val="BodyText2"/>
        <w:rPr>
          <w:rFonts w:asciiTheme="minorHAnsi" w:hAnsiTheme="minorHAnsi" w:cstheme="minorHAnsi"/>
          <w:szCs w:val="22"/>
        </w:rPr>
      </w:pPr>
      <w:r w:rsidRPr="00F02C29">
        <w:rPr>
          <w:rFonts w:asciiTheme="minorHAnsi" w:hAnsiTheme="minorHAnsi" w:cstheme="minorHAnsi"/>
          <w:szCs w:val="22"/>
        </w:rPr>
        <w:t xml:space="preserve">Staff </w:t>
      </w:r>
      <w:r w:rsidR="002A1316" w:rsidRPr="00F02C29">
        <w:rPr>
          <w:rFonts w:asciiTheme="minorHAnsi" w:hAnsiTheme="minorHAnsi" w:cstheme="minorHAnsi"/>
          <w:szCs w:val="22"/>
        </w:rPr>
        <w:t>Recommendation:</w:t>
      </w:r>
      <w:r w:rsidR="004128F1" w:rsidRPr="00F02C29">
        <w:rPr>
          <w:rFonts w:asciiTheme="minorHAnsi" w:hAnsiTheme="minorHAnsi" w:cstheme="minorHAnsi"/>
          <w:szCs w:val="22"/>
        </w:rPr>
        <w:t xml:space="preserve"> </w:t>
      </w:r>
    </w:p>
    <w:p w14:paraId="5CBA66C1" w14:textId="1C34A2D7" w:rsidR="003C145B" w:rsidRPr="00F02C29" w:rsidRDefault="00D543F9" w:rsidP="00BC48E9">
      <w:pPr>
        <w:pStyle w:val="BodyText2"/>
        <w:rPr>
          <w:rFonts w:asciiTheme="minorHAnsi" w:hAnsiTheme="minorHAnsi" w:cstheme="minorHAnsi"/>
          <w:szCs w:val="22"/>
        </w:rPr>
      </w:pPr>
      <w:r w:rsidRPr="00F02C29">
        <w:rPr>
          <w:rFonts w:asciiTheme="minorHAnsi" w:hAnsiTheme="minorHAnsi" w:cstheme="minorHAnsi"/>
          <w:szCs w:val="22"/>
        </w:rPr>
        <w:t xml:space="preserve">NAIC staff </w:t>
      </w:r>
      <w:r w:rsidR="00C537B3" w:rsidRPr="00F02C29">
        <w:rPr>
          <w:rFonts w:asciiTheme="minorHAnsi" w:hAnsiTheme="minorHAnsi" w:cstheme="minorHAnsi"/>
          <w:szCs w:val="22"/>
        </w:rPr>
        <w:t>recommend</w:t>
      </w:r>
      <w:r w:rsidRPr="00F02C29">
        <w:rPr>
          <w:rFonts w:asciiTheme="minorHAnsi" w:hAnsiTheme="minorHAnsi" w:cstheme="minorHAnsi"/>
          <w:szCs w:val="22"/>
        </w:rPr>
        <w:t xml:space="preserve"> that the Working Group move this item to the active listing </w:t>
      </w:r>
      <w:r w:rsidR="00A02443" w:rsidRPr="00F02C29">
        <w:rPr>
          <w:rFonts w:asciiTheme="minorHAnsi" w:hAnsiTheme="minorHAnsi" w:cstheme="minorHAnsi"/>
          <w:szCs w:val="22"/>
        </w:rPr>
        <w:t xml:space="preserve">categorized as </w:t>
      </w:r>
      <w:proofErr w:type="gramStart"/>
      <w:r w:rsidR="00A02443" w:rsidRPr="00F02C29">
        <w:rPr>
          <w:rFonts w:asciiTheme="minorHAnsi" w:hAnsiTheme="minorHAnsi" w:cstheme="minorHAnsi"/>
          <w:szCs w:val="22"/>
        </w:rPr>
        <w:t>a</w:t>
      </w:r>
      <w:proofErr w:type="gramEnd"/>
      <w:r w:rsidR="00A02443" w:rsidRPr="00F02C29">
        <w:rPr>
          <w:rFonts w:asciiTheme="minorHAnsi" w:hAnsiTheme="minorHAnsi" w:cstheme="minorHAnsi"/>
          <w:szCs w:val="22"/>
        </w:rPr>
        <w:t xml:space="preserve"> </w:t>
      </w:r>
      <w:r w:rsidR="0002659D" w:rsidRPr="00F02C29">
        <w:rPr>
          <w:rFonts w:asciiTheme="minorHAnsi" w:hAnsiTheme="minorHAnsi" w:cstheme="minorHAnsi"/>
          <w:szCs w:val="22"/>
        </w:rPr>
        <w:t xml:space="preserve">SAP clarification </w:t>
      </w:r>
      <w:r w:rsidR="00916EEC" w:rsidRPr="00F02C29">
        <w:rPr>
          <w:rFonts w:asciiTheme="minorHAnsi" w:hAnsiTheme="minorHAnsi" w:cstheme="minorHAnsi"/>
          <w:szCs w:val="22"/>
        </w:rPr>
        <w:t xml:space="preserve">and expose this agenda item </w:t>
      </w:r>
      <w:r w:rsidR="00C71BC8" w:rsidRPr="00F02C29">
        <w:rPr>
          <w:rFonts w:asciiTheme="minorHAnsi" w:hAnsiTheme="minorHAnsi" w:cstheme="minorHAnsi"/>
          <w:szCs w:val="22"/>
        </w:rPr>
        <w:t xml:space="preserve">proposing to add qualifying investment trusts holding residential mortgage loans in scope of </w:t>
      </w:r>
      <w:r w:rsidR="00C71BC8" w:rsidRPr="00F02C29">
        <w:rPr>
          <w:rFonts w:asciiTheme="minorHAnsi" w:hAnsiTheme="minorHAnsi" w:cstheme="minorHAnsi"/>
          <w:i/>
          <w:iCs/>
          <w:szCs w:val="22"/>
        </w:rPr>
        <w:t>SSAP No. 37—Mortgage Loans</w:t>
      </w:r>
      <w:r w:rsidR="00C71BC8" w:rsidRPr="00F02C29">
        <w:rPr>
          <w:rFonts w:asciiTheme="minorHAnsi" w:hAnsiTheme="minorHAnsi" w:cstheme="minorHAnsi"/>
          <w:szCs w:val="22"/>
        </w:rPr>
        <w:t xml:space="preserve"> for reporting on Schedule B</w:t>
      </w:r>
      <w:r w:rsidR="00C32244" w:rsidRPr="00F02C29">
        <w:rPr>
          <w:rFonts w:asciiTheme="minorHAnsi" w:hAnsiTheme="minorHAnsi" w:cstheme="minorHAnsi"/>
          <w:szCs w:val="22"/>
        </w:rPr>
        <w:t xml:space="preserve"> – Mortgage Loans</w:t>
      </w:r>
      <w:r w:rsidR="00C71BC8" w:rsidRPr="00F02C29">
        <w:rPr>
          <w:rFonts w:asciiTheme="minorHAnsi" w:hAnsiTheme="minorHAnsi" w:cstheme="minorHAnsi"/>
          <w:szCs w:val="22"/>
        </w:rPr>
        <w:t xml:space="preserve">. Comments are specifically requested on the requirements for a qualifying trust as well as the proposed reporting. A few key items to note: </w:t>
      </w:r>
    </w:p>
    <w:p w14:paraId="1EBF61D3" w14:textId="77777777" w:rsidR="00C71BC8" w:rsidRPr="00F02C29" w:rsidRDefault="00C71BC8" w:rsidP="00BC48E9">
      <w:pPr>
        <w:pStyle w:val="BodyText2"/>
        <w:rPr>
          <w:rFonts w:asciiTheme="minorHAnsi" w:hAnsiTheme="minorHAnsi" w:cstheme="minorHAnsi"/>
          <w:szCs w:val="22"/>
        </w:rPr>
      </w:pPr>
    </w:p>
    <w:p w14:paraId="70F62B16" w14:textId="1CDEBA9B" w:rsidR="00C71BC8" w:rsidRPr="00F02C29" w:rsidRDefault="00C71BC8" w:rsidP="00F6795E">
      <w:pPr>
        <w:pStyle w:val="BodyText2"/>
        <w:numPr>
          <w:ilvl w:val="0"/>
          <w:numId w:val="14"/>
        </w:numPr>
        <w:rPr>
          <w:rFonts w:asciiTheme="minorHAnsi" w:hAnsiTheme="minorHAnsi" w:cstheme="minorHAnsi"/>
          <w:szCs w:val="22"/>
        </w:rPr>
      </w:pPr>
      <w:r w:rsidRPr="00F02C29">
        <w:rPr>
          <w:rFonts w:asciiTheme="minorHAnsi" w:hAnsiTheme="minorHAnsi" w:cstheme="minorHAnsi"/>
          <w:szCs w:val="22"/>
        </w:rPr>
        <w:t xml:space="preserve">The proposal is specific to trusts that hold </w:t>
      </w:r>
      <w:r w:rsidR="001A1321" w:rsidRPr="00F02C29">
        <w:rPr>
          <w:rFonts w:asciiTheme="minorHAnsi" w:hAnsiTheme="minorHAnsi" w:cstheme="minorHAnsi"/>
          <w:szCs w:val="22"/>
        </w:rPr>
        <w:t xml:space="preserve">only </w:t>
      </w:r>
      <w:r w:rsidRPr="00F02C29">
        <w:rPr>
          <w:rFonts w:asciiTheme="minorHAnsi" w:hAnsiTheme="minorHAnsi" w:cstheme="minorHAnsi"/>
          <w:szCs w:val="22"/>
        </w:rPr>
        <w:t xml:space="preserve">residential mortgage loans. This is </w:t>
      </w:r>
      <w:r w:rsidR="002B7C83" w:rsidRPr="00F02C29">
        <w:rPr>
          <w:rFonts w:asciiTheme="minorHAnsi" w:hAnsiTheme="minorHAnsi" w:cstheme="minorHAnsi"/>
          <w:szCs w:val="22"/>
        </w:rPr>
        <w:t>due to concerns about a lack of transparency if multiple types of mortgages are</w:t>
      </w:r>
      <w:r w:rsidR="00654A35" w:rsidRPr="00F02C29">
        <w:rPr>
          <w:rFonts w:asciiTheme="minorHAnsi" w:hAnsiTheme="minorHAnsi" w:cstheme="minorHAnsi"/>
          <w:szCs w:val="22"/>
        </w:rPr>
        <w:t xml:space="preserve"> held in the same trust</w:t>
      </w:r>
      <w:r w:rsidR="002B7C83" w:rsidRPr="00F02C29">
        <w:rPr>
          <w:rFonts w:asciiTheme="minorHAnsi" w:hAnsiTheme="minorHAnsi" w:cstheme="minorHAnsi"/>
          <w:szCs w:val="22"/>
        </w:rPr>
        <w:t xml:space="preserve">, and that </w:t>
      </w:r>
      <w:r w:rsidR="00654A35" w:rsidRPr="00F02C29">
        <w:rPr>
          <w:rFonts w:asciiTheme="minorHAnsi" w:hAnsiTheme="minorHAnsi" w:cstheme="minorHAnsi"/>
          <w:szCs w:val="22"/>
        </w:rPr>
        <w:t>industry</w:t>
      </w:r>
      <w:r w:rsidR="002B7C83" w:rsidRPr="00F02C29">
        <w:rPr>
          <w:rFonts w:asciiTheme="minorHAnsi" w:hAnsiTheme="minorHAnsi" w:cstheme="minorHAnsi"/>
          <w:szCs w:val="22"/>
        </w:rPr>
        <w:t xml:space="preserve"> has indicated these structure</w:t>
      </w:r>
      <w:r w:rsidR="00654A35" w:rsidRPr="00F02C29">
        <w:rPr>
          <w:rFonts w:asciiTheme="minorHAnsi" w:hAnsiTheme="minorHAnsi" w:cstheme="minorHAnsi"/>
          <w:szCs w:val="22"/>
        </w:rPr>
        <w:t>s</w:t>
      </w:r>
      <w:r w:rsidR="002B7C83" w:rsidRPr="00F02C29">
        <w:rPr>
          <w:rFonts w:asciiTheme="minorHAnsi" w:hAnsiTheme="minorHAnsi" w:cstheme="minorHAnsi"/>
          <w:szCs w:val="22"/>
        </w:rPr>
        <w:t xml:space="preserve"> are specifically used for residential mortgage loans</w:t>
      </w:r>
      <w:r w:rsidR="00654A35" w:rsidRPr="00F02C29">
        <w:rPr>
          <w:rFonts w:asciiTheme="minorHAnsi" w:hAnsiTheme="minorHAnsi" w:cstheme="minorHAnsi"/>
          <w:szCs w:val="22"/>
        </w:rPr>
        <w:t xml:space="preserve">. Industry has also indicated that </w:t>
      </w:r>
      <w:r w:rsidR="002B7C83" w:rsidRPr="00F02C29">
        <w:rPr>
          <w:rFonts w:asciiTheme="minorHAnsi" w:hAnsiTheme="minorHAnsi" w:cstheme="minorHAnsi"/>
          <w:szCs w:val="22"/>
        </w:rPr>
        <w:t xml:space="preserve">the value of the individual </w:t>
      </w:r>
      <w:r w:rsidR="00654A35" w:rsidRPr="00F02C29">
        <w:rPr>
          <w:rFonts w:asciiTheme="minorHAnsi" w:hAnsiTheme="minorHAnsi" w:cstheme="minorHAnsi"/>
          <w:szCs w:val="22"/>
        </w:rPr>
        <w:t xml:space="preserve">residential </w:t>
      </w:r>
      <w:r w:rsidR="002B7C83" w:rsidRPr="00F02C29">
        <w:rPr>
          <w:rFonts w:asciiTheme="minorHAnsi" w:hAnsiTheme="minorHAnsi" w:cstheme="minorHAnsi"/>
          <w:szCs w:val="22"/>
        </w:rPr>
        <w:t>mortgages is often a lower dollar amount which result</w:t>
      </w:r>
      <w:r w:rsidR="008A3446" w:rsidRPr="00F02C29">
        <w:rPr>
          <w:rFonts w:asciiTheme="minorHAnsi" w:hAnsiTheme="minorHAnsi" w:cstheme="minorHAnsi"/>
          <w:szCs w:val="22"/>
        </w:rPr>
        <w:t>s</w:t>
      </w:r>
      <w:r w:rsidR="002B7C83" w:rsidRPr="00F02C29">
        <w:rPr>
          <w:rFonts w:asciiTheme="minorHAnsi" w:hAnsiTheme="minorHAnsi" w:cstheme="minorHAnsi"/>
          <w:szCs w:val="22"/>
        </w:rPr>
        <w:t xml:space="preserve"> in </w:t>
      </w:r>
      <w:r w:rsidR="00654A35" w:rsidRPr="00F02C29">
        <w:rPr>
          <w:rFonts w:asciiTheme="minorHAnsi" w:hAnsiTheme="minorHAnsi" w:cstheme="minorHAnsi"/>
          <w:szCs w:val="22"/>
        </w:rPr>
        <w:t xml:space="preserve">a high </w:t>
      </w:r>
      <w:r w:rsidRPr="00F02C29">
        <w:rPr>
          <w:rFonts w:asciiTheme="minorHAnsi" w:hAnsiTheme="minorHAnsi" w:cstheme="minorHAnsi"/>
          <w:szCs w:val="22"/>
        </w:rPr>
        <w:t>volume of residential mortgage loans</w:t>
      </w:r>
      <w:r w:rsidR="00670540" w:rsidRPr="00F02C29">
        <w:rPr>
          <w:rFonts w:asciiTheme="minorHAnsi" w:hAnsiTheme="minorHAnsi" w:cstheme="minorHAnsi"/>
          <w:szCs w:val="22"/>
        </w:rPr>
        <w:t xml:space="preserve"> held </w:t>
      </w:r>
      <w:r w:rsidR="00654A35" w:rsidRPr="00F02C29">
        <w:rPr>
          <w:rFonts w:asciiTheme="minorHAnsi" w:hAnsiTheme="minorHAnsi" w:cstheme="minorHAnsi"/>
          <w:szCs w:val="22"/>
        </w:rPr>
        <w:t>in</w:t>
      </w:r>
      <w:r w:rsidR="00670540" w:rsidRPr="00F02C29">
        <w:rPr>
          <w:rFonts w:asciiTheme="minorHAnsi" w:hAnsiTheme="minorHAnsi" w:cstheme="minorHAnsi"/>
          <w:szCs w:val="22"/>
        </w:rPr>
        <w:t xml:space="preserve"> </w:t>
      </w:r>
      <w:r w:rsidR="00654A35" w:rsidRPr="00F02C29">
        <w:rPr>
          <w:rFonts w:asciiTheme="minorHAnsi" w:hAnsiTheme="minorHAnsi" w:cstheme="minorHAnsi"/>
          <w:szCs w:val="22"/>
        </w:rPr>
        <w:t xml:space="preserve">the </w:t>
      </w:r>
      <w:r w:rsidR="00670540" w:rsidRPr="00F02C29">
        <w:rPr>
          <w:rFonts w:asciiTheme="minorHAnsi" w:hAnsiTheme="minorHAnsi" w:cstheme="minorHAnsi"/>
          <w:szCs w:val="22"/>
        </w:rPr>
        <w:t>trust.</w:t>
      </w:r>
    </w:p>
    <w:p w14:paraId="3D40CE44" w14:textId="77777777" w:rsidR="00670540" w:rsidRPr="00F02C29" w:rsidRDefault="00670540" w:rsidP="00D90B0F">
      <w:pPr>
        <w:pStyle w:val="BodyText2"/>
        <w:ind w:left="720"/>
        <w:rPr>
          <w:rFonts w:asciiTheme="minorHAnsi" w:hAnsiTheme="minorHAnsi" w:cstheme="minorHAnsi"/>
          <w:szCs w:val="22"/>
        </w:rPr>
      </w:pPr>
    </w:p>
    <w:p w14:paraId="2419D483" w14:textId="56BE917E" w:rsidR="00670540" w:rsidRPr="00F02C29" w:rsidRDefault="00670540" w:rsidP="00F6795E">
      <w:pPr>
        <w:pStyle w:val="BodyText2"/>
        <w:numPr>
          <w:ilvl w:val="0"/>
          <w:numId w:val="14"/>
        </w:numPr>
        <w:rPr>
          <w:rFonts w:asciiTheme="minorHAnsi" w:hAnsiTheme="minorHAnsi" w:cstheme="minorHAnsi"/>
          <w:szCs w:val="22"/>
        </w:rPr>
      </w:pPr>
      <w:r w:rsidRPr="00F02C29">
        <w:rPr>
          <w:rFonts w:asciiTheme="minorHAnsi" w:hAnsiTheme="minorHAnsi" w:cstheme="minorHAnsi"/>
          <w:szCs w:val="22"/>
        </w:rPr>
        <w:t xml:space="preserve">The agenda item proposes </w:t>
      </w:r>
      <w:r w:rsidR="00406C77" w:rsidRPr="00F02C29">
        <w:rPr>
          <w:rFonts w:asciiTheme="minorHAnsi" w:hAnsiTheme="minorHAnsi" w:cstheme="minorHAnsi"/>
          <w:szCs w:val="22"/>
        </w:rPr>
        <w:t>separate</w:t>
      </w:r>
      <w:r w:rsidRPr="00F02C29">
        <w:rPr>
          <w:rFonts w:asciiTheme="minorHAnsi" w:hAnsiTheme="minorHAnsi" w:cstheme="minorHAnsi"/>
          <w:szCs w:val="22"/>
        </w:rPr>
        <w:t xml:space="preserve"> report</w:t>
      </w:r>
      <w:r w:rsidR="00406C77" w:rsidRPr="00F02C29">
        <w:rPr>
          <w:rFonts w:asciiTheme="minorHAnsi" w:hAnsiTheme="minorHAnsi" w:cstheme="minorHAnsi"/>
          <w:szCs w:val="22"/>
        </w:rPr>
        <w:t>ing</w:t>
      </w:r>
      <w:r w:rsidRPr="00F02C29">
        <w:rPr>
          <w:rFonts w:asciiTheme="minorHAnsi" w:hAnsiTheme="minorHAnsi" w:cstheme="minorHAnsi"/>
          <w:szCs w:val="22"/>
        </w:rPr>
        <w:t xml:space="preserve"> </w:t>
      </w:r>
      <w:r w:rsidR="0052158F" w:rsidRPr="00F02C29">
        <w:rPr>
          <w:rFonts w:asciiTheme="minorHAnsi" w:hAnsiTheme="minorHAnsi" w:cstheme="minorHAnsi"/>
          <w:szCs w:val="22"/>
        </w:rPr>
        <w:t xml:space="preserve">of individual </w:t>
      </w:r>
      <w:r w:rsidR="005145C5" w:rsidRPr="00F02C29">
        <w:rPr>
          <w:rFonts w:asciiTheme="minorHAnsi" w:hAnsiTheme="minorHAnsi" w:cstheme="minorHAnsi"/>
          <w:szCs w:val="22"/>
        </w:rPr>
        <w:t xml:space="preserve">mortgage </w:t>
      </w:r>
      <w:r w:rsidR="00A22F0E" w:rsidRPr="00F02C29">
        <w:rPr>
          <w:rFonts w:asciiTheme="minorHAnsi" w:hAnsiTheme="minorHAnsi" w:cstheme="minorHAnsi"/>
          <w:szCs w:val="22"/>
        </w:rPr>
        <w:t>loan</w:t>
      </w:r>
      <w:r w:rsidR="0052158F" w:rsidRPr="00F02C29">
        <w:rPr>
          <w:rFonts w:asciiTheme="minorHAnsi" w:hAnsiTheme="minorHAnsi" w:cstheme="minorHAnsi"/>
          <w:szCs w:val="22"/>
        </w:rPr>
        <w:t xml:space="preserve">s </w:t>
      </w:r>
      <w:r w:rsidRPr="00F02C29">
        <w:rPr>
          <w:rFonts w:asciiTheme="minorHAnsi" w:hAnsiTheme="minorHAnsi" w:cstheme="minorHAnsi"/>
          <w:szCs w:val="22"/>
        </w:rPr>
        <w:t xml:space="preserve">on Schedule B </w:t>
      </w:r>
      <w:r w:rsidR="00406C77" w:rsidRPr="00F02C29">
        <w:rPr>
          <w:rFonts w:asciiTheme="minorHAnsi" w:hAnsiTheme="minorHAnsi" w:cstheme="minorHAnsi"/>
          <w:szCs w:val="22"/>
        </w:rPr>
        <w:t>for</w:t>
      </w:r>
      <w:r w:rsidRPr="00F02C29">
        <w:rPr>
          <w:rFonts w:asciiTheme="minorHAnsi" w:hAnsiTheme="minorHAnsi" w:cstheme="minorHAnsi"/>
          <w:szCs w:val="22"/>
        </w:rPr>
        <w:t xml:space="preserve"> residential mortgages held in trust </w:t>
      </w:r>
      <w:r w:rsidR="00C44961" w:rsidRPr="00F02C29">
        <w:rPr>
          <w:rFonts w:asciiTheme="minorHAnsi" w:hAnsiTheme="minorHAnsi" w:cstheme="minorHAnsi"/>
          <w:szCs w:val="22"/>
        </w:rPr>
        <w:t xml:space="preserve">consistent with the </w:t>
      </w:r>
      <w:r w:rsidR="00F55782" w:rsidRPr="00F02C29">
        <w:rPr>
          <w:rFonts w:asciiTheme="minorHAnsi" w:hAnsiTheme="minorHAnsi" w:cstheme="minorHAnsi"/>
          <w:szCs w:val="22"/>
        </w:rPr>
        <w:t xml:space="preserve"> existing annual statement instructions for Schedule B</w:t>
      </w:r>
      <w:r w:rsidRPr="00F02C29">
        <w:rPr>
          <w:rFonts w:asciiTheme="minorHAnsi" w:hAnsiTheme="minorHAnsi" w:cstheme="minorHAnsi"/>
          <w:szCs w:val="22"/>
        </w:rPr>
        <w:t>. NAIC staff is aware that some reporting entities are already reporting these trusts as “participation agreements” on Schedule B</w:t>
      </w:r>
      <w:r w:rsidR="00F55782" w:rsidRPr="00F02C29">
        <w:rPr>
          <w:rFonts w:asciiTheme="minorHAnsi" w:hAnsiTheme="minorHAnsi" w:cstheme="minorHAnsi"/>
          <w:szCs w:val="22"/>
        </w:rPr>
        <w:t>, but it appears there is not consistency in presentation</w:t>
      </w:r>
      <w:r w:rsidRPr="00F02C29">
        <w:rPr>
          <w:rFonts w:asciiTheme="minorHAnsi" w:hAnsiTheme="minorHAnsi" w:cstheme="minorHAnsi"/>
          <w:szCs w:val="22"/>
        </w:rPr>
        <w:t xml:space="preserve"> </w:t>
      </w:r>
      <w:r w:rsidR="00F55782" w:rsidRPr="00F02C29">
        <w:rPr>
          <w:rFonts w:asciiTheme="minorHAnsi" w:hAnsiTheme="minorHAnsi" w:cstheme="minorHAnsi"/>
          <w:szCs w:val="22"/>
        </w:rPr>
        <w:t xml:space="preserve">(some </w:t>
      </w:r>
      <w:r w:rsidR="00F96A4F" w:rsidRPr="00F02C29">
        <w:rPr>
          <w:rFonts w:asciiTheme="minorHAnsi" w:hAnsiTheme="minorHAnsi" w:cstheme="minorHAnsi"/>
          <w:szCs w:val="22"/>
        </w:rPr>
        <w:t xml:space="preserve">companies </w:t>
      </w:r>
      <w:r w:rsidR="00F55782" w:rsidRPr="00F02C29">
        <w:rPr>
          <w:rFonts w:asciiTheme="minorHAnsi" w:hAnsiTheme="minorHAnsi" w:cstheme="minorHAnsi"/>
          <w:szCs w:val="22"/>
        </w:rPr>
        <w:t xml:space="preserve">show aggregated by trust, whereas </w:t>
      </w:r>
      <w:r w:rsidR="00F96A4F" w:rsidRPr="00F02C29">
        <w:rPr>
          <w:rFonts w:asciiTheme="minorHAnsi" w:hAnsiTheme="minorHAnsi" w:cstheme="minorHAnsi"/>
          <w:szCs w:val="22"/>
        </w:rPr>
        <w:t>other companies</w:t>
      </w:r>
      <w:r w:rsidR="00F55782" w:rsidRPr="00F02C29">
        <w:rPr>
          <w:rFonts w:asciiTheme="minorHAnsi" w:hAnsiTheme="minorHAnsi" w:cstheme="minorHAnsi"/>
          <w:szCs w:val="22"/>
        </w:rPr>
        <w:t xml:space="preserve"> </w:t>
      </w:r>
      <w:r w:rsidR="000C1AE6" w:rsidRPr="00F02C29">
        <w:rPr>
          <w:rFonts w:asciiTheme="minorHAnsi" w:hAnsiTheme="minorHAnsi" w:cstheme="minorHAnsi"/>
          <w:szCs w:val="22"/>
        </w:rPr>
        <w:t xml:space="preserve">show by </w:t>
      </w:r>
      <w:r w:rsidR="00F96A4F" w:rsidRPr="00F02C29">
        <w:rPr>
          <w:rFonts w:asciiTheme="minorHAnsi" w:hAnsiTheme="minorHAnsi" w:cstheme="minorHAnsi"/>
          <w:szCs w:val="22"/>
        </w:rPr>
        <w:t xml:space="preserve">individual </w:t>
      </w:r>
      <w:r w:rsidR="000C1AE6" w:rsidRPr="00F02C29">
        <w:rPr>
          <w:rFonts w:asciiTheme="minorHAnsi" w:hAnsiTheme="minorHAnsi" w:cstheme="minorHAnsi"/>
          <w:szCs w:val="22"/>
        </w:rPr>
        <w:t>mortgage</w:t>
      </w:r>
      <w:r w:rsidR="00F96A4F" w:rsidRPr="00F02C29">
        <w:rPr>
          <w:rFonts w:asciiTheme="minorHAnsi" w:hAnsiTheme="minorHAnsi" w:cstheme="minorHAnsi"/>
          <w:szCs w:val="22"/>
        </w:rPr>
        <w:t xml:space="preserve"> loan</w:t>
      </w:r>
      <w:r w:rsidR="00F33BF3" w:rsidRPr="00F02C29">
        <w:rPr>
          <w:rFonts w:asciiTheme="minorHAnsi" w:hAnsiTheme="minorHAnsi" w:cstheme="minorHAnsi"/>
          <w:szCs w:val="22"/>
        </w:rPr>
        <w:t>s</w:t>
      </w:r>
      <w:r w:rsidR="000C1AE6" w:rsidRPr="00F02C29">
        <w:rPr>
          <w:rFonts w:asciiTheme="minorHAnsi" w:hAnsiTheme="minorHAnsi" w:cstheme="minorHAnsi"/>
          <w:szCs w:val="22"/>
        </w:rPr>
        <w:t>)</w:t>
      </w:r>
      <w:r w:rsidRPr="00F02C29">
        <w:rPr>
          <w:rFonts w:asciiTheme="minorHAnsi" w:hAnsiTheme="minorHAnsi" w:cstheme="minorHAnsi"/>
          <w:szCs w:val="22"/>
        </w:rPr>
        <w:t>. Comments are requested by regulators on this proposal</w:t>
      </w:r>
      <w:r w:rsidR="000C1AE6" w:rsidRPr="00F02C29">
        <w:rPr>
          <w:rFonts w:asciiTheme="minorHAnsi" w:hAnsiTheme="minorHAnsi" w:cstheme="minorHAnsi"/>
          <w:szCs w:val="22"/>
        </w:rPr>
        <w:t xml:space="preserve"> to determine if</w:t>
      </w:r>
      <w:r w:rsidRPr="00F02C29">
        <w:rPr>
          <w:rFonts w:asciiTheme="minorHAnsi" w:hAnsiTheme="minorHAnsi" w:cstheme="minorHAnsi"/>
          <w:szCs w:val="22"/>
        </w:rPr>
        <w:t xml:space="preserve"> individual loan reporting</w:t>
      </w:r>
      <w:r w:rsidR="000C1AE6" w:rsidRPr="00F02C29">
        <w:rPr>
          <w:rFonts w:asciiTheme="minorHAnsi" w:hAnsiTheme="minorHAnsi" w:cstheme="minorHAnsi"/>
          <w:szCs w:val="22"/>
        </w:rPr>
        <w:t xml:space="preserve"> is the preferred reporting method, or if some kind of aggregate reporting method should be explored</w:t>
      </w:r>
      <w:r w:rsidRPr="00F02C29">
        <w:rPr>
          <w:rFonts w:asciiTheme="minorHAnsi" w:hAnsiTheme="minorHAnsi" w:cstheme="minorHAnsi"/>
          <w:szCs w:val="22"/>
        </w:rPr>
        <w:t xml:space="preserve">. </w:t>
      </w:r>
      <w:r w:rsidR="000C1AE6" w:rsidRPr="00F02C29">
        <w:rPr>
          <w:rFonts w:asciiTheme="minorHAnsi" w:hAnsiTheme="minorHAnsi" w:cstheme="minorHAnsi"/>
          <w:szCs w:val="22"/>
        </w:rPr>
        <w:t xml:space="preserve">One concern that has been raised </w:t>
      </w:r>
      <w:r w:rsidR="00AC60D2" w:rsidRPr="00F02C29">
        <w:rPr>
          <w:rFonts w:asciiTheme="minorHAnsi" w:hAnsiTheme="minorHAnsi" w:cstheme="minorHAnsi"/>
          <w:szCs w:val="22"/>
        </w:rPr>
        <w:t xml:space="preserve">with individual reporting </w:t>
      </w:r>
      <w:r w:rsidR="000C1AE6" w:rsidRPr="00F02C29">
        <w:rPr>
          <w:rFonts w:asciiTheme="minorHAnsi" w:hAnsiTheme="minorHAnsi" w:cstheme="minorHAnsi"/>
          <w:szCs w:val="22"/>
        </w:rPr>
        <w:t xml:space="preserve">is that the volume of residential mortgage loans could be quite high as </w:t>
      </w:r>
      <w:r w:rsidR="00F7020D" w:rsidRPr="00F02C29">
        <w:rPr>
          <w:rFonts w:asciiTheme="minorHAnsi" w:hAnsiTheme="minorHAnsi" w:cstheme="minorHAnsi"/>
          <w:szCs w:val="22"/>
        </w:rPr>
        <w:t xml:space="preserve">individual residential mortgage </w:t>
      </w:r>
      <w:r w:rsidR="000C1AE6" w:rsidRPr="00F02C29">
        <w:rPr>
          <w:rFonts w:asciiTheme="minorHAnsi" w:hAnsiTheme="minorHAnsi" w:cstheme="minorHAnsi"/>
          <w:szCs w:val="22"/>
        </w:rPr>
        <w:t xml:space="preserve">loan values are generally </w:t>
      </w:r>
      <w:r w:rsidR="00F7020D" w:rsidRPr="00F02C29">
        <w:rPr>
          <w:rFonts w:asciiTheme="minorHAnsi" w:hAnsiTheme="minorHAnsi" w:cstheme="minorHAnsi"/>
          <w:szCs w:val="22"/>
        </w:rPr>
        <w:t>quite</w:t>
      </w:r>
      <w:r w:rsidR="000C1AE6" w:rsidRPr="00F02C29">
        <w:rPr>
          <w:rFonts w:asciiTheme="minorHAnsi" w:hAnsiTheme="minorHAnsi" w:cstheme="minorHAnsi"/>
          <w:szCs w:val="22"/>
        </w:rPr>
        <w:t xml:space="preserve"> low compared to the typical mortgage</w:t>
      </w:r>
      <w:r w:rsidR="001A1321" w:rsidRPr="00F02C29">
        <w:rPr>
          <w:rFonts w:asciiTheme="minorHAnsi" w:hAnsiTheme="minorHAnsi" w:cstheme="minorHAnsi"/>
          <w:szCs w:val="22"/>
        </w:rPr>
        <w:t xml:space="preserve"> loan</w:t>
      </w:r>
      <w:r w:rsidR="00F7020D" w:rsidRPr="00F02C29">
        <w:rPr>
          <w:rFonts w:asciiTheme="minorHAnsi" w:hAnsiTheme="minorHAnsi" w:cstheme="minorHAnsi"/>
          <w:szCs w:val="22"/>
        </w:rPr>
        <w:t>s purchased by insurers</w:t>
      </w:r>
      <w:r w:rsidR="000C1AE6" w:rsidRPr="00F02C29">
        <w:rPr>
          <w:rFonts w:asciiTheme="minorHAnsi" w:hAnsiTheme="minorHAnsi" w:cstheme="minorHAnsi"/>
          <w:szCs w:val="22"/>
        </w:rPr>
        <w:t>.</w:t>
      </w:r>
      <w:r w:rsidR="00AC60D2" w:rsidRPr="00F02C29">
        <w:rPr>
          <w:rFonts w:asciiTheme="minorHAnsi" w:hAnsiTheme="minorHAnsi" w:cstheme="minorHAnsi"/>
          <w:szCs w:val="22"/>
        </w:rPr>
        <w:t xml:space="preserve"> Alternatively, </w:t>
      </w:r>
      <w:r w:rsidR="00D314A2" w:rsidRPr="00F02C29">
        <w:rPr>
          <w:rFonts w:asciiTheme="minorHAnsi" w:hAnsiTheme="minorHAnsi" w:cstheme="minorHAnsi"/>
          <w:szCs w:val="22"/>
        </w:rPr>
        <w:t>individual mortgage loan reporting is</w:t>
      </w:r>
      <w:r w:rsidR="00C179C4" w:rsidRPr="00F02C29">
        <w:rPr>
          <w:rFonts w:asciiTheme="minorHAnsi" w:hAnsiTheme="minorHAnsi" w:cstheme="minorHAnsi"/>
          <w:szCs w:val="22"/>
        </w:rPr>
        <w:t xml:space="preserve"> </w:t>
      </w:r>
      <w:r w:rsidR="0007738A" w:rsidRPr="00F02C29">
        <w:rPr>
          <w:rFonts w:asciiTheme="minorHAnsi" w:hAnsiTheme="minorHAnsi" w:cstheme="minorHAnsi"/>
          <w:szCs w:val="22"/>
        </w:rPr>
        <w:t>consistent</w:t>
      </w:r>
      <w:r w:rsidR="00D314A2" w:rsidRPr="00F02C29">
        <w:rPr>
          <w:rFonts w:asciiTheme="minorHAnsi" w:hAnsiTheme="minorHAnsi" w:cstheme="minorHAnsi"/>
          <w:szCs w:val="22"/>
        </w:rPr>
        <w:t xml:space="preserve"> </w:t>
      </w:r>
      <w:r w:rsidR="00D314A2" w:rsidRPr="00F02C29">
        <w:rPr>
          <w:rFonts w:asciiTheme="minorHAnsi" w:hAnsiTheme="minorHAnsi" w:cstheme="minorHAnsi"/>
          <w:szCs w:val="22"/>
        </w:rPr>
        <w:lastRenderedPageBreak/>
        <w:t xml:space="preserve">with existing Schedule B instructions, </w:t>
      </w:r>
      <w:r w:rsidR="008A3446" w:rsidRPr="00F02C29">
        <w:rPr>
          <w:rFonts w:asciiTheme="minorHAnsi" w:hAnsiTheme="minorHAnsi" w:cstheme="minorHAnsi"/>
          <w:szCs w:val="22"/>
        </w:rPr>
        <w:t xml:space="preserve">which </w:t>
      </w:r>
      <w:r w:rsidR="00D314A2" w:rsidRPr="00F02C29">
        <w:rPr>
          <w:rFonts w:asciiTheme="minorHAnsi" w:hAnsiTheme="minorHAnsi" w:cstheme="minorHAnsi"/>
          <w:szCs w:val="22"/>
        </w:rPr>
        <w:t>may be simpler for insurers to report</w:t>
      </w:r>
      <w:r w:rsidR="00273D28" w:rsidRPr="00F02C29">
        <w:rPr>
          <w:rFonts w:asciiTheme="minorHAnsi" w:hAnsiTheme="minorHAnsi" w:cstheme="minorHAnsi"/>
          <w:szCs w:val="22"/>
        </w:rPr>
        <w:t xml:space="preserve"> using existing mortgage loan details, and </w:t>
      </w:r>
      <w:r w:rsidR="00DA6E78" w:rsidRPr="00F02C29">
        <w:rPr>
          <w:rFonts w:asciiTheme="minorHAnsi" w:hAnsiTheme="minorHAnsi" w:cstheme="minorHAnsi"/>
          <w:szCs w:val="22"/>
        </w:rPr>
        <w:t>there would be increased transparency.</w:t>
      </w:r>
    </w:p>
    <w:p w14:paraId="1F628B69" w14:textId="77777777" w:rsidR="00D8059F" w:rsidRPr="00F02C29" w:rsidRDefault="00D8059F" w:rsidP="00D8059F">
      <w:pPr>
        <w:pStyle w:val="ListParagraph"/>
        <w:rPr>
          <w:rFonts w:asciiTheme="minorHAnsi" w:hAnsiTheme="minorHAnsi" w:cstheme="minorHAnsi"/>
          <w:szCs w:val="22"/>
        </w:rPr>
      </w:pPr>
    </w:p>
    <w:p w14:paraId="1E9F9BE2" w14:textId="23762669" w:rsidR="006D728E" w:rsidRPr="00F02C29" w:rsidRDefault="00D8059F" w:rsidP="00F6795E">
      <w:pPr>
        <w:pStyle w:val="BodyText2"/>
        <w:numPr>
          <w:ilvl w:val="0"/>
          <w:numId w:val="14"/>
        </w:numPr>
        <w:rPr>
          <w:rFonts w:asciiTheme="minorHAnsi" w:hAnsiTheme="minorHAnsi" w:cstheme="minorHAnsi"/>
          <w:szCs w:val="22"/>
        </w:rPr>
      </w:pPr>
      <w:r w:rsidRPr="00F02C29">
        <w:rPr>
          <w:rFonts w:asciiTheme="minorHAnsi" w:hAnsiTheme="minorHAnsi" w:cstheme="minorHAnsi"/>
          <w:szCs w:val="22"/>
        </w:rPr>
        <w:t>As noted after paragraph 6.b.iv.</w:t>
      </w:r>
      <w:r w:rsidRPr="00F02C29">
        <w:rPr>
          <w:rStyle w:val="CommentReference"/>
          <w:rFonts w:asciiTheme="minorHAnsi" w:hAnsiTheme="minorHAnsi" w:cstheme="minorHAnsi"/>
        </w:rPr>
        <w:t>,</w:t>
      </w:r>
      <w:r w:rsidRPr="00F02C29">
        <w:rPr>
          <w:rFonts w:asciiTheme="minorHAnsi" w:hAnsiTheme="minorHAnsi" w:cstheme="minorHAnsi"/>
          <w:szCs w:val="22"/>
        </w:rPr>
        <w:t xml:space="preserve"> NAIC staff is request</w:t>
      </w:r>
      <w:r w:rsidR="00562282" w:rsidRPr="00F02C29">
        <w:rPr>
          <w:rFonts w:asciiTheme="minorHAnsi" w:hAnsiTheme="minorHAnsi" w:cstheme="minorHAnsi"/>
          <w:szCs w:val="22"/>
        </w:rPr>
        <w:t>ing</w:t>
      </w:r>
      <w:r w:rsidRPr="00F02C29">
        <w:rPr>
          <w:rFonts w:asciiTheme="minorHAnsi" w:hAnsiTheme="minorHAnsi" w:cstheme="minorHAnsi"/>
          <w:szCs w:val="22"/>
        </w:rPr>
        <w:t xml:space="preserve"> information on how </w:t>
      </w:r>
      <w:r w:rsidR="00DF6502" w:rsidRPr="00F02C29">
        <w:rPr>
          <w:rFonts w:asciiTheme="minorHAnsi" w:hAnsiTheme="minorHAnsi" w:cstheme="minorHAnsi"/>
          <w:szCs w:val="22"/>
        </w:rPr>
        <w:t xml:space="preserve">foreclosed assets (real estate) would be reported when held in the trust. Presumably, these would be </w:t>
      </w:r>
      <w:proofErr w:type="gramStart"/>
      <w:r w:rsidR="00DF6502" w:rsidRPr="00F02C29">
        <w:rPr>
          <w:rFonts w:asciiTheme="minorHAnsi" w:hAnsiTheme="minorHAnsi" w:cstheme="minorHAnsi"/>
          <w:szCs w:val="22"/>
        </w:rPr>
        <w:t>sold</w:t>
      </w:r>
      <w:proofErr w:type="gramEnd"/>
      <w:r w:rsidR="00DF6502" w:rsidRPr="00F02C29">
        <w:rPr>
          <w:rFonts w:asciiTheme="minorHAnsi" w:hAnsiTheme="minorHAnsi" w:cstheme="minorHAnsi"/>
          <w:szCs w:val="22"/>
        </w:rPr>
        <w:t xml:space="preserve"> and the cash would be transferred to the reporting entity, but </w:t>
      </w:r>
      <w:r w:rsidR="005C1754" w:rsidRPr="00F02C29">
        <w:rPr>
          <w:rFonts w:asciiTheme="minorHAnsi" w:hAnsiTheme="minorHAnsi" w:cstheme="minorHAnsi"/>
          <w:szCs w:val="22"/>
        </w:rPr>
        <w:t xml:space="preserve">there will </w:t>
      </w:r>
      <w:r w:rsidR="00991B5A" w:rsidRPr="00F02C29">
        <w:rPr>
          <w:rFonts w:asciiTheme="minorHAnsi" w:hAnsiTheme="minorHAnsi" w:cstheme="minorHAnsi"/>
          <w:szCs w:val="22"/>
        </w:rPr>
        <w:t xml:space="preserve">be </w:t>
      </w:r>
      <w:r w:rsidR="005C1754" w:rsidRPr="00F02C29">
        <w:rPr>
          <w:rFonts w:asciiTheme="minorHAnsi" w:hAnsiTheme="minorHAnsi" w:cstheme="minorHAnsi"/>
          <w:szCs w:val="22"/>
        </w:rPr>
        <w:t>ongoing / recurring real estate</w:t>
      </w:r>
      <w:r w:rsidR="00E66E75" w:rsidRPr="00F02C29">
        <w:rPr>
          <w:rFonts w:asciiTheme="minorHAnsi" w:hAnsiTheme="minorHAnsi" w:cstheme="minorHAnsi"/>
          <w:szCs w:val="22"/>
        </w:rPr>
        <w:t xml:space="preserve"> </w:t>
      </w:r>
      <w:r w:rsidR="00562282" w:rsidRPr="00F02C29">
        <w:rPr>
          <w:rFonts w:asciiTheme="minorHAnsi" w:hAnsiTheme="minorHAnsi" w:cstheme="minorHAnsi"/>
          <w:szCs w:val="22"/>
        </w:rPr>
        <w:t>in</w:t>
      </w:r>
      <w:r w:rsidRPr="00F02C29">
        <w:rPr>
          <w:rFonts w:asciiTheme="minorHAnsi" w:hAnsiTheme="minorHAnsi" w:cstheme="minorHAnsi"/>
          <w:szCs w:val="22"/>
        </w:rPr>
        <w:t xml:space="preserve"> the trust </w:t>
      </w:r>
      <w:r w:rsidR="00562282" w:rsidRPr="00F02C29">
        <w:rPr>
          <w:rFonts w:asciiTheme="minorHAnsi" w:hAnsiTheme="minorHAnsi" w:cstheme="minorHAnsi"/>
          <w:szCs w:val="22"/>
        </w:rPr>
        <w:t>as foreclosures occur before they are sold</w:t>
      </w:r>
      <w:r w:rsidRPr="00F02C29">
        <w:rPr>
          <w:rFonts w:asciiTheme="minorHAnsi" w:hAnsiTheme="minorHAnsi" w:cstheme="minorHAnsi"/>
          <w:szCs w:val="22"/>
        </w:rPr>
        <w:t xml:space="preserve"> and </w:t>
      </w:r>
      <w:r w:rsidR="00562282" w:rsidRPr="00F02C29">
        <w:rPr>
          <w:rFonts w:asciiTheme="minorHAnsi" w:hAnsiTheme="minorHAnsi" w:cstheme="minorHAnsi"/>
          <w:szCs w:val="22"/>
        </w:rPr>
        <w:t xml:space="preserve">settled. </w:t>
      </w:r>
      <w:r w:rsidR="002923FD" w:rsidRPr="00F02C29">
        <w:rPr>
          <w:rFonts w:asciiTheme="minorHAnsi" w:hAnsiTheme="minorHAnsi" w:cstheme="minorHAnsi"/>
          <w:szCs w:val="22"/>
        </w:rPr>
        <w:t xml:space="preserve">NAIC staff also requests </w:t>
      </w:r>
      <w:r w:rsidR="00D17F59" w:rsidRPr="00F02C29">
        <w:rPr>
          <w:rFonts w:asciiTheme="minorHAnsi" w:hAnsiTheme="minorHAnsi" w:cstheme="minorHAnsi"/>
          <w:szCs w:val="22"/>
        </w:rPr>
        <w:t xml:space="preserve">comments on whether any additional </w:t>
      </w:r>
      <w:r w:rsidR="00973EF8" w:rsidRPr="00F02C29">
        <w:rPr>
          <w:rFonts w:asciiTheme="minorHAnsi" w:hAnsiTheme="minorHAnsi" w:cstheme="minorHAnsi"/>
          <w:szCs w:val="22"/>
        </w:rPr>
        <w:t>columns should be added to Schedule B for mortgages held in qualifying statutory trust.</w:t>
      </w:r>
    </w:p>
    <w:p w14:paraId="0C094BDC" w14:textId="77777777" w:rsidR="00FC09B7" w:rsidRPr="00F02C29" w:rsidRDefault="00FC09B7" w:rsidP="00FC09B7">
      <w:pPr>
        <w:rPr>
          <w:rFonts w:asciiTheme="minorHAnsi" w:hAnsiTheme="minorHAnsi" w:cstheme="minorHAnsi"/>
          <w:szCs w:val="22"/>
        </w:rPr>
      </w:pPr>
    </w:p>
    <w:p w14:paraId="7FB37F2C" w14:textId="2258B25E" w:rsidR="007B0B87" w:rsidRDefault="007B0B87" w:rsidP="007B0B87">
      <w:pPr>
        <w:pStyle w:val="ListParagraph"/>
        <w:widowControl w:val="0"/>
        <w:ind w:left="0"/>
        <w:contextualSpacing w:val="0"/>
        <w:rPr>
          <w:rFonts w:asciiTheme="minorHAnsi" w:hAnsiTheme="minorHAnsi" w:cstheme="minorHAnsi"/>
          <w:b/>
          <w:i/>
          <w:iCs/>
          <w:sz w:val="22"/>
          <w:szCs w:val="22"/>
        </w:rPr>
      </w:pPr>
      <w:r w:rsidRPr="00F02C29">
        <w:rPr>
          <w:rFonts w:asciiTheme="minorHAnsi" w:hAnsiTheme="minorHAnsi" w:cstheme="minorHAnsi"/>
          <w:b/>
          <w:i/>
          <w:iCs/>
          <w:sz w:val="22"/>
          <w:szCs w:val="22"/>
        </w:rPr>
        <w:t>Proposed revisions</w:t>
      </w:r>
      <w:r w:rsidR="00C866DE">
        <w:rPr>
          <w:rFonts w:asciiTheme="minorHAnsi" w:hAnsiTheme="minorHAnsi" w:cstheme="minorHAnsi"/>
          <w:b/>
          <w:i/>
          <w:iCs/>
          <w:sz w:val="22"/>
          <w:szCs w:val="22"/>
        </w:rPr>
        <w:t xml:space="preserve"> –</w:t>
      </w:r>
      <w:r w:rsidRPr="00F02C29">
        <w:rPr>
          <w:rFonts w:asciiTheme="minorHAnsi" w:hAnsiTheme="minorHAnsi" w:cstheme="minorHAnsi"/>
          <w:b/>
          <w:sz w:val="22"/>
          <w:szCs w:val="22"/>
        </w:rPr>
        <w:t xml:space="preserve"> 5/22 Interim Meeting</w:t>
      </w:r>
      <w:r w:rsidRPr="00F02C29">
        <w:rPr>
          <w:rFonts w:asciiTheme="minorHAnsi" w:hAnsiTheme="minorHAnsi" w:cstheme="minorHAnsi"/>
          <w:b/>
          <w:i/>
          <w:iCs/>
          <w:sz w:val="22"/>
          <w:szCs w:val="22"/>
        </w:rPr>
        <w:t>:</w:t>
      </w:r>
    </w:p>
    <w:p w14:paraId="1C9AAF6E" w14:textId="77777777" w:rsidR="00C866DE" w:rsidRDefault="00C866DE" w:rsidP="007B0B87">
      <w:pPr>
        <w:pStyle w:val="ListParagraph"/>
        <w:widowControl w:val="0"/>
        <w:ind w:left="0"/>
        <w:contextualSpacing w:val="0"/>
        <w:rPr>
          <w:rFonts w:asciiTheme="minorHAnsi" w:hAnsiTheme="minorHAnsi" w:cstheme="minorHAnsi"/>
          <w:b/>
          <w:i/>
          <w:iCs/>
          <w:sz w:val="22"/>
          <w:szCs w:val="22"/>
          <w:u w:val="single"/>
        </w:rPr>
      </w:pPr>
    </w:p>
    <w:p w14:paraId="6890805C" w14:textId="118604D1" w:rsidR="00C866DE" w:rsidRPr="00F02C29" w:rsidRDefault="00C866DE" w:rsidP="007B0B87">
      <w:pPr>
        <w:pStyle w:val="ListParagraph"/>
        <w:widowControl w:val="0"/>
        <w:ind w:left="0"/>
        <w:contextualSpacing w:val="0"/>
        <w:rPr>
          <w:rFonts w:asciiTheme="minorHAnsi" w:hAnsiTheme="minorHAnsi" w:cstheme="minorHAnsi"/>
          <w:b/>
          <w:i/>
          <w:iCs/>
          <w:sz w:val="22"/>
          <w:szCs w:val="22"/>
          <w:u w:val="single"/>
        </w:rPr>
      </w:pPr>
      <w:r w:rsidRPr="00F02C29">
        <w:rPr>
          <w:rFonts w:asciiTheme="minorHAnsi" w:hAnsiTheme="minorHAnsi" w:cstheme="minorHAnsi"/>
          <w:b/>
          <w:i/>
          <w:iCs/>
          <w:sz w:val="22"/>
          <w:szCs w:val="22"/>
        </w:rPr>
        <w:t>SSAP No. 37—Mortgage Loans</w:t>
      </w:r>
    </w:p>
    <w:p w14:paraId="1C7D06B9" w14:textId="77777777" w:rsidR="000F3079" w:rsidRPr="00F02C29" w:rsidRDefault="000F3079" w:rsidP="000F3079">
      <w:pPr>
        <w:widowControl w:val="0"/>
        <w:spacing w:after="220"/>
        <w:jc w:val="both"/>
        <w:outlineLvl w:val="1"/>
        <w:rPr>
          <w:rFonts w:asciiTheme="minorHAnsi" w:hAnsiTheme="minorHAnsi" w:cstheme="minorHAnsi"/>
          <w:b/>
          <w:caps/>
          <w:sz w:val="22"/>
          <w:szCs w:val="22"/>
        </w:rPr>
      </w:pPr>
      <w:r w:rsidRPr="00F02C29">
        <w:rPr>
          <w:rFonts w:asciiTheme="minorHAnsi" w:hAnsiTheme="minorHAnsi" w:cstheme="minorHAnsi"/>
          <w:b/>
          <w:caps/>
          <w:sz w:val="22"/>
          <w:szCs w:val="22"/>
        </w:rPr>
        <w:t>SCOPE OF STATEMENT</w:t>
      </w:r>
    </w:p>
    <w:p w14:paraId="0377AA92" w14:textId="77777777" w:rsidR="000F3079" w:rsidRPr="00F02C29" w:rsidRDefault="000F3079" w:rsidP="00F6795E">
      <w:pPr>
        <w:pStyle w:val="ListParagraph"/>
        <w:widowControl w:val="0"/>
        <w:numPr>
          <w:ilvl w:val="0"/>
          <w:numId w:val="11"/>
        </w:numPr>
        <w:spacing w:after="220"/>
        <w:ind w:left="0" w:firstLine="0"/>
        <w:jc w:val="both"/>
        <w:rPr>
          <w:rFonts w:asciiTheme="minorHAnsi" w:hAnsiTheme="minorHAnsi" w:cstheme="minorHAnsi"/>
          <w:sz w:val="22"/>
          <w:szCs w:val="22"/>
        </w:rPr>
      </w:pPr>
      <w:r w:rsidRPr="00F02C29">
        <w:rPr>
          <w:rFonts w:asciiTheme="minorHAnsi" w:hAnsiTheme="minorHAnsi" w:cstheme="minorHAnsi"/>
          <w:sz w:val="22"/>
          <w:szCs w:val="22"/>
        </w:rPr>
        <w:t>This statement establishes statutory accounting principles for the accounting and reporting of mortgage loans and related fees.</w:t>
      </w:r>
    </w:p>
    <w:p w14:paraId="20D761D5" w14:textId="77777777" w:rsidR="000F3079" w:rsidRPr="00F02C29" w:rsidRDefault="000F3079" w:rsidP="000F3079">
      <w:pPr>
        <w:widowControl w:val="0"/>
        <w:spacing w:after="220"/>
        <w:jc w:val="both"/>
        <w:outlineLvl w:val="1"/>
        <w:rPr>
          <w:rFonts w:asciiTheme="minorHAnsi" w:hAnsiTheme="minorHAnsi" w:cstheme="minorHAnsi"/>
          <w:b/>
          <w:caps/>
          <w:sz w:val="22"/>
          <w:szCs w:val="22"/>
        </w:rPr>
      </w:pPr>
      <w:r w:rsidRPr="00F02C29">
        <w:rPr>
          <w:rFonts w:asciiTheme="minorHAnsi" w:hAnsiTheme="minorHAnsi" w:cstheme="minorHAnsi"/>
          <w:b/>
          <w:caps/>
          <w:sz w:val="22"/>
          <w:szCs w:val="22"/>
        </w:rPr>
        <w:t>SUMMARY CONCLUSION</w:t>
      </w:r>
    </w:p>
    <w:p w14:paraId="01D0E41A" w14:textId="77777777" w:rsidR="000F3079" w:rsidRPr="00F02C29" w:rsidRDefault="000F3079" w:rsidP="00F6795E">
      <w:pPr>
        <w:pStyle w:val="ListParagraph"/>
        <w:widowControl w:val="0"/>
        <w:numPr>
          <w:ilvl w:val="0"/>
          <w:numId w:val="11"/>
        </w:numPr>
        <w:tabs>
          <w:tab w:val="num" w:pos="-720"/>
        </w:tabs>
        <w:spacing w:after="220"/>
        <w:ind w:left="0" w:firstLine="0"/>
        <w:jc w:val="both"/>
        <w:rPr>
          <w:rFonts w:asciiTheme="minorHAnsi" w:hAnsiTheme="minorHAnsi" w:cstheme="minorHAnsi"/>
          <w:sz w:val="22"/>
          <w:szCs w:val="22"/>
        </w:rPr>
      </w:pPr>
      <w:r w:rsidRPr="00F02C29">
        <w:rPr>
          <w:rFonts w:asciiTheme="minorHAnsi" w:hAnsiTheme="minorHAnsi" w:cstheme="minorHAnsi"/>
          <w:sz w:val="22"/>
          <w:szCs w:val="22"/>
        </w:rPr>
        <w:t>A mortgage loan is defined as a debt obligation that is not a security, which is secured by a mortgage on real estate. In addition to mortgage loans directly originated, a mortgage loan also includes mortgage loans acquired or obtained through assignment, syndication or participation</w:t>
      </w:r>
      <w:r w:rsidRPr="00F02C29">
        <w:rPr>
          <w:rFonts w:asciiTheme="minorHAnsi" w:hAnsiTheme="minorHAnsi" w:cstheme="minorHAnsi"/>
          <w:sz w:val="22"/>
          <w:szCs w:val="22"/>
          <w:vertAlign w:val="superscript"/>
        </w:rPr>
        <w:footnoteReference w:id="2"/>
      </w:r>
      <w:ins w:id="3" w:author="Oden, Wil" w:date="2025-04-03T13:37:00Z" w16du:dateUtc="2025-04-03T18:37:00Z">
        <w:r w:rsidRPr="00F02C29">
          <w:rPr>
            <w:rFonts w:asciiTheme="minorHAnsi" w:hAnsiTheme="minorHAnsi" w:cstheme="minorHAnsi"/>
            <w:sz w:val="22"/>
            <w:szCs w:val="22"/>
          </w:rPr>
          <w:t xml:space="preserve">, or </w:t>
        </w:r>
      </w:ins>
      <w:ins w:id="4" w:author="Oden, Wil" w:date="2025-04-03T14:12:00Z" w16du:dateUtc="2025-04-03T19:12:00Z">
        <w:r w:rsidRPr="00F02C29">
          <w:rPr>
            <w:rFonts w:asciiTheme="minorHAnsi" w:hAnsiTheme="minorHAnsi" w:cstheme="minorHAnsi"/>
            <w:sz w:val="22"/>
            <w:szCs w:val="22"/>
          </w:rPr>
          <w:t xml:space="preserve">mortgage loans acquired through </w:t>
        </w:r>
      </w:ins>
      <w:ins w:id="5" w:author="Oden, Wil" w:date="2025-04-03T15:02:00Z" w16du:dateUtc="2025-04-03T20:02:00Z">
        <w:r w:rsidRPr="00F02C29">
          <w:rPr>
            <w:rFonts w:asciiTheme="minorHAnsi" w:hAnsiTheme="minorHAnsi" w:cstheme="minorHAnsi"/>
            <w:sz w:val="22"/>
            <w:szCs w:val="22"/>
          </w:rPr>
          <w:t xml:space="preserve">a </w:t>
        </w:r>
      </w:ins>
      <w:ins w:id="6" w:author="Oden, Wil" w:date="2025-04-03T15:05:00Z" w16du:dateUtc="2025-04-03T20:05:00Z">
        <w:r w:rsidRPr="00F02C29">
          <w:rPr>
            <w:rFonts w:asciiTheme="minorHAnsi" w:hAnsiTheme="minorHAnsi" w:cstheme="minorHAnsi"/>
            <w:sz w:val="22"/>
            <w:szCs w:val="22"/>
          </w:rPr>
          <w:t>qualifying</w:t>
        </w:r>
      </w:ins>
      <w:ins w:id="7" w:author="Oden, Wil" w:date="2025-04-03T15:02:00Z" w16du:dateUtc="2025-04-03T20:02:00Z">
        <w:r w:rsidRPr="00F02C29">
          <w:rPr>
            <w:rFonts w:asciiTheme="minorHAnsi" w:hAnsiTheme="minorHAnsi" w:cstheme="minorHAnsi"/>
            <w:sz w:val="22"/>
            <w:szCs w:val="22"/>
          </w:rPr>
          <w:t xml:space="preserve"> </w:t>
        </w:r>
      </w:ins>
      <w:ins w:id="8" w:author="Oden, Wil" w:date="2025-04-03T14:12:00Z" w16du:dateUtc="2025-04-03T19:12:00Z">
        <w:r w:rsidRPr="00F02C29">
          <w:rPr>
            <w:rFonts w:asciiTheme="minorHAnsi" w:hAnsiTheme="minorHAnsi" w:cstheme="minorHAnsi"/>
            <w:sz w:val="22"/>
            <w:szCs w:val="22"/>
          </w:rPr>
          <w:t>investment in</w:t>
        </w:r>
      </w:ins>
      <w:ins w:id="9" w:author="Oden, Wil" w:date="2025-04-03T13:50:00Z" w16du:dateUtc="2025-04-03T18:50:00Z">
        <w:r w:rsidRPr="00F02C29">
          <w:rPr>
            <w:rFonts w:asciiTheme="minorHAnsi" w:hAnsiTheme="minorHAnsi" w:cstheme="minorHAnsi"/>
            <w:sz w:val="22"/>
            <w:szCs w:val="22"/>
          </w:rPr>
          <w:t xml:space="preserve"> </w:t>
        </w:r>
      </w:ins>
      <w:ins w:id="10" w:author="Oden, Wil" w:date="2025-04-03T15:02:00Z" w16du:dateUtc="2025-04-03T20:02:00Z">
        <w:r w:rsidRPr="00F02C29">
          <w:rPr>
            <w:rFonts w:asciiTheme="minorHAnsi" w:hAnsiTheme="minorHAnsi" w:cstheme="minorHAnsi"/>
            <w:sz w:val="22"/>
            <w:szCs w:val="22"/>
          </w:rPr>
          <w:t>a</w:t>
        </w:r>
      </w:ins>
      <w:ins w:id="11" w:author="Oden, Wil" w:date="2025-04-03T14:11:00Z" w16du:dateUtc="2025-04-03T19:11:00Z">
        <w:r w:rsidRPr="00F02C29">
          <w:rPr>
            <w:rFonts w:asciiTheme="minorHAnsi" w:hAnsiTheme="minorHAnsi" w:cstheme="minorHAnsi"/>
            <w:sz w:val="22"/>
            <w:szCs w:val="22"/>
          </w:rPr>
          <w:t xml:space="preserve"> </w:t>
        </w:r>
      </w:ins>
      <w:ins w:id="12" w:author="Oden, Wil" w:date="2025-04-03T15:34:00Z" w16du:dateUtc="2025-04-03T20:34:00Z">
        <w:r w:rsidRPr="00F02C29">
          <w:rPr>
            <w:rFonts w:asciiTheme="minorHAnsi" w:hAnsiTheme="minorHAnsi" w:cstheme="minorHAnsi"/>
            <w:sz w:val="22"/>
            <w:szCs w:val="22"/>
          </w:rPr>
          <w:t>statutory trust</w:t>
        </w:r>
      </w:ins>
      <w:r w:rsidRPr="00F02C29">
        <w:rPr>
          <w:rFonts w:asciiTheme="minorHAnsi" w:hAnsiTheme="minorHAnsi" w:cstheme="minorHAnsi"/>
          <w:sz w:val="22"/>
          <w:szCs w:val="22"/>
        </w:rPr>
        <w:t>. Investments that reflect “participating mortgages,” “mortgage loan fund,” “bundled mortgage loans</w:t>
      </w:r>
      <w:r w:rsidRPr="00F02C29">
        <w:rPr>
          <w:rFonts w:asciiTheme="minorHAnsi" w:hAnsiTheme="minorHAnsi" w:cstheme="minorHAnsi"/>
          <w:sz w:val="22"/>
          <w:szCs w:val="22"/>
          <w:vertAlign w:val="superscript"/>
        </w:rPr>
        <w:footnoteReference w:id="3"/>
      </w:r>
      <w:r w:rsidRPr="00F02C29">
        <w:rPr>
          <w:rFonts w:asciiTheme="minorHAnsi" w:hAnsiTheme="minorHAnsi" w:cstheme="minorHAnsi"/>
          <w:sz w:val="22"/>
          <w:szCs w:val="22"/>
        </w:rPr>
        <w:t xml:space="preserve">” or the “securitization of assets” are not considered mortgage loans within scope </w:t>
      </w:r>
      <w:r w:rsidRPr="00F02C29">
        <w:rPr>
          <w:rFonts w:asciiTheme="minorHAnsi" w:hAnsiTheme="minorHAnsi" w:cstheme="minorHAnsi"/>
          <w:sz w:val="22"/>
          <w:szCs w:val="22"/>
        </w:rPr>
        <w:lastRenderedPageBreak/>
        <w:t>of this SSAP.</w:t>
      </w:r>
      <w:ins w:id="13" w:author="Oden, Wil" w:date="2025-05-08T09:41:00Z" w16du:dateUtc="2025-05-08T14:41:00Z">
        <w:r w:rsidRPr="00F02C29">
          <w:rPr>
            <w:rFonts w:asciiTheme="minorHAnsi" w:hAnsiTheme="minorHAnsi" w:cstheme="minorHAnsi"/>
            <w:sz w:val="22"/>
            <w:szCs w:val="22"/>
          </w:rPr>
          <w:t xml:space="preserve"> Regardless of whether reported on Schedule </w:t>
        </w:r>
      </w:ins>
      <w:ins w:id="14" w:author="Oden, Wil" w:date="2025-05-08T09:42:00Z" w16du:dateUtc="2025-05-08T14:42:00Z">
        <w:r w:rsidRPr="00F02C29">
          <w:rPr>
            <w:rFonts w:asciiTheme="minorHAnsi" w:hAnsiTheme="minorHAnsi" w:cstheme="minorHAnsi"/>
            <w:sz w:val="22"/>
            <w:szCs w:val="22"/>
          </w:rPr>
          <w:t>B</w:t>
        </w:r>
      </w:ins>
      <w:ins w:id="15" w:author="Oden, Wil" w:date="2025-05-08T09:41:00Z" w16du:dateUtc="2025-05-08T14:41:00Z">
        <w:r w:rsidRPr="00F02C29">
          <w:rPr>
            <w:rFonts w:asciiTheme="minorHAnsi" w:hAnsiTheme="minorHAnsi" w:cstheme="minorHAnsi"/>
            <w:sz w:val="22"/>
            <w:szCs w:val="22"/>
          </w:rPr>
          <w:t xml:space="preserve"> or </w:t>
        </w:r>
      </w:ins>
      <w:ins w:id="16" w:author="Oden, Wil" w:date="2025-05-08T13:51:00Z" w16du:dateUtc="2025-05-08T18:51:00Z">
        <w:r w:rsidRPr="00F02C29">
          <w:rPr>
            <w:rFonts w:asciiTheme="minorHAnsi" w:hAnsiTheme="minorHAnsi" w:cstheme="minorHAnsi"/>
            <w:sz w:val="22"/>
            <w:szCs w:val="22"/>
          </w:rPr>
          <w:t>another schedule</w:t>
        </w:r>
      </w:ins>
      <w:ins w:id="17" w:author="Oden, Wil" w:date="2025-05-08T09:41:00Z" w16du:dateUtc="2025-05-08T14:41:00Z">
        <w:r w:rsidRPr="00F02C29">
          <w:rPr>
            <w:rFonts w:asciiTheme="minorHAnsi" w:hAnsiTheme="minorHAnsi" w:cstheme="minorHAnsi"/>
            <w:sz w:val="22"/>
            <w:szCs w:val="22"/>
          </w:rPr>
          <w:t xml:space="preserve">, all </w:t>
        </w:r>
      </w:ins>
      <w:ins w:id="18" w:author="Oden, Wil" w:date="2025-05-08T09:42:00Z" w16du:dateUtc="2025-05-08T14:42:00Z">
        <w:r w:rsidRPr="00F02C29">
          <w:rPr>
            <w:rFonts w:asciiTheme="minorHAnsi" w:hAnsiTheme="minorHAnsi" w:cstheme="minorHAnsi"/>
            <w:sz w:val="22"/>
            <w:szCs w:val="22"/>
          </w:rPr>
          <w:t>statutory trust</w:t>
        </w:r>
      </w:ins>
      <w:ins w:id="19" w:author="Oden, Wil" w:date="2025-05-08T09:41:00Z" w16du:dateUtc="2025-05-08T14:41:00Z">
        <w:r w:rsidRPr="00F02C29">
          <w:rPr>
            <w:rFonts w:asciiTheme="minorHAnsi" w:hAnsiTheme="minorHAnsi" w:cstheme="minorHAnsi"/>
            <w:sz w:val="22"/>
            <w:szCs w:val="22"/>
          </w:rPr>
          <w:t>s owned by the reporting entity shall be detailed in Schedule Y.</w:t>
        </w:r>
      </w:ins>
    </w:p>
    <w:p w14:paraId="45CB6401" w14:textId="77777777" w:rsidR="000F3079" w:rsidRPr="00F02C29" w:rsidRDefault="000F3079" w:rsidP="00F6795E">
      <w:pPr>
        <w:numPr>
          <w:ilvl w:val="0"/>
          <w:numId w:val="12"/>
        </w:numPr>
        <w:spacing w:after="220"/>
        <w:ind w:firstLine="0"/>
        <w:jc w:val="both"/>
        <w:rPr>
          <w:rFonts w:asciiTheme="minorHAnsi" w:hAnsiTheme="minorHAnsi" w:cstheme="minorHAnsi"/>
          <w:sz w:val="22"/>
          <w:szCs w:val="22"/>
        </w:rPr>
      </w:pPr>
      <w:r w:rsidRPr="00F02C29">
        <w:rPr>
          <w:rFonts w:asciiTheme="minorHAnsi" w:hAnsiTheme="minorHAnsi" w:cstheme="minorHAnsi"/>
          <w:sz w:val="22"/>
          <w:szCs w:val="22"/>
        </w:rPr>
        <w:t xml:space="preserve">A security is a share, participation, or other interest in property or in an entity of the issuer or an obligation of the issuer that has </w:t>
      </w:r>
      <w:proofErr w:type="gramStart"/>
      <w:r w:rsidRPr="00F02C29">
        <w:rPr>
          <w:rFonts w:asciiTheme="minorHAnsi" w:hAnsiTheme="minorHAnsi" w:cstheme="minorHAnsi"/>
          <w:sz w:val="22"/>
          <w:szCs w:val="22"/>
        </w:rPr>
        <w:t>all of</w:t>
      </w:r>
      <w:proofErr w:type="gramEnd"/>
      <w:r w:rsidRPr="00F02C29">
        <w:rPr>
          <w:rFonts w:asciiTheme="minorHAnsi" w:hAnsiTheme="minorHAnsi" w:cstheme="minorHAnsi"/>
          <w:sz w:val="22"/>
          <w:szCs w:val="22"/>
        </w:rPr>
        <w:t xml:space="preserve"> the following characteristics:</w:t>
      </w:r>
    </w:p>
    <w:p w14:paraId="26C85ACD" w14:textId="77777777" w:rsidR="000F3079" w:rsidRPr="00F02C29" w:rsidRDefault="000F3079" w:rsidP="000F3079">
      <w:pPr>
        <w:spacing w:after="220"/>
        <w:ind w:left="2160" w:hanging="720"/>
        <w:jc w:val="both"/>
        <w:rPr>
          <w:rFonts w:asciiTheme="minorHAnsi" w:hAnsiTheme="minorHAnsi" w:cstheme="minorHAnsi"/>
          <w:sz w:val="22"/>
          <w:szCs w:val="22"/>
        </w:rPr>
      </w:pPr>
      <w:proofErr w:type="spellStart"/>
      <w:r w:rsidRPr="00F02C29">
        <w:rPr>
          <w:rFonts w:asciiTheme="minorHAnsi" w:hAnsiTheme="minorHAnsi" w:cstheme="minorHAnsi"/>
          <w:sz w:val="22"/>
          <w:szCs w:val="22"/>
        </w:rPr>
        <w:t>i</w:t>
      </w:r>
      <w:proofErr w:type="spellEnd"/>
      <w:r w:rsidRPr="00F02C29">
        <w:rPr>
          <w:rFonts w:asciiTheme="minorHAnsi" w:hAnsiTheme="minorHAnsi" w:cstheme="minorHAnsi"/>
          <w:sz w:val="22"/>
          <w:szCs w:val="22"/>
        </w:rPr>
        <w:t>.</w:t>
      </w:r>
      <w:r w:rsidRPr="00F02C29">
        <w:rPr>
          <w:rFonts w:asciiTheme="minorHAnsi" w:hAnsiTheme="minorHAnsi" w:cstheme="minorHAnsi"/>
          <w:sz w:val="22"/>
          <w:szCs w:val="22"/>
        </w:rPr>
        <w:tab/>
        <w:t>It is either represented by an instrument issued in bearer or registered form, or if not represented by an instrument, is registered in books maintained to record transfers by or on behalf of the issuer.</w:t>
      </w:r>
    </w:p>
    <w:p w14:paraId="6F502C2F" w14:textId="77777777" w:rsidR="000F3079" w:rsidRPr="00F02C29" w:rsidRDefault="000F3079" w:rsidP="000F3079">
      <w:pPr>
        <w:spacing w:after="220"/>
        <w:ind w:left="2160" w:hanging="720"/>
        <w:jc w:val="both"/>
        <w:rPr>
          <w:rFonts w:asciiTheme="minorHAnsi" w:hAnsiTheme="minorHAnsi" w:cstheme="minorHAnsi"/>
          <w:sz w:val="22"/>
          <w:szCs w:val="22"/>
        </w:rPr>
      </w:pPr>
      <w:r w:rsidRPr="00F02C29">
        <w:rPr>
          <w:rFonts w:asciiTheme="minorHAnsi" w:hAnsiTheme="minorHAnsi" w:cstheme="minorHAnsi"/>
          <w:sz w:val="22"/>
          <w:szCs w:val="22"/>
        </w:rPr>
        <w:t>ii.</w:t>
      </w:r>
      <w:r w:rsidRPr="00F02C29">
        <w:rPr>
          <w:rFonts w:asciiTheme="minorHAnsi" w:hAnsiTheme="minorHAnsi" w:cstheme="minorHAnsi"/>
          <w:sz w:val="22"/>
          <w:szCs w:val="22"/>
        </w:rPr>
        <w:tab/>
        <w:t xml:space="preserve">It is of a type commonly dealt in on securities exchanges or markets or, when represented by an instrument, </w:t>
      </w:r>
      <w:proofErr w:type="gramStart"/>
      <w:r w:rsidRPr="00F02C29">
        <w:rPr>
          <w:rFonts w:asciiTheme="minorHAnsi" w:hAnsiTheme="minorHAnsi" w:cstheme="minorHAnsi"/>
          <w:sz w:val="22"/>
          <w:szCs w:val="22"/>
        </w:rPr>
        <w:t>is</w:t>
      </w:r>
      <w:proofErr w:type="gramEnd"/>
      <w:r w:rsidRPr="00F02C29">
        <w:rPr>
          <w:rFonts w:asciiTheme="minorHAnsi" w:hAnsiTheme="minorHAnsi" w:cstheme="minorHAnsi"/>
          <w:sz w:val="22"/>
          <w:szCs w:val="22"/>
        </w:rPr>
        <w:t xml:space="preserve"> commonly recognized in any area in which it is issued or dealt in as a medium for investment.</w:t>
      </w:r>
    </w:p>
    <w:p w14:paraId="71BBEC60" w14:textId="77777777" w:rsidR="000F3079" w:rsidRPr="00F02C29" w:rsidRDefault="000F3079" w:rsidP="000F3079">
      <w:pPr>
        <w:spacing w:after="220"/>
        <w:ind w:left="2160" w:hanging="720"/>
        <w:jc w:val="both"/>
        <w:rPr>
          <w:ins w:id="20" w:author="Oden, Wil" w:date="2025-04-03T14:04:00Z" w16du:dateUtc="2025-04-03T19:04:00Z"/>
          <w:rFonts w:asciiTheme="minorHAnsi" w:hAnsiTheme="minorHAnsi" w:cstheme="minorHAnsi"/>
          <w:sz w:val="22"/>
          <w:szCs w:val="22"/>
        </w:rPr>
      </w:pPr>
      <w:r w:rsidRPr="00F02C29">
        <w:rPr>
          <w:rFonts w:asciiTheme="minorHAnsi" w:hAnsiTheme="minorHAnsi" w:cstheme="minorHAnsi"/>
          <w:sz w:val="22"/>
          <w:szCs w:val="22"/>
        </w:rPr>
        <w:t>iii.</w:t>
      </w:r>
      <w:r w:rsidRPr="00F02C29">
        <w:rPr>
          <w:rFonts w:asciiTheme="minorHAnsi" w:hAnsiTheme="minorHAnsi" w:cstheme="minorHAnsi"/>
          <w:sz w:val="22"/>
          <w:szCs w:val="22"/>
        </w:rPr>
        <w:tab/>
        <w:t xml:space="preserve">It either is one of a class or series or by its terms is divisible into a class or series of shares, </w:t>
      </w:r>
      <w:proofErr w:type="gramStart"/>
      <w:r w:rsidRPr="00F02C29">
        <w:rPr>
          <w:rFonts w:asciiTheme="minorHAnsi" w:hAnsiTheme="minorHAnsi" w:cstheme="minorHAnsi"/>
          <w:sz w:val="22"/>
          <w:szCs w:val="22"/>
        </w:rPr>
        <w:t>participations</w:t>
      </w:r>
      <w:proofErr w:type="gramEnd"/>
      <w:r w:rsidRPr="00F02C29">
        <w:rPr>
          <w:rFonts w:asciiTheme="minorHAnsi" w:hAnsiTheme="minorHAnsi" w:cstheme="minorHAnsi"/>
          <w:sz w:val="22"/>
          <w:szCs w:val="22"/>
        </w:rPr>
        <w:t>, interests, or obligations.</w:t>
      </w:r>
    </w:p>
    <w:p w14:paraId="51680EE4" w14:textId="77777777" w:rsidR="000F3079" w:rsidRPr="00F02C29" w:rsidRDefault="000F3079" w:rsidP="00F6795E">
      <w:pPr>
        <w:numPr>
          <w:ilvl w:val="0"/>
          <w:numId w:val="12"/>
        </w:numPr>
        <w:spacing w:after="220"/>
        <w:ind w:left="1440" w:hanging="720"/>
        <w:jc w:val="both"/>
        <w:rPr>
          <w:ins w:id="21" w:author="Oden, Wil" w:date="2025-04-03T15:08:00Z" w16du:dateUtc="2025-04-03T20:08:00Z"/>
          <w:rFonts w:asciiTheme="minorHAnsi" w:hAnsiTheme="minorHAnsi" w:cstheme="minorHAnsi"/>
          <w:sz w:val="22"/>
          <w:szCs w:val="22"/>
        </w:rPr>
      </w:pPr>
      <w:ins w:id="22" w:author="Oden, Wil" w:date="2025-04-03T14:44:00Z" w16du:dateUtc="2025-04-03T19:44:00Z">
        <w:r w:rsidRPr="00F02C29">
          <w:rPr>
            <w:rFonts w:asciiTheme="minorHAnsi" w:hAnsiTheme="minorHAnsi" w:cstheme="minorHAnsi"/>
            <w:sz w:val="22"/>
            <w:szCs w:val="22"/>
          </w:rPr>
          <w:t>A s</w:t>
        </w:r>
      </w:ins>
      <w:ins w:id="23" w:author="Oden, Wil" w:date="2025-04-03T14:12:00Z" w16du:dateUtc="2025-04-03T19:12:00Z">
        <w:r w:rsidRPr="00F02C29">
          <w:rPr>
            <w:rFonts w:asciiTheme="minorHAnsi" w:hAnsiTheme="minorHAnsi" w:cstheme="minorHAnsi"/>
            <w:sz w:val="22"/>
            <w:szCs w:val="22"/>
          </w:rPr>
          <w:t>tatutory trust</w:t>
        </w:r>
      </w:ins>
      <w:ins w:id="24" w:author="Oden, Wil" w:date="2025-04-03T14:43:00Z" w16du:dateUtc="2025-04-03T19:43:00Z">
        <w:r w:rsidRPr="00F02C29">
          <w:rPr>
            <w:rFonts w:asciiTheme="minorHAnsi" w:hAnsiTheme="minorHAnsi" w:cstheme="minorHAnsi"/>
            <w:sz w:val="22"/>
            <w:szCs w:val="22"/>
          </w:rPr>
          <w:t xml:space="preserve"> </w:t>
        </w:r>
      </w:ins>
      <w:ins w:id="25" w:author="Oden, Wil" w:date="2025-04-03T14:44:00Z" w16du:dateUtc="2025-04-03T19:44:00Z">
        <w:r w:rsidRPr="00F02C29">
          <w:rPr>
            <w:rFonts w:asciiTheme="minorHAnsi" w:hAnsiTheme="minorHAnsi" w:cstheme="minorHAnsi"/>
            <w:sz w:val="22"/>
            <w:szCs w:val="22"/>
          </w:rPr>
          <w:t xml:space="preserve">is a separate </w:t>
        </w:r>
      </w:ins>
      <w:ins w:id="26" w:author="Oden, Wil" w:date="2025-04-03T14:48:00Z" w16du:dateUtc="2025-04-03T19:48:00Z">
        <w:r w:rsidRPr="00F02C29">
          <w:rPr>
            <w:rFonts w:asciiTheme="minorHAnsi" w:hAnsiTheme="minorHAnsi" w:cstheme="minorHAnsi"/>
            <w:sz w:val="22"/>
            <w:szCs w:val="22"/>
          </w:rPr>
          <w:t xml:space="preserve">legal entity created as a trust under </w:t>
        </w:r>
      </w:ins>
      <w:ins w:id="27" w:author="Oden, Wil" w:date="2025-04-03T14:49:00Z" w16du:dateUtc="2025-04-03T19:49:00Z">
        <w:r w:rsidRPr="00F02C29">
          <w:rPr>
            <w:rFonts w:asciiTheme="minorHAnsi" w:hAnsiTheme="minorHAnsi" w:cstheme="minorHAnsi"/>
            <w:sz w:val="22"/>
            <w:szCs w:val="22"/>
          </w:rPr>
          <w:t>state</w:t>
        </w:r>
      </w:ins>
      <w:ins w:id="28" w:author="Oden, Wil" w:date="2025-04-03T14:48:00Z" w16du:dateUtc="2025-04-03T19:48:00Z">
        <w:r w:rsidRPr="00F02C29">
          <w:rPr>
            <w:rFonts w:asciiTheme="minorHAnsi" w:hAnsiTheme="minorHAnsi" w:cstheme="minorHAnsi"/>
            <w:sz w:val="22"/>
            <w:szCs w:val="22"/>
          </w:rPr>
          <w:t xml:space="preserve"> </w:t>
        </w:r>
      </w:ins>
      <w:ins w:id="29" w:author="Oden, Wil" w:date="2025-04-03T14:49:00Z" w16du:dateUtc="2025-04-03T19:49:00Z">
        <w:r w:rsidRPr="00F02C29">
          <w:rPr>
            <w:rFonts w:asciiTheme="minorHAnsi" w:hAnsiTheme="minorHAnsi" w:cstheme="minorHAnsi"/>
            <w:sz w:val="22"/>
            <w:szCs w:val="22"/>
          </w:rPr>
          <w:t>statute</w:t>
        </w:r>
      </w:ins>
      <w:ins w:id="30" w:author="Oden, Wil" w:date="2025-04-03T15:35:00Z" w16du:dateUtc="2025-04-03T20:35:00Z">
        <w:r w:rsidRPr="00F02C29">
          <w:rPr>
            <w:rFonts w:asciiTheme="minorHAnsi" w:hAnsiTheme="minorHAnsi" w:cstheme="minorHAnsi"/>
            <w:sz w:val="22"/>
            <w:szCs w:val="22"/>
          </w:rPr>
          <w:t xml:space="preserve">, a common example </w:t>
        </w:r>
      </w:ins>
      <w:ins w:id="31" w:author="Oden, Wil" w:date="2025-04-03T15:36:00Z" w16du:dateUtc="2025-04-03T20:36:00Z">
        <w:r w:rsidRPr="00F02C29">
          <w:rPr>
            <w:rFonts w:asciiTheme="minorHAnsi" w:hAnsiTheme="minorHAnsi" w:cstheme="minorHAnsi"/>
            <w:sz w:val="22"/>
            <w:szCs w:val="22"/>
          </w:rPr>
          <w:t xml:space="preserve">of which </w:t>
        </w:r>
      </w:ins>
      <w:ins w:id="32" w:author="Oden, Wil" w:date="2025-04-03T15:35:00Z" w16du:dateUtc="2025-04-03T20:35:00Z">
        <w:r w:rsidRPr="00F02C29">
          <w:rPr>
            <w:rFonts w:asciiTheme="minorHAnsi" w:hAnsiTheme="minorHAnsi" w:cstheme="minorHAnsi"/>
            <w:sz w:val="22"/>
            <w:szCs w:val="22"/>
          </w:rPr>
          <w:t xml:space="preserve">would be </w:t>
        </w:r>
      </w:ins>
      <w:ins w:id="33" w:author="Oden, Wil" w:date="2025-04-03T15:36:00Z" w16du:dateUtc="2025-04-03T20:36:00Z">
        <w:r w:rsidRPr="00F02C29">
          <w:rPr>
            <w:rFonts w:asciiTheme="minorHAnsi" w:hAnsiTheme="minorHAnsi" w:cstheme="minorHAnsi"/>
            <w:sz w:val="22"/>
            <w:szCs w:val="22"/>
          </w:rPr>
          <w:t>Delaware statutory trusts (DSTs)</w:t>
        </w:r>
      </w:ins>
      <w:ins w:id="34" w:author="Oden, Wil" w:date="2025-04-03T14:49:00Z" w16du:dateUtc="2025-04-03T19:49:00Z">
        <w:r w:rsidRPr="00F02C29">
          <w:rPr>
            <w:rFonts w:asciiTheme="minorHAnsi" w:hAnsiTheme="minorHAnsi" w:cstheme="minorHAnsi"/>
            <w:sz w:val="22"/>
            <w:szCs w:val="22"/>
          </w:rPr>
          <w:t>.</w:t>
        </w:r>
      </w:ins>
      <w:ins w:id="35" w:author="Oden, Wil" w:date="2025-04-03T15:01:00Z" w16du:dateUtc="2025-04-03T20:01:00Z">
        <w:r w:rsidRPr="00F02C29">
          <w:rPr>
            <w:rFonts w:asciiTheme="minorHAnsi" w:hAnsiTheme="minorHAnsi" w:cstheme="minorHAnsi"/>
            <w:sz w:val="22"/>
            <w:szCs w:val="22"/>
          </w:rPr>
          <w:t xml:space="preserve"> </w:t>
        </w:r>
      </w:ins>
      <w:ins w:id="36" w:author="Oden, Wil" w:date="2025-04-07T11:06:00Z" w16du:dateUtc="2025-04-07T16:06:00Z">
        <w:r w:rsidRPr="00F02C29">
          <w:rPr>
            <w:rFonts w:asciiTheme="minorHAnsi" w:hAnsiTheme="minorHAnsi" w:cstheme="minorHAnsi"/>
            <w:sz w:val="22"/>
            <w:szCs w:val="22"/>
          </w:rPr>
          <w:t xml:space="preserve">For an </w:t>
        </w:r>
      </w:ins>
      <w:ins w:id="37" w:author="Oden, Wil" w:date="2025-04-03T15:04:00Z" w16du:dateUtc="2025-04-03T20:04:00Z">
        <w:r w:rsidRPr="00F02C29">
          <w:rPr>
            <w:rFonts w:asciiTheme="minorHAnsi" w:hAnsiTheme="minorHAnsi" w:cstheme="minorHAnsi"/>
            <w:sz w:val="22"/>
            <w:szCs w:val="22"/>
          </w:rPr>
          <w:t xml:space="preserve">investment in </w:t>
        </w:r>
      </w:ins>
      <w:ins w:id="38" w:author="Oden, Wil" w:date="2025-04-03T15:05:00Z" w16du:dateUtc="2025-04-03T20:05:00Z">
        <w:r w:rsidRPr="00F02C29">
          <w:rPr>
            <w:rFonts w:asciiTheme="minorHAnsi" w:hAnsiTheme="minorHAnsi" w:cstheme="minorHAnsi"/>
            <w:sz w:val="22"/>
            <w:szCs w:val="22"/>
          </w:rPr>
          <w:t xml:space="preserve">a statutory trust </w:t>
        </w:r>
      </w:ins>
      <w:ins w:id="39" w:author="Oden, Wil" w:date="2025-04-07T11:06:00Z" w16du:dateUtc="2025-04-07T16:06:00Z">
        <w:r w:rsidRPr="00F02C29">
          <w:rPr>
            <w:rFonts w:asciiTheme="minorHAnsi" w:hAnsiTheme="minorHAnsi" w:cstheme="minorHAnsi"/>
            <w:sz w:val="22"/>
            <w:szCs w:val="22"/>
          </w:rPr>
          <w:t>to qu</w:t>
        </w:r>
      </w:ins>
      <w:ins w:id="40" w:author="Oden, Wil" w:date="2025-04-07T11:07:00Z" w16du:dateUtc="2025-04-07T16:07:00Z">
        <w:r w:rsidRPr="00F02C29">
          <w:rPr>
            <w:rFonts w:asciiTheme="minorHAnsi" w:hAnsiTheme="minorHAnsi" w:cstheme="minorHAnsi"/>
            <w:sz w:val="22"/>
            <w:szCs w:val="22"/>
          </w:rPr>
          <w:t xml:space="preserve">alify as a mortgage loan within this statement </w:t>
        </w:r>
      </w:ins>
      <w:ins w:id="41" w:author="Oden, Wil" w:date="2025-04-07T11:06:00Z" w16du:dateUtc="2025-04-07T16:06:00Z">
        <w:r w:rsidRPr="00F02C29">
          <w:rPr>
            <w:rFonts w:asciiTheme="minorHAnsi" w:hAnsiTheme="minorHAnsi" w:cstheme="minorHAnsi"/>
            <w:sz w:val="22"/>
            <w:szCs w:val="22"/>
          </w:rPr>
          <w:t xml:space="preserve">it </w:t>
        </w:r>
      </w:ins>
      <w:ins w:id="42" w:author="Oden, Wil" w:date="2025-04-03T15:05:00Z" w16du:dateUtc="2025-04-03T20:05:00Z">
        <w:r w:rsidRPr="00F02C29">
          <w:rPr>
            <w:rFonts w:asciiTheme="minorHAnsi" w:hAnsiTheme="minorHAnsi" w:cstheme="minorHAnsi"/>
            <w:sz w:val="22"/>
            <w:szCs w:val="22"/>
          </w:rPr>
          <w:t>must have the following characteristics:</w:t>
        </w:r>
      </w:ins>
    </w:p>
    <w:p w14:paraId="20102FF3" w14:textId="77777777" w:rsidR="000F3079" w:rsidRPr="00F02C29" w:rsidRDefault="000F3079" w:rsidP="00F6795E">
      <w:pPr>
        <w:numPr>
          <w:ilvl w:val="2"/>
          <w:numId w:val="12"/>
        </w:numPr>
        <w:spacing w:after="220"/>
        <w:ind w:hanging="720"/>
        <w:jc w:val="both"/>
        <w:rPr>
          <w:ins w:id="43" w:author="Oden, Wil" w:date="2025-04-22T12:05:00Z" w16du:dateUtc="2025-04-22T17:05:00Z"/>
          <w:rFonts w:asciiTheme="minorHAnsi" w:hAnsiTheme="minorHAnsi" w:cstheme="minorHAnsi"/>
          <w:sz w:val="22"/>
          <w:szCs w:val="22"/>
        </w:rPr>
      </w:pPr>
      <w:ins w:id="44" w:author="Oden, Wil" w:date="2025-05-08T09:54:00Z" w16du:dateUtc="2025-05-08T14:54:00Z">
        <w:r w:rsidRPr="00F02C29">
          <w:rPr>
            <w:rFonts w:asciiTheme="minorHAnsi" w:hAnsiTheme="minorHAnsi" w:cstheme="minorHAnsi"/>
            <w:sz w:val="22"/>
            <w:szCs w:val="22"/>
          </w:rPr>
          <w:t>Statutory t</w:t>
        </w:r>
      </w:ins>
      <w:ins w:id="45" w:author="Oden, Wil" w:date="2025-04-22T12:05:00Z" w16du:dateUtc="2025-04-22T17:05:00Z">
        <w:r w:rsidRPr="00F02C29">
          <w:rPr>
            <w:rFonts w:asciiTheme="minorHAnsi" w:hAnsiTheme="minorHAnsi" w:cstheme="minorHAnsi"/>
            <w:sz w:val="22"/>
            <w:szCs w:val="22"/>
          </w:rPr>
          <w:t xml:space="preserve">rust must be domiciled </w:t>
        </w:r>
      </w:ins>
      <w:ins w:id="46" w:author="Oden, Wil" w:date="2025-04-22T12:06:00Z" w16du:dateUtc="2025-04-22T17:06:00Z">
        <w:r w:rsidRPr="00F02C29">
          <w:rPr>
            <w:rFonts w:asciiTheme="minorHAnsi" w:hAnsiTheme="minorHAnsi" w:cstheme="minorHAnsi"/>
            <w:sz w:val="22"/>
            <w:szCs w:val="22"/>
          </w:rPr>
          <w:t>in</w:t>
        </w:r>
      </w:ins>
      <w:ins w:id="47" w:author="Oden, Wil" w:date="2025-04-22T12:05:00Z" w16du:dateUtc="2025-04-22T17:05:00Z">
        <w:r w:rsidRPr="00F02C29">
          <w:rPr>
            <w:rFonts w:asciiTheme="minorHAnsi" w:hAnsiTheme="minorHAnsi" w:cstheme="minorHAnsi"/>
            <w:sz w:val="22"/>
            <w:szCs w:val="22"/>
          </w:rPr>
          <w:t xml:space="preserve"> a U.S. </w:t>
        </w:r>
      </w:ins>
      <w:ins w:id="48" w:author="Oden, Wil" w:date="2025-04-22T12:06:00Z" w16du:dateUtc="2025-04-22T17:06:00Z">
        <w:r w:rsidRPr="00F02C29">
          <w:rPr>
            <w:rFonts w:asciiTheme="minorHAnsi" w:hAnsiTheme="minorHAnsi" w:cstheme="minorHAnsi"/>
            <w:sz w:val="22"/>
            <w:szCs w:val="22"/>
          </w:rPr>
          <w:t>s</w:t>
        </w:r>
      </w:ins>
      <w:ins w:id="49" w:author="Oden, Wil" w:date="2025-04-22T12:05:00Z" w16du:dateUtc="2025-04-22T17:05:00Z">
        <w:r w:rsidRPr="00F02C29">
          <w:rPr>
            <w:rFonts w:asciiTheme="minorHAnsi" w:hAnsiTheme="minorHAnsi" w:cstheme="minorHAnsi"/>
            <w:sz w:val="22"/>
            <w:szCs w:val="22"/>
          </w:rPr>
          <w:t>tate</w:t>
        </w:r>
      </w:ins>
      <w:ins w:id="50" w:author="Oden, Wil" w:date="2025-04-24T10:34:00Z" w16du:dateUtc="2025-04-24T15:34:00Z">
        <w:r w:rsidRPr="00F02C29">
          <w:rPr>
            <w:rFonts w:asciiTheme="minorHAnsi" w:hAnsiTheme="minorHAnsi" w:cstheme="minorHAnsi"/>
            <w:sz w:val="22"/>
            <w:szCs w:val="22"/>
          </w:rPr>
          <w:t xml:space="preserve"> or territory</w:t>
        </w:r>
      </w:ins>
      <w:ins w:id="51" w:author="Oden, Wil" w:date="2025-04-22T12:05:00Z" w16du:dateUtc="2025-04-22T17:05:00Z">
        <w:r w:rsidRPr="00F02C29">
          <w:rPr>
            <w:rFonts w:asciiTheme="minorHAnsi" w:hAnsiTheme="minorHAnsi" w:cstheme="minorHAnsi"/>
            <w:sz w:val="22"/>
            <w:szCs w:val="22"/>
          </w:rPr>
          <w:t>.</w:t>
        </w:r>
      </w:ins>
    </w:p>
    <w:p w14:paraId="280C3F11" w14:textId="77777777" w:rsidR="000F3079" w:rsidRPr="00F02C29" w:rsidRDefault="000F3079" w:rsidP="00F6795E">
      <w:pPr>
        <w:numPr>
          <w:ilvl w:val="2"/>
          <w:numId w:val="12"/>
        </w:numPr>
        <w:spacing w:after="220"/>
        <w:ind w:hanging="720"/>
        <w:jc w:val="both"/>
        <w:rPr>
          <w:ins w:id="52" w:author="Oden, Wil" w:date="2025-04-08T12:57:00Z" w16du:dateUtc="2025-04-08T17:57:00Z"/>
          <w:rFonts w:asciiTheme="minorHAnsi" w:hAnsiTheme="minorHAnsi" w:cstheme="minorHAnsi"/>
          <w:sz w:val="22"/>
          <w:szCs w:val="22"/>
        </w:rPr>
      </w:pPr>
      <w:ins w:id="53" w:author="Oden, Wil" w:date="2025-04-22T14:04:00Z" w16du:dateUtc="2025-04-22T19:04:00Z">
        <w:r w:rsidRPr="00F02C29">
          <w:rPr>
            <w:rFonts w:asciiTheme="minorHAnsi" w:hAnsiTheme="minorHAnsi" w:cstheme="minorHAnsi"/>
            <w:sz w:val="22"/>
            <w:szCs w:val="22"/>
          </w:rPr>
          <w:t xml:space="preserve">Beneficial </w:t>
        </w:r>
      </w:ins>
      <w:ins w:id="54" w:author="Oden, Wil" w:date="2025-04-22T14:05:00Z" w16du:dateUtc="2025-04-22T19:05:00Z">
        <w:r w:rsidRPr="00F02C29">
          <w:rPr>
            <w:rFonts w:asciiTheme="minorHAnsi" w:hAnsiTheme="minorHAnsi" w:cstheme="minorHAnsi"/>
            <w:sz w:val="22"/>
            <w:szCs w:val="22"/>
          </w:rPr>
          <w:t>o</w:t>
        </w:r>
      </w:ins>
      <w:ins w:id="55" w:author="Oden, Wil" w:date="2025-04-08T12:57:00Z" w16du:dateUtc="2025-04-08T17:57:00Z">
        <w:r w:rsidRPr="00F02C29">
          <w:rPr>
            <w:rFonts w:asciiTheme="minorHAnsi" w:hAnsiTheme="minorHAnsi" w:cstheme="minorHAnsi"/>
            <w:sz w:val="22"/>
            <w:szCs w:val="22"/>
          </w:rPr>
          <w:t>wnership in the statutory trust must be evidenced by a certificate or registered as an uncertificated interest</w:t>
        </w:r>
      </w:ins>
      <w:ins w:id="56" w:author="Oden, Wil" w:date="2025-04-08T12:59:00Z" w16du:dateUtc="2025-04-08T17:59:00Z">
        <w:r w:rsidRPr="00F02C29">
          <w:rPr>
            <w:rFonts w:asciiTheme="minorHAnsi" w:hAnsiTheme="minorHAnsi" w:cstheme="minorHAnsi"/>
            <w:sz w:val="22"/>
            <w:szCs w:val="22"/>
          </w:rPr>
          <w:t xml:space="preserve"> within the statutory trust register.</w:t>
        </w:r>
      </w:ins>
    </w:p>
    <w:p w14:paraId="78DC3515" w14:textId="77777777" w:rsidR="000F3079" w:rsidRPr="00F02C29" w:rsidRDefault="000F3079" w:rsidP="00F6795E">
      <w:pPr>
        <w:numPr>
          <w:ilvl w:val="2"/>
          <w:numId w:val="12"/>
        </w:numPr>
        <w:spacing w:after="220"/>
        <w:ind w:hanging="720"/>
        <w:jc w:val="both"/>
        <w:rPr>
          <w:ins w:id="57" w:author="Oden, Wil" w:date="2025-04-22T14:30:00Z" w16du:dateUtc="2025-04-22T19:30:00Z"/>
          <w:rFonts w:asciiTheme="minorHAnsi" w:hAnsiTheme="minorHAnsi" w:cstheme="minorHAnsi"/>
          <w:sz w:val="22"/>
          <w:szCs w:val="22"/>
        </w:rPr>
      </w:pPr>
      <w:ins w:id="58" w:author="Oden, Wil" w:date="2025-04-03T15:09:00Z" w16du:dateUtc="2025-04-03T20:09:00Z">
        <w:r w:rsidRPr="00F02C29">
          <w:rPr>
            <w:rFonts w:asciiTheme="minorHAnsi" w:hAnsiTheme="minorHAnsi" w:cstheme="minorHAnsi"/>
            <w:sz w:val="22"/>
            <w:szCs w:val="22"/>
          </w:rPr>
          <w:t xml:space="preserve">The </w:t>
        </w:r>
      </w:ins>
      <w:ins w:id="59" w:author="Oden, Wil" w:date="2025-04-03T15:15:00Z" w16du:dateUtc="2025-04-03T20:15:00Z">
        <w:r w:rsidRPr="00F02C29">
          <w:rPr>
            <w:rFonts w:asciiTheme="minorHAnsi" w:hAnsiTheme="minorHAnsi" w:cstheme="minorHAnsi"/>
            <w:sz w:val="22"/>
            <w:szCs w:val="22"/>
          </w:rPr>
          <w:t>reporting entity</w:t>
        </w:r>
      </w:ins>
      <w:ins w:id="60" w:author="Oden, Wil" w:date="2025-04-03T15:09:00Z" w16du:dateUtc="2025-04-03T20:09:00Z">
        <w:r w:rsidRPr="00F02C29">
          <w:rPr>
            <w:rFonts w:asciiTheme="minorHAnsi" w:hAnsiTheme="minorHAnsi" w:cstheme="minorHAnsi"/>
            <w:sz w:val="22"/>
            <w:szCs w:val="22"/>
          </w:rPr>
          <w:t xml:space="preserve"> </w:t>
        </w:r>
      </w:ins>
      <w:ins w:id="61" w:author="Oden, Wil" w:date="2025-04-07T11:07:00Z" w16du:dateUtc="2025-04-07T16:07:00Z">
        <w:r w:rsidRPr="00F02C29">
          <w:rPr>
            <w:rFonts w:asciiTheme="minorHAnsi" w:hAnsiTheme="minorHAnsi" w:cstheme="minorHAnsi"/>
            <w:sz w:val="22"/>
            <w:szCs w:val="22"/>
          </w:rPr>
          <w:t>has</w:t>
        </w:r>
      </w:ins>
      <w:ins w:id="62" w:author="Oden, Wil" w:date="2025-04-03T15:09:00Z" w16du:dateUtc="2025-04-03T20:09:00Z">
        <w:r w:rsidRPr="00F02C29">
          <w:rPr>
            <w:rFonts w:asciiTheme="minorHAnsi" w:hAnsiTheme="minorHAnsi" w:cstheme="minorHAnsi"/>
            <w:sz w:val="22"/>
            <w:szCs w:val="22"/>
          </w:rPr>
          <w:t xml:space="preserve"> exclusive, 100% undivided beneficial ownership interest in all assets of the statutory trust</w:t>
        </w:r>
      </w:ins>
      <w:ins w:id="63" w:author="Oden, Wil" w:date="2025-04-07T11:54:00Z" w16du:dateUtc="2025-04-07T16:54:00Z">
        <w:r w:rsidRPr="00F02C29">
          <w:rPr>
            <w:rStyle w:val="FootnoteReference"/>
            <w:rFonts w:asciiTheme="minorHAnsi" w:hAnsiTheme="minorHAnsi" w:cstheme="minorHAnsi"/>
            <w:sz w:val="22"/>
            <w:szCs w:val="22"/>
          </w:rPr>
          <w:footnoteReference w:id="4"/>
        </w:r>
      </w:ins>
      <w:ins w:id="114" w:author="Oden, Wil" w:date="2025-04-07T11:53:00Z" w16du:dateUtc="2025-04-07T16:53:00Z">
        <w:r w:rsidRPr="00F02C29">
          <w:rPr>
            <w:rFonts w:asciiTheme="minorHAnsi" w:hAnsiTheme="minorHAnsi" w:cstheme="minorHAnsi"/>
            <w:sz w:val="22"/>
            <w:szCs w:val="22"/>
          </w:rPr>
          <w:t>.</w:t>
        </w:r>
      </w:ins>
    </w:p>
    <w:p w14:paraId="32ED5287" w14:textId="77777777" w:rsidR="000F3079" w:rsidRPr="00F02C29" w:rsidRDefault="000F3079" w:rsidP="00F6795E">
      <w:pPr>
        <w:numPr>
          <w:ilvl w:val="2"/>
          <w:numId w:val="12"/>
        </w:numPr>
        <w:spacing w:after="220"/>
        <w:ind w:hanging="720"/>
        <w:jc w:val="both"/>
        <w:rPr>
          <w:ins w:id="115" w:author="Oden, Wil" w:date="2025-05-08T12:41:00Z" w16du:dateUtc="2025-05-08T17:41:00Z"/>
          <w:rFonts w:asciiTheme="minorHAnsi" w:hAnsiTheme="minorHAnsi" w:cstheme="minorHAnsi"/>
          <w:sz w:val="22"/>
          <w:szCs w:val="22"/>
        </w:rPr>
      </w:pPr>
      <w:ins w:id="116" w:author="Oden, Wil" w:date="2025-04-07T11:25:00Z" w16du:dateUtc="2025-04-07T16:25:00Z">
        <w:r w:rsidRPr="00F02C29">
          <w:rPr>
            <w:rFonts w:asciiTheme="minorHAnsi" w:hAnsiTheme="minorHAnsi" w:cstheme="minorHAnsi"/>
            <w:sz w:val="22"/>
            <w:szCs w:val="22"/>
          </w:rPr>
          <w:t>All</w:t>
        </w:r>
      </w:ins>
      <w:ins w:id="117" w:author="Oden, Wil" w:date="2025-04-03T15:16:00Z" w16du:dateUtc="2025-04-03T20:16:00Z">
        <w:r w:rsidRPr="00F02C29">
          <w:rPr>
            <w:rFonts w:asciiTheme="minorHAnsi" w:hAnsiTheme="minorHAnsi" w:cstheme="minorHAnsi"/>
            <w:sz w:val="22"/>
            <w:szCs w:val="22"/>
          </w:rPr>
          <w:t xml:space="preserve"> assets of the statutory trust </w:t>
        </w:r>
      </w:ins>
      <w:ins w:id="118" w:author="Oden, Wil" w:date="2025-04-07T11:07:00Z" w16du:dateUtc="2025-04-07T16:07:00Z">
        <w:r w:rsidRPr="00F02C29">
          <w:rPr>
            <w:rFonts w:asciiTheme="minorHAnsi" w:hAnsiTheme="minorHAnsi" w:cstheme="minorHAnsi"/>
            <w:sz w:val="22"/>
            <w:szCs w:val="22"/>
          </w:rPr>
          <w:t xml:space="preserve">are </w:t>
        </w:r>
      </w:ins>
      <w:ins w:id="119" w:author="Oden, Wil" w:date="2025-04-07T11:26:00Z" w16du:dateUtc="2025-04-07T16:26:00Z">
        <w:r w:rsidRPr="00F02C29">
          <w:rPr>
            <w:rFonts w:asciiTheme="minorHAnsi" w:hAnsiTheme="minorHAnsi" w:cstheme="minorHAnsi"/>
            <w:sz w:val="22"/>
            <w:szCs w:val="22"/>
          </w:rPr>
          <w:t>to be in</w:t>
        </w:r>
      </w:ins>
      <w:ins w:id="120" w:author="Oden, Wil" w:date="2025-04-03T15:16:00Z" w16du:dateUtc="2025-04-03T20:16:00Z">
        <w:r w:rsidRPr="00F02C29">
          <w:rPr>
            <w:rFonts w:asciiTheme="minorHAnsi" w:hAnsiTheme="minorHAnsi" w:cstheme="minorHAnsi"/>
            <w:sz w:val="22"/>
            <w:szCs w:val="22"/>
          </w:rPr>
          <w:t xml:space="preserve"> </w:t>
        </w:r>
      </w:ins>
      <w:ins w:id="121" w:author="Oden, Wil" w:date="2025-05-08T09:29:00Z" w16du:dateUtc="2025-05-08T14:29:00Z">
        <w:r w:rsidRPr="00F02C29">
          <w:rPr>
            <w:rFonts w:asciiTheme="minorHAnsi" w:hAnsiTheme="minorHAnsi" w:cstheme="minorHAnsi"/>
            <w:sz w:val="22"/>
            <w:szCs w:val="22"/>
          </w:rPr>
          <w:t xml:space="preserve">first lien </w:t>
        </w:r>
      </w:ins>
      <w:ins w:id="122" w:author="Oden, Wil" w:date="2025-04-03T15:18:00Z" w16du:dateUtc="2025-04-03T20:18:00Z">
        <w:r w:rsidRPr="00F02C29">
          <w:rPr>
            <w:rFonts w:asciiTheme="minorHAnsi" w:hAnsiTheme="minorHAnsi" w:cstheme="minorHAnsi"/>
            <w:sz w:val="22"/>
            <w:szCs w:val="22"/>
          </w:rPr>
          <w:t xml:space="preserve">single </w:t>
        </w:r>
      </w:ins>
      <w:ins w:id="123" w:author="Oden, Wil" w:date="2025-04-10T10:23:00Z" w16du:dateUtc="2025-04-10T15:23:00Z">
        <w:r w:rsidRPr="00F02C29">
          <w:rPr>
            <w:rFonts w:asciiTheme="minorHAnsi" w:hAnsiTheme="minorHAnsi" w:cstheme="minorHAnsi"/>
            <w:sz w:val="22"/>
            <w:szCs w:val="22"/>
          </w:rPr>
          <w:t xml:space="preserve">residential </w:t>
        </w:r>
      </w:ins>
      <w:ins w:id="124" w:author="Oden, Wil" w:date="2025-04-03T15:18:00Z" w16du:dateUtc="2025-04-03T20:18:00Z">
        <w:r w:rsidRPr="00F02C29">
          <w:rPr>
            <w:rFonts w:asciiTheme="minorHAnsi" w:hAnsiTheme="minorHAnsi" w:cstheme="minorHAnsi"/>
            <w:sz w:val="22"/>
            <w:szCs w:val="22"/>
          </w:rPr>
          <w:t>mortgage loan agreements</w:t>
        </w:r>
      </w:ins>
      <w:ins w:id="125" w:author="Oden, Wil" w:date="2025-04-03T15:34:00Z" w16du:dateUtc="2025-04-03T20:34:00Z">
        <w:r w:rsidRPr="00F02C29">
          <w:rPr>
            <w:rFonts w:asciiTheme="minorHAnsi" w:hAnsiTheme="minorHAnsi" w:cstheme="minorHAnsi"/>
            <w:sz w:val="22"/>
            <w:szCs w:val="22"/>
          </w:rPr>
          <w:t>,</w:t>
        </w:r>
      </w:ins>
      <w:ins w:id="126" w:author="Oden, Wil" w:date="2025-04-07T11:26:00Z" w16du:dateUtc="2025-04-07T16:26:00Z">
        <w:r w:rsidRPr="00F02C29">
          <w:rPr>
            <w:rFonts w:asciiTheme="minorHAnsi" w:hAnsiTheme="minorHAnsi" w:cstheme="minorHAnsi"/>
            <w:sz w:val="22"/>
            <w:szCs w:val="22"/>
          </w:rPr>
          <w:t xml:space="preserve"> meaning</w:t>
        </w:r>
      </w:ins>
      <w:ins w:id="127" w:author="Oden, Wil" w:date="2025-04-03T15:34:00Z" w16du:dateUtc="2025-04-03T20:34:00Z">
        <w:r w:rsidRPr="00F02C29">
          <w:rPr>
            <w:rFonts w:asciiTheme="minorHAnsi" w:hAnsiTheme="minorHAnsi" w:cstheme="minorHAnsi"/>
            <w:sz w:val="22"/>
            <w:szCs w:val="22"/>
          </w:rPr>
          <w:t xml:space="preserve"> each mortgage loan is legally separate and divisible</w:t>
        </w:r>
      </w:ins>
      <w:ins w:id="128" w:author="Oden, Wil" w:date="2025-04-03T15:35:00Z" w16du:dateUtc="2025-04-03T20:35:00Z">
        <w:r w:rsidRPr="00F02C29">
          <w:rPr>
            <w:rFonts w:asciiTheme="minorHAnsi" w:hAnsiTheme="minorHAnsi" w:cstheme="minorHAnsi"/>
            <w:sz w:val="22"/>
            <w:szCs w:val="22"/>
          </w:rPr>
          <w:t>.</w:t>
        </w:r>
      </w:ins>
      <w:ins w:id="129" w:author="Oden, Wil" w:date="2025-05-08T09:33:00Z" w16du:dateUtc="2025-05-08T14:33:00Z">
        <w:r w:rsidRPr="00F02C29">
          <w:rPr>
            <w:rFonts w:asciiTheme="minorHAnsi" w:hAnsiTheme="minorHAnsi" w:cstheme="minorHAnsi"/>
            <w:sz w:val="22"/>
            <w:szCs w:val="22"/>
          </w:rPr>
          <w:t xml:space="preserve"> </w:t>
        </w:r>
      </w:ins>
      <w:ins w:id="130" w:author="Oden, Wil" w:date="2025-05-08T09:34:00Z" w16du:dateUtc="2025-05-08T14:34:00Z">
        <w:r w:rsidRPr="00F02C29">
          <w:rPr>
            <w:rFonts w:asciiTheme="minorHAnsi" w:hAnsiTheme="minorHAnsi" w:cstheme="minorHAnsi"/>
            <w:sz w:val="22"/>
            <w:szCs w:val="22"/>
          </w:rPr>
          <w:t>S</w:t>
        </w:r>
      </w:ins>
      <w:ins w:id="131" w:author="Oden, Wil" w:date="2025-05-08T09:33:00Z" w16du:dateUtc="2025-05-08T14:33:00Z">
        <w:r w:rsidRPr="00F02C29">
          <w:rPr>
            <w:rFonts w:asciiTheme="minorHAnsi" w:hAnsiTheme="minorHAnsi" w:cstheme="minorHAnsi"/>
            <w:sz w:val="22"/>
            <w:szCs w:val="22"/>
          </w:rPr>
          <w:t>tatutory trust</w:t>
        </w:r>
      </w:ins>
      <w:ins w:id="132" w:author="Oden, Wil" w:date="2025-05-08T09:34:00Z" w16du:dateUtc="2025-05-08T14:34:00Z">
        <w:r w:rsidRPr="00F02C29">
          <w:rPr>
            <w:rFonts w:asciiTheme="minorHAnsi" w:hAnsiTheme="minorHAnsi" w:cstheme="minorHAnsi"/>
            <w:sz w:val="22"/>
            <w:szCs w:val="22"/>
          </w:rPr>
          <w:t>s which</w:t>
        </w:r>
      </w:ins>
      <w:ins w:id="133" w:author="Oden, Wil" w:date="2025-05-08T09:33:00Z" w16du:dateUtc="2025-05-08T14:33:00Z">
        <w:r w:rsidRPr="00F02C29">
          <w:rPr>
            <w:rFonts w:asciiTheme="minorHAnsi" w:hAnsiTheme="minorHAnsi" w:cstheme="minorHAnsi"/>
            <w:sz w:val="22"/>
            <w:szCs w:val="22"/>
          </w:rPr>
          <w:t xml:space="preserve"> </w:t>
        </w:r>
      </w:ins>
      <w:ins w:id="134" w:author="Oden, Wil" w:date="2025-05-08T09:34:00Z" w16du:dateUtc="2025-05-08T14:34:00Z">
        <w:r w:rsidRPr="00F02C29">
          <w:rPr>
            <w:rFonts w:asciiTheme="minorHAnsi" w:hAnsiTheme="minorHAnsi" w:cstheme="minorHAnsi"/>
            <w:sz w:val="22"/>
            <w:szCs w:val="22"/>
          </w:rPr>
          <w:t xml:space="preserve">have pledged, or otherwise encumbered, </w:t>
        </w:r>
      </w:ins>
      <w:ins w:id="135" w:author="Oden, Wil" w:date="2025-05-08T09:35:00Z" w16du:dateUtc="2025-05-08T14:35:00Z">
        <w:r w:rsidRPr="00F02C29">
          <w:rPr>
            <w:rFonts w:asciiTheme="minorHAnsi" w:hAnsiTheme="minorHAnsi" w:cstheme="minorHAnsi"/>
            <w:sz w:val="22"/>
            <w:szCs w:val="22"/>
          </w:rPr>
          <w:t>trust</w:t>
        </w:r>
      </w:ins>
      <w:ins w:id="136" w:author="Oden, Wil" w:date="2025-05-08T09:34:00Z" w16du:dateUtc="2025-05-08T14:34:00Z">
        <w:r w:rsidRPr="00F02C29">
          <w:rPr>
            <w:rFonts w:asciiTheme="minorHAnsi" w:hAnsiTheme="minorHAnsi" w:cstheme="minorHAnsi"/>
            <w:sz w:val="22"/>
            <w:szCs w:val="22"/>
          </w:rPr>
          <w:t xml:space="preserve"> assets to secure financing would fail this criterion.</w:t>
        </w:r>
      </w:ins>
    </w:p>
    <w:p w14:paraId="5583CE19" w14:textId="77777777" w:rsidR="000F3079" w:rsidRPr="00F02C29" w:rsidRDefault="000F3079" w:rsidP="000F3079">
      <w:pPr>
        <w:spacing w:after="220"/>
        <w:jc w:val="both"/>
        <w:rPr>
          <w:rFonts w:asciiTheme="minorHAnsi" w:hAnsiTheme="minorHAnsi" w:cstheme="minorHAnsi"/>
          <w:sz w:val="22"/>
          <w:szCs w:val="22"/>
        </w:rPr>
      </w:pPr>
      <w:r w:rsidRPr="00F02C29">
        <w:rPr>
          <w:rFonts w:asciiTheme="minorHAnsi" w:hAnsiTheme="minorHAnsi" w:cstheme="minorHAnsi"/>
          <w:b/>
          <w:sz w:val="22"/>
          <w:szCs w:val="22"/>
          <w:highlight w:val="lightGray"/>
        </w:rPr>
        <w:lastRenderedPageBreak/>
        <w:t>NAIC Question on 6.b.iv.</w:t>
      </w:r>
      <w:r w:rsidRPr="00F02C29">
        <w:rPr>
          <w:rFonts w:asciiTheme="minorHAnsi" w:hAnsiTheme="minorHAnsi" w:cstheme="minorHAnsi"/>
          <w:sz w:val="22"/>
          <w:szCs w:val="22"/>
          <w:highlight w:val="lightGray"/>
        </w:rPr>
        <w:t xml:space="preserve"> - </w:t>
      </w:r>
      <w:proofErr w:type="gramStart"/>
      <w:r w:rsidRPr="00F02C29">
        <w:rPr>
          <w:rFonts w:asciiTheme="minorHAnsi" w:hAnsiTheme="minorHAnsi" w:cstheme="minorHAnsi"/>
          <w:sz w:val="22"/>
          <w:szCs w:val="22"/>
          <w:highlight w:val="lightGray"/>
        </w:rPr>
        <w:t>Were</w:t>
      </w:r>
      <w:proofErr w:type="gramEnd"/>
      <w:r w:rsidRPr="00F02C29">
        <w:rPr>
          <w:rFonts w:asciiTheme="minorHAnsi" w:hAnsiTheme="minorHAnsi" w:cstheme="minorHAnsi"/>
          <w:sz w:val="22"/>
          <w:szCs w:val="22"/>
          <w:highlight w:val="lightGray"/>
        </w:rPr>
        <w:t xml:space="preserve"> the statutory trust to foreclose on a mortgage, and would the “real estate” become an asset of the trust? How would that be reported?</w:t>
      </w:r>
    </w:p>
    <w:p w14:paraId="3C8672BE" w14:textId="77777777" w:rsidR="000F3079" w:rsidRPr="00F02C29" w:rsidRDefault="000F3079" w:rsidP="00F6795E">
      <w:pPr>
        <w:numPr>
          <w:ilvl w:val="2"/>
          <w:numId w:val="12"/>
        </w:numPr>
        <w:spacing w:after="220"/>
        <w:ind w:hanging="720"/>
        <w:jc w:val="both"/>
        <w:rPr>
          <w:ins w:id="137" w:author="Oden, Wil" w:date="2025-04-24T09:49:00Z" w16du:dateUtc="2025-04-24T14:49:00Z"/>
          <w:rFonts w:asciiTheme="minorHAnsi" w:hAnsiTheme="minorHAnsi" w:cstheme="minorHAnsi"/>
          <w:sz w:val="22"/>
          <w:szCs w:val="22"/>
        </w:rPr>
      </w:pPr>
      <w:ins w:id="138" w:author="Oden, Wil" w:date="2025-05-08T09:54:00Z" w16du:dateUtc="2025-05-08T14:54:00Z">
        <w:r w:rsidRPr="00F02C29">
          <w:rPr>
            <w:rFonts w:asciiTheme="minorHAnsi" w:hAnsiTheme="minorHAnsi" w:cstheme="minorHAnsi"/>
            <w:sz w:val="22"/>
            <w:szCs w:val="22"/>
          </w:rPr>
          <w:t>Statutory t</w:t>
        </w:r>
      </w:ins>
      <w:ins w:id="139" w:author="Oden, Wil" w:date="2025-04-24T09:49:00Z" w16du:dateUtc="2025-04-24T14:49:00Z">
        <w:r w:rsidRPr="00F02C29">
          <w:rPr>
            <w:rFonts w:asciiTheme="minorHAnsi" w:hAnsiTheme="minorHAnsi" w:cstheme="minorHAnsi"/>
            <w:sz w:val="22"/>
            <w:szCs w:val="22"/>
          </w:rPr>
          <w:t xml:space="preserve">rust must maintain all requisite documents and records in accordance with </w:t>
        </w:r>
      </w:ins>
      <w:ins w:id="140" w:author="Oden, Wil" w:date="2025-04-24T09:51:00Z" w16du:dateUtc="2025-04-24T14:51:00Z">
        <w:r w:rsidRPr="00F02C29">
          <w:rPr>
            <w:rFonts w:asciiTheme="minorHAnsi" w:hAnsiTheme="minorHAnsi" w:cstheme="minorHAnsi"/>
            <w:sz w:val="22"/>
            <w:szCs w:val="22"/>
          </w:rPr>
          <w:t xml:space="preserve">the </w:t>
        </w:r>
      </w:ins>
      <w:ins w:id="141" w:author="Oden, Wil" w:date="2025-04-24T09:49:00Z" w16du:dateUtc="2025-04-24T14:49:00Z">
        <w:r w:rsidRPr="00F02C29">
          <w:rPr>
            <w:rFonts w:asciiTheme="minorHAnsi" w:hAnsiTheme="minorHAnsi" w:cstheme="minorHAnsi"/>
            <w:sz w:val="22"/>
            <w:szCs w:val="22"/>
          </w:rPr>
          <w:t xml:space="preserve">applicable </w:t>
        </w:r>
      </w:ins>
      <w:ins w:id="142" w:author="Oden, Wil" w:date="2025-04-24T09:51:00Z" w16du:dateUtc="2025-04-24T14:51:00Z">
        <w:r w:rsidRPr="00F02C29">
          <w:rPr>
            <w:rFonts w:asciiTheme="minorHAnsi" w:hAnsiTheme="minorHAnsi" w:cstheme="minorHAnsi"/>
            <w:sz w:val="22"/>
            <w:szCs w:val="22"/>
          </w:rPr>
          <w:t>state statutes</w:t>
        </w:r>
      </w:ins>
      <w:r w:rsidRPr="00F02C29">
        <w:rPr>
          <w:rFonts w:asciiTheme="minorHAnsi" w:hAnsiTheme="minorHAnsi" w:cstheme="minorHAnsi"/>
          <w:sz w:val="22"/>
          <w:szCs w:val="22"/>
        </w:rPr>
        <w:t xml:space="preserve">. </w:t>
      </w:r>
      <w:ins w:id="143" w:author="Oden, Wil" w:date="2025-04-24T09:49:00Z" w16du:dateUtc="2025-04-24T14:49:00Z">
        <w:r w:rsidRPr="00F02C29">
          <w:rPr>
            <w:rFonts w:asciiTheme="minorHAnsi" w:hAnsiTheme="minorHAnsi" w:cstheme="minorHAnsi"/>
            <w:sz w:val="22"/>
            <w:szCs w:val="22"/>
          </w:rPr>
          <w:t>The trust must also maintain a detail of residential mortgage loan</w:t>
        </w:r>
      </w:ins>
      <w:ins w:id="144" w:author="Oden, Wil" w:date="2025-04-24T09:50:00Z" w16du:dateUtc="2025-04-24T14:50:00Z">
        <w:r w:rsidRPr="00F02C29">
          <w:rPr>
            <w:rFonts w:asciiTheme="minorHAnsi" w:hAnsiTheme="minorHAnsi" w:cstheme="minorHAnsi"/>
            <w:sz w:val="22"/>
            <w:szCs w:val="22"/>
          </w:rPr>
          <w:t xml:space="preserve"> agreements held </w:t>
        </w:r>
      </w:ins>
      <w:ins w:id="145" w:author="Oden, Wil" w:date="2025-04-24T09:49:00Z" w16du:dateUtc="2025-04-24T14:49:00Z">
        <w:r w:rsidRPr="00F02C29">
          <w:rPr>
            <w:rFonts w:asciiTheme="minorHAnsi" w:hAnsiTheme="minorHAnsi" w:cstheme="minorHAnsi"/>
            <w:sz w:val="22"/>
            <w:szCs w:val="22"/>
          </w:rPr>
          <w:t>in the trust</w:t>
        </w:r>
      </w:ins>
      <w:ins w:id="146" w:author="Oden, Wil" w:date="2025-04-24T09:50:00Z" w16du:dateUtc="2025-04-24T14:50:00Z">
        <w:r w:rsidRPr="00F02C29">
          <w:rPr>
            <w:rFonts w:asciiTheme="minorHAnsi" w:hAnsiTheme="minorHAnsi" w:cstheme="minorHAnsi"/>
            <w:sz w:val="22"/>
            <w:szCs w:val="22"/>
          </w:rPr>
          <w:t xml:space="preserve"> to</w:t>
        </w:r>
      </w:ins>
      <w:ins w:id="147" w:author="Oden, Wil" w:date="2025-04-24T09:49:00Z" w16du:dateUtc="2025-04-24T14:49:00Z">
        <w:r w:rsidRPr="00F02C29">
          <w:rPr>
            <w:rFonts w:asciiTheme="minorHAnsi" w:hAnsiTheme="minorHAnsi" w:cstheme="minorHAnsi"/>
            <w:sz w:val="22"/>
            <w:szCs w:val="22"/>
          </w:rPr>
          <w:t xml:space="preserve"> be</w:t>
        </w:r>
      </w:ins>
      <w:ins w:id="148" w:author="Oden, Wil" w:date="2025-04-24T09:50:00Z" w16du:dateUtc="2025-04-24T14:50:00Z">
        <w:r w:rsidRPr="00F02C29">
          <w:rPr>
            <w:rFonts w:asciiTheme="minorHAnsi" w:hAnsiTheme="minorHAnsi" w:cstheme="minorHAnsi"/>
            <w:sz w:val="22"/>
            <w:szCs w:val="22"/>
          </w:rPr>
          <w:t xml:space="preserve"> made</w:t>
        </w:r>
      </w:ins>
      <w:ins w:id="149" w:author="Oden, Wil" w:date="2025-04-24T09:49:00Z" w16du:dateUtc="2025-04-24T14:49:00Z">
        <w:r w:rsidRPr="00F02C29">
          <w:rPr>
            <w:rFonts w:asciiTheme="minorHAnsi" w:hAnsiTheme="minorHAnsi" w:cstheme="minorHAnsi"/>
            <w:sz w:val="22"/>
            <w:szCs w:val="22"/>
          </w:rPr>
          <w:t xml:space="preserve"> available to the state insurance regulator and auditors upon request</w:t>
        </w:r>
      </w:ins>
      <w:ins w:id="150" w:author="Oden, Wil" w:date="2025-04-24T10:32:00Z" w16du:dateUtc="2025-04-24T15:32:00Z">
        <w:r w:rsidRPr="00F02C29">
          <w:rPr>
            <w:rFonts w:asciiTheme="minorHAnsi" w:hAnsiTheme="minorHAnsi" w:cstheme="minorHAnsi"/>
            <w:sz w:val="22"/>
            <w:szCs w:val="22"/>
          </w:rPr>
          <w:t xml:space="preserve">; this detail must contain, at a minimum, the same information </w:t>
        </w:r>
      </w:ins>
      <w:ins w:id="151" w:author="Oden, Wil" w:date="2025-04-24T12:24:00Z" w16du:dateUtc="2025-04-24T17:24:00Z">
        <w:r w:rsidRPr="00F02C29">
          <w:rPr>
            <w:rFonts w:asciiTheme="minorHAnsi" w:hAnsiTheme="minorHAnsi" w:cstheme="minorHAnsi"/>
            <w:sz w:val="22"/>
            <w:szCs w:val="22"/>
          </w:rPr>
          <w:t xml:space="preserve">as would be required </w:t>
        </w:r>
      </w:ins>
      <w:ins w:id="152" w:author="Oden, Wil" w:date="2025-04-24T12:23:00Z" w16du:dateUtc="2025-04-24T17:23:00Z">
        <w:r w:rsidRPr="00F02C29">
          <w:rPr>
            <w:rFonts w:asciiTheme="minorHAnsi" w:hAnsiTheme="minorHAnsi" w:cstheme="minorHAnsi"/>
            <w:sz w:val="22"/>
            <w:szCs w:val="22"/>
          </w:rPr>
          <w:t>were</w:t>
        </w:r>
      </w:ins>
      <w:ins w:id="153" w:author="Oden, Wil" w:date="2025-04-24T10:33:00Z" w16du:dateUtc="2025-04-24T15:33:00Z">
        <w:r w:rsidRPr="00F02C29">
          <w:rPr>
            <w:rFonts w:asciiTheme="minorHAnsi" w:hAnsiTheme="minorHAnsi" w:cstheme="minorHAnsi"/>
            <w:sz w:val="22"/>
            <w:szCs w:val="22"/>
          </w:rPr>
          <w:t xml:space="preserve"> </w:t>
        </w:r>
      </w:ins>
      <w:ins w:id="154" w:author="Oden, Wil" w:date="2025-04-24T12:23:00Z" w16du:dateUtc="2025-04-24T17:23:00Z">
        <w:r w:rsidRPr="00F02C29">
          <w:rPr>
            <w:rFonts w:asciiTheme="minorHAnsi" w:hAnsiTheme="minorHAnsi" w:cstheme="minorHAnsi"/>
            <w:sz w:val="22"/>
            <w:szCs w:val="22"/>
          </w:rPr>
          <w:t>the mortgage loans</w:t>
        </w:r>
      </w:ins>
      <w:ins w:id="155" w:author="Oden, Wil" w:date="2025-04-24T10:34:00Z" w16du:dateUtc="2025-04-24T15:34:00Z">
        <w:r w:rsidRPr="00F02C29">
          <w:rPr>
            <w:rFonts w:asciiTheme="minorHAnsi" w:hAnsiTheme="minorHAnsi" w:cstheme="minorHAnsi"/>
            <w:sz w:val="22"/>
            <w:szCs w:val="22"/>
          </w:rPr>
          <w:t xml:space="preserve"> to be individually reported</w:t>
        </w:r>
      </w:ins>
      <w:ins w:id="156" w:author="Oden, Wil" w:date="2025-04-24T10:32:00Z" w16du:dateUtc="2025-04-24T15:32:00Z">
        <w:r w:rsidRPr="00F02C29">
          <w:rPr>
            <w:rFonts w:asciiTheme="minorHAnsi" w:hAnsiTheme="minorHAnsi" w:cstheme="minorHAnsi"/>
            <w:sz w:val="22"/>
            <w:szCs w:val="22"/>
          </w:rPr>
          <w:t xml:space="preserve"> on Schedule B, Part 1</w:t>
        </w:r>
      </w:ins>
      <w:ins w:id="157" w:author="Oden, Wil" w:date="2025-04-24T10:34:00Z" w16du:dateUtc="2025-04-24T15:34:00Z">
        <w:r w:rsidRPr="00F02C29">
          <w:rPr>
            <w:rFonts w:asciiTheme="minorHAnsi" w:hAnsiTheme="minorHAnsi" w:cstheme="minorHAnsi"/>
            <w:sz w:val="22"/>
            <w:szCs w:val="22"/>
          </w:rPr>
          <w:t>.</w:t>
        </w:r>
      </w:ins>
    </w:p>
    <w:p w14:paraId="0CECBED0" w14:textId="77777777" w:rsidR="000F3079" w:rsidRPr="00F02C29" w:rsidRDefault="000F3079" w:rsidP="00F6795E">
      <w:pPr>
        <w:numPr>
          <w:ilvl w:val="2"/>
          <w:numId w:val="12"/>
        </w:numPr>
        <w:spacing w:after="220"/>
        <w:ind w:hanging="720"/>
        <w:jc w:val="both"/>
        <w:rPr>
          <w:ins w:id="158" w:author="Oden, Wil" w:date="2025-04-10T10:04:00Z" w16du:dateUtc="2025-04-10T15:04:00Z"/>
          <w:rFonts w:asciiTheme="minorHAnsi" w:hAnsiTheme="minorHAnsi" w:cstheme="minorHAnsi"/>
          <w:sz w:val="22"/>
          <w:szCs w:val="22"/>
        </w:rPr>
      </w:pPr>
      <w:ins w:id="159" w:author="Oden, Wil" w:date="2025-04-10T14:31:00Z" w16du:dateUtc="2025-04-10T19:31:00Z">
        <w:r w:rsidRPr="00F02C29">
          <w:rPr>
            <w:rFonts w:asciiTheme="minorHAnsi" w:hAnsiTheme="minorHAnsi" w:cstheme="minorHAnsi"/>
            <w:sz w:val="22"/>
            <w:szCs w:val="22"/>
          </w:rPr>
          <w:t>The statutory trust has no transactions of its own other than transactions associated with an ownership structure utilized only for the ownership and management of the residential mortgages exclusively for the reporting entity (e.g.</w:t>
        </w:r>
      </w:ins>
      <w:ins w:id="160" w:author="Oden, Wil" w:date="2025-05-08T09:49:00Z" w16du:dateUtc="2025-05-08T14:49:00Z">
        <w:r w:rsidRPr="00F02C29">
          <w:rPr>
            <w:rFonts w:asciiTheme="minorHAnsi" w:hAnsiTheme="minorHAnsi" w:cstheme="minorHAnsi"/>
            <w:sz w:val="22"/>
            <w:szCs w:val="22"/>
          </w:rPr>
          <w:t>,</w:t>
        </w:r>
      </w:ins>
      <w:ins w:id="161" w:author="Oden, Wil" w:date="2025-04-10T14:31:00Z" w16du:dateUtc="2025-04-10T19:31:00Z">
        <w:r w:rsidRPr="00F02C29">
          <w:rPr>
            <w:rFonts w:asciiTheme="minorHAnsi" w:hAnsiTheme="minorHAnsi" w:cstheme="minorHAnsi"/>
            <w:sz w:val="22"/>
            <w:szCs w:val="22"/>
          </w:rPr>
          <w:t xml:space="preserve"> </w:t>
        </w:r>
      </w:ins>
      <w:ins w:id="162" w:author="Oden, Wil" w:date="2025-04-10T14:34:00Z" w16du:dateUtc="2025-04-10T19:34:00Z">
        <w:r w:rsidRPr="00F02C29">
          <w:rPr>
            <w:rFonts w:asciiTheme="minorHAnsi" w:hAnsiTheme="minorHAnsi" w:cstheme="minorHAnsi"/>
            <w:sz w:val="22"/>
            <w:szCs w:val="22"/>
          </w:rPr>
          <w:t xml:space="preserve">service fees, </w:t>
        </w:r>
      </w:ins>
      <w:ins w:id="163" w:author="Oden, Wil" w:date="2025-04-10T14:31:00Z" w16du:dateUtc="2025-04-10T19:31:00Z">
        <w:r w:rsidRPr="00F02C29">
          <w:rPr>
            <w:rFonts w:asciiTheme="minorHAnsi" w:hAnsiTheme="minorHAnsi" w:cstheme="minorHAnsi"/>
            <w:sz w:val="22"/>
            <w:szCs w:val="22"/>
          </w:rPr>
          <w:t>real estate taxes</w:t>
        </w:r>
      </w:ins>
      <w:ins w:id="164" w:author="Oden, Wil" w:date="2025-04-10T14:34:00Z" w16du:dateUtc="2025-04-10T19:34:00Z">
        <w:r w:rsidRPr="00F02C29">
          <w:rPr>
            <w:rFonts w:asciiTheme="minorHAnsi" w:hAnsiTheme="minorHAnsi" w:cstheme="minorHAnsi"/>
            <w:sz w:val="22"/>
            <w:szCs w:val="22"/>
          </w:rPr>
          <w:t>, etc.</w:t>
        </w:r>
      </w:ins>
      <w:ins w:id="165" w:author="Oden, Wil" w:date="2025-04-10T14:31:00Z" w16du:dateUtc="2025-04-10T19:31:00Z">
        <w:r w:rsidRPr="00F02C29">
          <w:rPr>
            <w:rFonts w:asciiTheme="minorHAnsi" w:hAnsiTheme="minorHAnsi" w:cstheme="minorHAnsi"/>
            <w:sz w:val="22"/>
            <w:szCs w:val="22"/>
          </w:rPr>
          <w:t>).</w:t>
        </w:r>
      </w:ins>
      <w:ins w:id="166" w:author="Oden, Wil" w:date="2025-05-08T09:47:00Z" w16du:dateUtc="2025-05-08T14:47:00Z">
        <w:r w:rsidRPr="00F02C29">
          <w:rPr>
            <w:rFonts w:asciiTheme="minorHAnsi" w:hAnsiTheme="minorHAnsi" w:cstheme="minorHAnsi"/>
            <w:sz w:val="22"/>
            <w:szCs w:val="22"/>
          </w:rPr>
          <w:t xml:space="preserve"> </w:t>
        </w:r>
      </w:ins>
      <w:ins w:id="167" w:author="Oden, Wil" w:date="2025-05-08T09:53:00Z" w16du:dateUtc="2025-05-08T14:53:00Z">
        <w:r w:rsidRPr="00F02C29">
          <w:rPr>
            <w:rFonts w:asciiTheme="minorHAnsi" w:hAnsiTheme="minorHAnsi" w:cstheme="minorHAnsi"/>
            <w:sz w:val="22"/>
            <w:szCs w:val="22"/>
          </w:rPr>
          <w:t>T</w:t>
        </w:r>
      </w:ins>
      <w:ins w:id="168" w:author="Oden, Wil" w:date="2025-05-08T09:47:00Z" w16du:dateUtc="2025-05-08T14:47:00Z">
        <w:r w:rsidRPr="00F02C29">
          <w:rPr>
            <w:rFonts w:asciiTheme="minorHAnsi" w:hAnsiTheme="minorHAnsi" w:cstheme="minorHAnsi"/>
            <w:sz w:val="22"/>
            <w:szCs w:val="22"/>
          </w:rPr>
          <w:t>ransactions of the</w:t>
        </w:r>
      </w:ins>
      <w:ins w:id="169" w:author="Oden, Wil" w:date="2025-05-08T09:53:00Z" w16du:dateUtc="2025-05-08T14:53:00Z">
        <w:r w:rsidRPr="00F02C29">
          <w:rPr>
            <w:rFonts w:asciiTheme="minorHAnsi" w:hAnsiTheme="minorHAnsi" w:cstheme="minorHAnsi"/>
            <w:sz w:val="22"/>
            <w:szCs w:val="22"/>
          </w:rPr>
          <w:t xml:space="preserve"> qualifying</w:t>
        </w:r>
      </w:ins>
      <w:ins w:id="170" w:author="Oden, Wil" w:date="2025-05-08T09:47:00Z" w16du:dateUtc="2025-05-08T14:47:00Z">
        <w:r w:rsidRPr="00F02C29">
          <w:rPr>
            <w:rFonts w:asciiTheme="minorHAnsi" w:hAnsiTheme="minorHAnsi" w:cstheme="minorHAnsi"/>
            <w:sz w:val="22"/>
            <w:szCs w:val="22"/>
          </w:rPr>
          <w:t xml:space="preserve"> statutory trust shall be reported as transactions of the reporting entity pursuant to the guidance in this statement.</w:t>
        </w:r>
      </w:ins>
    </w:p>
    <w:p w14:paraId="7160F898" w14:textId="77777777" w:rsidR="000F3079" w:rsidRPr="00F02C29" w:rsidRDefault="000F3079" w:rsidP="00F6795E">
      <w:pPr>
        <w:numPr>
          <w:ilvl w:val="2"/>
          <w:numId w:val="12"/>
        </w:numPr>
        <w:spacing w:after="220"/>
        <w:ind w:hanging="720"/>
        <w:jc w:val="both"/>
        <w:rPr>
          <w:rFonts w:asciiTheme="minorHAnsi" w:hAnsiTheme="minorHAnsi" w:cstheme="minorHAnsi"/>
          <w:sz w:val="22"/>
          <w:szCs w:val="22"/>
        </w:rPr>
      </w:pPr>
      <w:ins w:id="171" w:author="Oden, Wil" w:date="2025-04-10T10:04:00Z" w16du:dateUtc="2025-04-10T15:04:00Z">
        <w:r w:rsidRPr="00F02C29">
          <w:rPr>
            <w:rFonts w:asciiTheme="minorHAnsi" w:hAnsiTheme="minorHAnsi" w:cstheme="minorHAnsi"/>
            <w:sz w:val="22"/>
            <w:szCs w:val="22"/>
          </w:rPr>
          <w:t>All cash flows from</w:t>
        </w:r>
      </w:ins>
      <w:ins w:id="172" w:author="Oden, Wil" w:date="2025-04-10T10:06:00Z" w16du:dateUtc="2025-04-10T15:06:00Z">
        <w:r w:rsidRPr="00F02C29">
          <w:rPr>
            <w:rFonts w:asciiTheme="minorHAnsi" w:hAnsiTheme="minorHAnsi" w:cstheme="minorHAnsi"/>
            <w:sz w:val="22"/>
            <w:szCs w:val="22"/>
          </w:rPr>
          <w:t xml:space="preserve"> the</w:t>
        </w:r>
      </w:ins>
      <w:ins w:id="173" w:author="Oden, Wil" w:date="2025-04-10T10:04:00Z" w16du:dateUtc="2025-04-10T15:04:00Z">
        <w:r w:rsidRPr="00F02C29">
          <w:rPr>
            <w:rFonts w:asciiTheme="minorHAnsi" w:hAnsiTheme="minorHAnsi" w:cstheme="minorHAnsi"/>
            <w:sz w:val="22"/>
            <w:szCs w:val="22"/>
          </w:rPr>
          <w:t xml:space="preserve"> single </w:t>
        </w:r>
      </w:ins>
      <w:ins w:id="174" w:author="Oden, Wil" w:date="2025-04-10T10:23:00Z" w16du:dateUtc="2025-04-10T15:23:00Z">
        <w:r w:rsidRPr="00F02C29">
          <w:rPr>
            <w:rFonts w:asciiTheme="minorHAnsi" w:hAnsiTheme="minorHAnsi" w:cstheme="minorHAnsi"/>
            <w:sz w:val="22"/>
            <w:szCs w:val="22"/>
          </w:rPr>
          <w:t xml:space="preserve">residential </w:t>
        </w:r>
      </w:ins>
      <w:ins w:id="175" w:author="Oden, Wil" w:date="2025-04-10T10:04:00Z" w16du:dateUtc="2025-04-10T15:04:00Z">
        <w:r w:rsidRPr="00F02C29">
          <w:rPr>
            <w:rFonts w:asciiTheme="minorHAnsi" w:hAnsiTheme="minorHAnsi" w:cstheme="minorHAnsi"/>
            <w:sz w:val="22"/>
            <w:szCs w:val="22"/>
          </w:rPr>
          <w:t>mortgage loan agreements must flow through directly to the reporting entity</w:t>
        </w:r>
      </w:ins>
      <w:ins w:id="176" w:author="Oden, Wil" w:date="2025-04-10T10:05:00Z" w16du:dateUtc="2025-04-10T15:05:00Z">
        <w:r w:rsidRPr="00F02C29">
          <w:rPr>
            <w:rFonts w:asciiTheme="minorHAnsi" w:hAnsiTheme="minorHAnsi" w:cstheme="minorHAnsi"/>
            <w:sz w:val="22"/>
            <w:szCs w:val="22"/>
          </w:rPr>
          <w:t xml:space="preserve">, </w:t>
        </w:r>
        <w:proofErr w:type="gramStart"/>
        <w:r w:rsidRPr="00F02C29">
          <w:rPr>
            <w:rFonts w:asciiTheme="minorHAnsi" w:hAnsiTheme="minorHAnsi" w:cstheme="minorHAnsi"/>
            <w:sz w:val="22"/>
            <w:szCs w:val="22"/>
          </w:rPr>
          <w:t>with the exception of</w:t>
        </w:r>
        <w:proofErr w:type="gramEnd"/>
        <w:r w:rsidRPr="00F02C29">
          <w:rPr>
            <w:rFonts w:asciiTheme="minorHAnsi" w:hAnsiTheme="minorHAnsi" w:cstheme="minorHAnsi"/>
            <w:sz w:val="22"/>
            <w:szCs w:val="22"/>
          </w:rPr>
          <w:t xml:space="preserve"> customary and reasonable fees to the </w:t>
        </w:r>
      </w:ins>
      <w:ins w:id="177" w:author="Oden, Wil" w:date="2025-04-10T10:06:00Z" w16du:dateUtc="2025-04-10T15:06:00Z">
        <w:r w:rsidRPr="00F02C29">
          <w:rPr>
            <w:rFonts w:asciiTheme="minorHAnsi" w:hAnsiTheme="minorHAnsi" w:cstheme="minorHAnsi"/>
            <w:sz w:val="22"/>
            <w:szCs w:val="22"/>
          </w:rPr>
          <w:t>statutory trust manager/servicer.</w:t>
        </w:r>
      </w:ins>
    </w:p>
    <w:p w14:paraId="302DC08D" w14:textId="77777777" w:rsidR="000F3079" w:rsidRPr="00F02C29" w:rsidRDefault="000F3079" w:rsidP="00F6795E">
      <w:pPr>
        <w:pStyle w:val="ListParagraph"/>
        <w:numPr>
          <w:ilvl w:val="0"/>
          <w:numId w:val="11"/>
        </w:numPr>
        <w:tabs>
          <w:tab w:val="num" w:pos="0"/>
        </w:tabs>
        <w:spacing w:after="220"/>
        <w:ind w:hanging="720"/>
        <w:jc w:val="both"/>
        <w:rPr>
          <w:rFonts w:asciiTheme="minorHAnsi" w:hAnsiTheme="minorHAnsi" w:cstheme="minorHAnsi"/>
          <w:sz w:val="22"/>
          <w:szCs w:val="22"/>
        </w:rPr>
      </w:pPr>
      <w:r w:rsidRPr="00F02C29">
        <w:rPr>
          <w:rFonts w:asciiTheme="minorHAnsi" w:hAnsiTheme="minorHAnsi" w:cstheme="minorHAnsi"/>
          <w:sz w:val="22"/>
          <w:szCs w:val="22"/>
        </w:rPr>
        <w:t xml:space="preserve">Mortgage loans meet the definition of assets as specified in </w:t>
      </w:r>
      <w:r w:rsidRPr="00F02C29">
        <w:rPr>
          <w:rFonts w:asciiTheme="minorHAnsi" w:hAnsiTheme="minorHAnsi" w:cstheme="minorHAnsi"/>
          <w:i/>
          <w:sz w:val="22"/>
          <w:szCs w:val="22"/>
        </w:rPr>
        <w:t>SSAP No. 4—Assets and Nonadmitted Assets</w:t>
      </w:r>
      <w:r w:rsidRPr="00F02C29">
        <w:rPr>
          <w:rFonts w:asciiTheme="minorHAnsi" w:hAnsiTheme="minorHAnsi" w:cstheme="minorHAnsi"/>
          <w:sz w:val="22"/>
          <w:szCs w:val="22"/>
        </w:rPr>
        <w:t xml:space="preserve"> and are admitted assets to the extent they conform to the requirements of this statement.</w:t>
      </w:r>
    </w:p>
    <w:p w14:paraId="6640B943" w14:textId="77777777" w:rsidR="000F3079" w:rsidRPr="00F02C29" w:rsidRDefault="000F3079" w:rsidP="000F3079">
      <w:pPr>
        <w:spacing w:after="220"/>
        <w:jc w:val="both"/>
        <w:rPr>
          <w:ins w:id="178" w:author="Oden, Wil" w:date="2025-04-08T13:08:00Z" w16du:dateUtc="2025-04-08T18:08:00Z"/>
          <w:rFonts w:asciiTheme="minorHAnsi" w:hAnsiTheme="minorHAnsi" w:cstheme="minorHAnsi"/>
          <w:b/>
          <w:bCs/>
          <w:sz w:val="22"/>
          <w:szCs w:val="22"/>
        </w:rPr>
      </w:pPr>
      <w:ins w:id="179" w:author="Oden, Wil" w:date="2025-04-08T13:09:00Z" w16du:dateUtc="2025-04-08T18:09:00Z">
        <w:r w:rsidRPr="00F02C29">
          <w:rPr>
            <w:rFonts w:asciiTheme="minorHAnsi" w:hAnsiTheme="minorHAnsi" w:cstheme="minorHAnsi"/>
            <w:b/>
            <w:bCs/>
            <w:sz w:val="22"/>
            <w:szCs w:val="22"/>
          </w:rPr>
          <w:t>Disclosures</w:t>
        </w:r>
      </w:ins>
    </w:p>
    <w:p w14:paraId="5C102996" w14:textId="77777777" w:rsidR="000F3079" w:rsidRPr="00F02C29" w:rsidRDefault="000F3079" w:rsidP="00F6795E">
      <w:pPr>
        <w:pStyle w:val="ListParagraph"/>
        <w:numPr>
          <w:ilvl w:val="0"/>
          <w:numId w:val="16"/>
        </w:numPr>
        <w:spacing w:after="220"/>
        <w:ind w:hanging="720"/>
        <w:jc w:val="both"/>
        <w:rPr>
          <w:ins w:id="180" w:author="Oden, Wil" w:date="2025-04-08T13:09:00Z" w16du:dateUtc="2025-04-08T18:09:00Z"/>
          <w:rFonts w:asciiTheme="minorHAnsi" w:hAnsiTheme="minorHAnsi" w:cstheme="minorHAnsi"/>
          <w:sz w:val="22"/>
          <w:szCs w:val="22"/>
        </w:rPr>
      </w:pPr>
      <w:ins w:id="181" w:author="Oden, Wil" w:date="2025-04-08T13:09:00Z" w16du:dateUtc="2025-04-08T18:09:00Z">
        <w:r w:rsidRPr="00F02C29">
          <w:rPr>
            <w:rFonts w:asciiTheme="minorHAnsi" w:hAnsiTheme="minorHAnsi" w:cstheme="minorHAnsi"/>
            <w:sz w:val="22"/>
            <w:szCs w:val="22"/>
          </w:rPr>
          <w:t>The following disclosures shall be made for mortgage loans acquired through a qualifying investment in a statutory trust:</w:t>
        </w:r>
      </w:ins>
    </w:p>
    <w:p w14:paraId="73184F0F" w14:textId="77777777" w:rsidR="000F3079" w:rsidRPr="00F02C29" w:rsidRDefault="000F3079" w:rsidP="00F6795E">
      <w:pPr>
        <w:numPr>
          <w:ilvl w:val="0"/>
          <w:numId w:val="13"/>
        </w:numPr>
        <w:spacing w:after="220"/>
        <w:ind w:left="1440" w:hanging="720"/>
        <w:jc w:val="both"/>
        <w:rPr>
          <w:ins w:id="182" w:author="Oden, Wil" w:date="2025-04-24T10:40:00Z" w16du:dateUtc="2025-04-24T15:40:00Z"/>
          <w:rFonts w:asciiTheme="minorHAnsi" w:hAnsiTheme="minorHAnsi" w:cstheme="minorHAnsi"/>
          <w:sz w:val="22"/>
          <w:szCs w:val="22"/>
        </w:rPr>
      </w:pPr>
      <w:ins w:id="183" w:author="Oden, Wil" w:date="2025-04-08T13:12:00Z" w16du:dateUtc="2025-04-08T18:12:00Z">
        <w:r w:rsidRPr="00F02C29">
          <w:rPr>
            <w:rFonts w:asciiTheme="minorHAnsi" w:hAnsiTheme="minorHAnsi" w:cstheme="minorHAnsi"/>
            <w:sz w:val="22"/>
            <w:szCs w:val="22"/>
          </w:rPr>
          <w:t xml:space="preserve">A description of </w:t>
        </w:r>
      </w:ins>
      <w:ins w:id="184" w:author="Oden, Wil" w:date="2025-04-08T13:13:00Z" w16du:dateUtc="2025-04-08T18:13:00Z">
        <w:r w:rsidRPr="00F02C29">
          <w:rPr>
            <w:rFonts w:asciiTheme="minorHAnsi" w:hAnsiTheme="minorHAnsi" w:cstheme="minorHAnsi"/>
            <w:sz w:val="22"/>
            <w:szCs w:val="22"/>
          </w:rPr>
          <w:t>the statutory trust</w:t>
        </w:r>
      </w:ins>
      <w:ins w:id="185" w:author="Oden, Wil" w:date="2025-04-08T13:33:00Z" w16du:dateUtc="2025-04-08T18:33:00Z">
        <w:r w:rsidRPr="00F02C29">
          <w:rPr>
            <w:rFonts w:asciiTheme="minorHAnsi" w:hAnsiTheme="minorHAnsi" w:cstheme="minorHAnsi"/>
            <w:sz w:val="22"/>
            <w:szCs w:val="22"/>
          </w:rPr>
          <w:t>(</w:t>
        </w:r>
      </w:ins>
      <w:ins w:id="186" w:author="Oden, Wil" w:date="2025-04-08T13:15:00Z" w16du:dateUtc="2025-04-08T18:15:00Z">
        <w:r w:rsidRPr="00F02C29">
          <w:rPr>
            <w:rFonts w:asciiTheme="minorHAnsi" w:hAnsiTheme="minorHAnsi" w:cstheme="minorHAnsi"/>
            <w:sz w:val="22"/>
            <w:szCs w:val="22"/>
          </w:rPr>
          <w:t>s</w:t>
        </w:r>
      </w:ins>
      <w:ins w:id="187" w:author="Oden, Wil" w:date="2025-04-08T13:33:00Z" w16du:dateUtc="2025-04-08T18:33:00Z">
        <w:r w:rsidRPr="00F02C29">
          <w:rPr>
            <w:rFonts w:asciiTheme="minorHAnsi" w:hAnsiTheme="minorHAnsi" w:cstheme="minorHAnsi"/>
            <w:sz w:val="22"/>
            <w:szCs w:val="22"/>
          </w:rPr>
          <w:t>)</w:t>
        </w:r>
      </w:ins>
      <w:ins w:id="188" w:author="Oden, Wil" w:date="2025-04-22T10:48:00Z" w16du:dateUtc="2025-04-22T15:48:00Z">
        <w:r w:rsidRPr="00F02C29">
          <w:rPr>
            <w:rFonts w:asciiTheme="minorHAnsi" w:hAnsiTheme="minorHAnsi" w:cstheme="minorHAnsi"/>
            <w:sz w:val="22"/>
            <w:szCs w:val="22"/>
          </w:rPr>
          <w:t>.</w:t>
        </w:r>
      </w:ins>
      <w:ins w:id="189" w:author="Oden, Wil" w:date="2025-04-24T10:39:00Z" w16du:dateUtc="2025-04-24T15:39:00Z">
        <w:r w:rsidRPr="00F02C29">
          <w:rPr>
            <w:rFonts w:asciiTheme="minorHAnsi" w:hAnsiTheme="minorHAnsi" w:cstheme="minorHAnsi"/>
            <w:sz w:val="22"/>
            <w:szCs w:val="22"/>
          </w:rPr>
          <w:t xml:space="preserve"> Mortgage loans held in statutory trusts must be </w:t>
        </w:r>
      </w:ins>
      <w:ins w:id="190" w:author="Oden, Wil" w:date="2025-05-01T09:14:00Z" w16du:dateUtc="2025-05-01T14:14:00Z">
        <w:r w:rsidRPr="00F02C29">
          <w:rPr>
            <w:rFonts w:asciiTheme="minorHAnsi" w:hAnsiTheme="minorHAnsi" w:cstheme="minorHAnsi"/>
            <w:sz w:val="22"/>
            <w:szCs w:val="22"/>
          </w:rPr>
          <w:t xml:space="preserve">separately </w:t>
        </w:r>
      </w:ins>
      <w:ins w:id="191" w:author="Oden, Wil" w:date="2025-04-24T10:39:00Z" w16du:dateUtc="2025-04-24T15:39:00Z">
        <w:r w:rsidRPr="00F02C29">
          <w:rPr>
            <w:rFonts w:asciiTheme="minorHAnsi" w:hAnsiTheme="minorHAnsi" w:cstheme="minorHAnsi"/>
            <w:sz w:val="22"/>
            <w:szCs w:val="22"/>
          </w:rPr>
          <w:t>reported on Schedule B in accordance with the annual statement instructions.</w:t>
        </w:r>
      </w:ins>
    </w:p>
    <w:p w14:paraId="069DDE0D" w14:textId="77777777" w:rsidR="000F3079" w:rsidRPr="00F02C29" w:rsidRDefault="000F3079" w:rsidP="00F6795E">
      <w:pPr>
        <w:numPr>
          <w:ilvl w:val="0"/>
          <w:numId w:val="15"/>
        </w:numPr>
        <w:spacing w:after="220"/>
        <w:ind w:hanging="720"/>
        <w:jc w:val="both"/>
        <w:rPr>
          <w:ins w:id="192" w:author="Oden, Wil" w:date="2025-05-01T09:33:00Z" w16du:dateUtc="2025-05-01T14:33:00Z"/>
          <w:rFonts w:asciiTheme="minorHAnsi" w:hAnsiTheme="minorHAnsi" w:cstheme="minorHAnsi"/>
          <w:sz w:val="22"/>
          <w:szCs w:val="22"/>
        </w:rPr>
      </w:pPr>
      <w:ins w:id="193" w:author="Oden, Wil" w:date="2025-04-24T12:25:00Z" w16du:dateUtc="2025-04-24T17:25:00Z">
        <w:r w:rsidRPr="00F02C29">
          <w:rPr>
            <w:rFonts w:asciiTheme="minorHAnsi" w:hAnsiTheme="minorHAnsi" w:cstheme="minorHAnsi"/>
            <w:sz w:val="22"/>
            <w:szCs w:val="22"/>
          </w:rPr>
          <w:t>If the statutory trust</w:t>
        </w:r>
      </w:ins>
      <w:ins w:id="194" w:author="Oden, Wil" w:date="2025-04-24T12:32:00Z" w16du:dateUtc="2025-04-24T17:32:00Z">
        <w:r w:rsidRPr="00F02C29">
          <w:rPr>
            <w:rFonts w:asciiTheme="minorHAnsi" w:hAnsiTheme="minorHAnsi" w:cstheme="minorHAnsi"/>
            <w:sz w:val="22"/>
            <w:szCs w:val="22"/>
          </w:rPr>
          <w:t>(s)</w:t>
        </w:r>
      </w:ins>
      <w:ins w:id="195" w:author="Oden, Wil" w:date="2025-04-24T12:25:00Z" w16du:dateUtc="2025-04-24T17:25:00Z">
        <w:r w:rsidRPr="00F02C29">
          <w:rPr>
            <w:rFonts w:asciiTheme="minorHAnsi" w:hAnsiTheme="minorHAnsi" w:cstheme="minorHAnsi"/>
            <w:sz w:val="22"/>
            <w:szCs w:val="22"/>
          </w:rPr>
          <w:t xml:space="preserve"> holds any </w:t>
        </w:r>
      </w:ins>
      <w:ins w:id="196" w:author="Oden, Wil" w:date="2025-04-24T12:27:00Z" w16du:dateUtc="2025-04-24T17:27:00Z">
        <w:r w:rsidRPr="00F02C29">
          <w:rPr>
            <w:rFonts w:asciiTheme="minorHAnsi" w:hAnsiTheme="minorHAnsi" w:cstheme="minorHAnsi"/>
            <w:sz w:val="22"/>
            <w:szCs w:val="22"/>
          </w:rPr>
          <w:t xml:space="preserve">amount of </w:t>
        </w:r>
      </w:ins>
      <w:ins w:id="197" w:author="Oden, Wil" w:date="2025-04-24T12:25:00Z" w16du:dateUtc="2025-04-24T17:25:00Z">
        <w:r w:rsidRPr="00F02C29">
          <w:rPr>
            <w:rFonts w:asciiTheme="minorHAnsi" w:hAnsiTheme="minorHAnsi" w:cstheme="minorHAnsi"/>
            <w:sz w:val="22"/>
            <w:szCs w:val="22"/>
          </w:rPr>
          <w:t xml:space="preserve">subprime mortgages, the reporting </w:t>
        </w:r>
      </w:ins>
      <w:ins w:id="198" w:author="Oden, Wil" w:date="2025-04-24T12:27:00Z" w16du:dateUtc="2025-04-24T17:27:00Z">
        <w:r w:rsidRPr="00F02C29">
          <w:rPr>
            <w:rFonts w:asciiTheme="minorHAnsi" w:hAnsiTheme="minorHAnsi" w:cstheme="minorHAnsi"/>
            <w:sz w:val="22"/>
            <w:szCs w:val="22"/>
          </w:rPr>
          <w:t xml:space="preserve">entity </w:t>
        </w:r>
      </w:ins>
      <w:ins w:id="199" w:author="Oden, Wil" w:date="2025-04-24T12:25:00Z" w16du:dateUtc="2025-04-24T17:25:00Z">
        <w:r w:rsidRPr="00F02C29">
          <w:rPr>
            <w:rFonts w:asciiTheme="minorHAnsi" w:hAnsiTheme="minorHAnsi" w:cstheme="minorHAnsi"/>
            <w:sz w:val="22"/>
            <w:szCs w:val="22"/>
          </w:rPr>
          <w:t xml:space="preserve">must </w:t>
        </w:r>
      </w:ins>
      <w:ins w:id="200" w:author="Oden, Wil" w:date="2025-04-24T12:32:00Z" w16du:dateUtc="2025-04-24T17:32:00Z">
        <w:r w:rsidRPr="00F02C29">
          <w:rPr>
            <w:rFonts w:asciiTheme="minorHAnsi" w:hAnsiTheme="minorHAnsi" w:cstheme="minorHAnsi"/>
            <w:sz w:val="22"/>
            <w:szCs w:val="22"/>
          </w:rPr>
          <w:t>disclose this fact i</w:t>
        </w:r>
      </w:ins>
      <w:ins w:id="201" w:author="Marcotte, Robin" w:date="2025-05-07T18:11:00Z" w16du:dateUtc="2025-05-07T23:11:00Z">
        <w:r w:rsidRPr="00F02C29">
          <w:rPr>
            <w:rFonts w:asciiTheme="minorHAnsi" w:hAnsiTheme="minorHAnsi" w:cstheme="minorHAnsi"/>
            <w:sz w:val="22"/>
            <w:szCs w:val="22"/>
          </w:rPr>
          <w:t>n</w:t>
        </w:r>
      </w:ins>
      <w:ins w:id="202" w:author="Oden, Wil" w:date="2025-04-24T12:32:00Z" w16du:dateUtc="2025-04-24T17:32:00Z">
        <w:r w:rsidRPr="00F02C29">
          <w:rPr>
            <w:rFonts w:asciiTheme="minorHAnsi" w:hAnsiTheme="minorHAnsi" w:cstheme="minorHAnsi"/>
            <w:sz w:val="22"/>
            <w:szCs w:val="22"/>
          </w:rPr>
          <w:t xml:space="preserve"> the</w:t>
        </w:r>
      </w:ins>
      <w:ins w:id="203" w:author="Oden, Wil" w:date="2025-04-24T12:33:00Z" w16du:dateUtc="2025-04-24T17:33:00Z">
        <w:r w:rsidRPr="00F02C29">
          <w:rPr>
            <w:rFonts w:asciiTheme="minorHAnsi" w:hAnsiTheme="minorHAnsi" w:cstheme="minorHAnsi"/>
            <w:sz w:val="22"/>
            <w:szCs w:val="22"/>
          </w:rPr>
          <w:t xml:space="preserve"> description of the statutory</w:t>
        </w:r>
      </w:ins>
      <w:ins w:id="204" w:author="Oden, Wil" w:date="2025-04-24T12:32:00Z" w16du:dateUtc="2025-04-24T17:32:00Z">
        <w:r w:rsidRPr="00F02C29">
          <w:rPr>
            <w:rFonts w:asciiTheme="minorHAnsi" w:hAnsiTheme="minorHAnsi" w:cstheme="minorHAnsi"/>
            <w:sz w:val="22"/>
            <w:szCs w:val="22"/>
          </w:rPr>
          <w:t xml:space="preserve"> </w:t>
        </w:r>
      </w:ins>
      <w:ins w:id="205" w:author="Oden, Wil" w:date="2025-04-24T12:33:00Z" w16du:dateUtc="2025-04-24T17:33:00Z">
        <w:r w:rsidRPr="00F02C29">
          <w:rPr>
            <w:rFonts w:asciiTheme="minorHAnsi" w:hAnsiTheme="minorHAnsi" w:cstheme="minorHAnsi"/>
            <w:sz w:val="22"/>
            <w:szCs w:val="22"/>
          </w:rPr>
          <w:t>trust(s) and</w:t>
        </w:r>
      </w:ins>
      <w:ins w:id="206" w:author="Oden, Wil" w:date="2025-04-24T12:32:00Z" w16du:dateUtc="2025-04-24T17:32:00Z">
        <w:r w:rsidRPr="00F02C29">
          <w:rPr>
            <w:rFonts w:asciiTheme="minorHAnsi" w:hAnsiTheme="minorHAnsi" w:cstheme="minorHAnsi"/>
            <w:sz w:val="22"/>
            <w:szCs w:val="22"/>
          </w:rPr>
          <w:t xml:space="preserve"> </w:t>
        </w:r>
      </w:ins>
      <w:ins w:id="207" w:author="Oden, Wil" w:date="2025-04-24T12:25:00Z" w16du:dateUtc="2025-04-24T17:25:00Z">
        <w:r w:rsidRPr="00F02C29">
          <w:rPr>
            <w:rFonts w:asciiTheme="minorHAnsi" w:hAnsiTheme="minorHAnsi" w:cstheme="minorHAnsi"/>
            <w:sz w:val="22"/>
            <w:szCs w:val="22"/>
          </w:rPr>
          <w:t>complete the subprime mo</w:t>
        </w:r>
      </w:ins>
      <w:ins w:id="208" w:author="Oden, Wil" w:date="2025-04-24T12:26:00Z" w16du:dateUtc="2025-04-24T17:26:00Z">
        <w:r w:rsidRPr="00F02C29">
          <w:rPr>
            <w:rFonts w:asciiTheme="minorHAnsi" w:hAnsiTheme="minorHAnsi" w:cstheme="minorHAnsi"/>
            <w:sz w:val="22"/>
            <w:szCs w:val="22"/>
          </w:rPr>
          <w:t xml:space="preserve">rtgage disclosures </w:t>
        </w:r>
      </w:ins>
      <w:ins w:id="209" w:author="Oden, Wil" w:date="2025-04-24T12:27:00Z" w16du:dateUtc="2025-04-24T17:27:00Z">
        <w:r w:rsidRPr="00F02C29">
          <w:rPr>
            <w:rFonts w:asciiTheme="minorHAnsi" w:hAnsiTheme="minorHAnsi" w:cstheme="minorHAnsi"/>
            <w:sz w:val="22"/>
            <w:szCs w:val="22"/>
          </w:rPr>
          <w:t>as detailed</w:t>
        </w:r>
      </w:ins>
      <w:ins w:id="210" w:author="Oden, Wil" w:date="2025-04-24T12:26:00Z" w16du:dateUtc="2025-04-24T17:26:00Z">
        <w:r w:rsidRPr="00F02C29">
          <w:rPr>
            <w:rFonts w:asciiTheme="minorHAnsi" w:hAnsiTheme="minorHAnsi" w:cstheme="minorHAnsi"/>
            <w:sz w:val="22"/>
            <w:szCs w:val="22"/>
          </w:rPr>
          <w:t xml:space="preserve"> </w:t>
        </w:r>
      </w:ins>
      <w:ins w:id="211" w:author="Oden, Wil" w:date="2025-04-24T12:27:00Z" w16du:dateUtc="2025-04-24T17:27:00Z">
        <w:r w:rsidRPr="00F02C29">
          <w:rPr>
            <w:rFonts w:asciiTheme="minorHAnsi" w:hAnsiTheme="minorHAnsi" w:cstheme="minorHAnsi"/>
            <w:sz w:val="22"/>
            <w:szCs w:val="22"/>
          </w:rPr>
          <w:t>in</w:t>
        </w:r>
      </w:ins>
      <w:ins w:id="212" w:author="Oden, Wil" w:date="2025-04-24T12:26:00Z" w16du:dateUtc="2025-04-24T17:26:00Z">
        <w:r w:rsidRPr="00F02C29">
          <w:rPr>
            <w:rFonts w:asciiTheme="minorHAnsi" w:hAnsiTheme="minorHAnsi" w:cstheme="minorHAnsi"/>
            <w:sz w:val="22"/>
            <w:szCs w:val="22"/>
          </w:rPr>
          <w:t xml:space="preserve"> </w:t>
        </w:r>
        <w:r w:rsidRPr="00F02C29">
          <w:rPr>
            <w:rFonts w:asciiTheme="minorHAnsi" w:hAnsiTheme="minorHAnsi" w:cstheme="minorHAnsi"/>
            <w:i/>
            <w:iCs/>
            <w:sz w:val="22"/>
            <w:szCs w:val="22"/>
          </w:rPr>
          <w:t>SSAP No. 1—Accounting Policies, Risks &amp; Uncertainties, and Other Disclosures</w:t>
        </w:r>
      </w:ins>
      <w:ins w:id="213" w:author="Oden, Wil" w:date="2025-04-24T10:40:00Z" w16du:dateUtc="2025-04-24T15:40:00Z">
        <w:r w:rsidRPr="00F02C29">
          <w:rPr>
            <w:rFonts w:asciiTheme="minorHAnsi" w:hAnsiTheme="minorHAnsi" w:cstheme="minorHAnsi"/>
            <w:sz w:val="22"/>
            <w:szCs w:val="22"/>
          </w:rPr>
          <w:t>.</w:t>
        </w:r>
      </w:ins>
    </w:p>
    <w:p w14:paraId="715C45E7" w14:textId="77777777" w:rsidR="000F3079" w:rsidRPr="00F02C29" w:rsidRDefault="000F3079" w:rsidP="00F6795E">
      <w:pPr>
        <w:numPr>
          <w:ilvl w:val="0"/>
          <w:numId w:val="15"/>
        </w:numPr>
        <w:spacing w:after="220"/>
        <w:ind w:hanging="720"/>
        <w:jc w:val="both"/>
        <w:rPr>
          <w:ins w:id="214" w:author="Oden, Wil" w:date="2025-05-01T09:38:00Z" w16du:dateUtc="2025-05-01T14:38:00Z"/>
          <w:rFonts w:asciiTheme="minorHAnsi" w:hAnsiTheme="minorHAnsi" w:cstheme="minorHAnsi"/>
          <w:sz w:val="22"/>
          <w:szCs w:val="22"/>
        </w:rPr>
      </w:pPr>
      <w:ins w:id="215" w:author="Oden, Wil" w:date="2025-05-01T09:33:00Z" w16du:dateUtc="2025-05-01T14:33:00Z">
        <w:r w:rsidRPr="00F02C29">
          <w:rPr>
            <w:rFonts w:asciiTheme="minorHAnsi" w:hAnsiTheme="minorHAnsi" w:cstheme="minorHAnsi"/>
            <w:sz w:val="22"/>
            <w:szCs w:val="22"/>
          </w:rPr>
          <w:t xml:space="preserve">Description </w:t>
        </w:r>
      </w:ins>
      <w:ins w:id="216" w:author="Oden, Wil" w:date="2025-05-01T09:38:00Z" w16du:dateUtc="2025-05-01T14:38:00Z">
        <w:r w:rsidRPr="00F02C29">
          <w:rPr>
            <w:rFonts w:asciiTheme="minorHAnsi" w:hAnsiTheme="minorHAnsi" w:cstheme="minorHAnsi"/>
            <w:sz w:val="22"/>
            <w:szCs w:val="22"/>
          </w:rPr>
          <w:t>of each statutory trust must</w:t>
        </w:r>
      </w:ins>
      <w:ins w:id="217" w:author="Oden, Wil" w:date="2025-05-01T09:33:00Z" w16du:dateUtc="2025-05-01T14:33:00Z">
        <w:r w:rsidRPr="00F02C29">
          <w:rPr>
            <w:rFonts w:asciiTheme="minorHAnsi" w:hAnsiTheme="minorHAnsi" w:cstheme="minorHAnsi"/>
            <w:sz w:val="22"/>
            <w:szCs w:val="22"/>
          </w:rPr>
          <w:t xml:space="preserve"> </w:t>
        </w:r>
      </w:ins>
      <w:ins w:id="218" w:author="Oden, Wil" w:date="2025-05-01T09:38:00Z" w16du:dateUtc="2025-05-01T14:38:00Z">
        <w:r w:rsidRPr="00F02C29">
          <w:rPr>
            <w:rFonts w:asciiTheme="minorHAnsi" w:hAnsiTheme="minorHAnsi" w:cstheme="minorHAnsi"/>
            <w:sz w:val="22"/>
            <w:szCs w:val="22"/>
          </w:rPr>
          <w:t>include</w:t>
        </w:r>
      </w:ins>
      <w:ins w:id="219" w:author="Oden, Wil" w:date="2025-05-01T09:34:00Z" w16du:dateUtc="2025-05-01T14:34:00Z">
        <w:r w:rsidRPr="00F02C29">
          <w:rPr>
            <w:rFonts w:asciiTheme="minorHAnsi" w:hAnsiTheme="minorHAnsi" w:cstheme="minorHAnsi"/>
            <w:sz w:val="22"/>
            <w:szCs w:val="22"/>
          </w:rPr>
          <w:t xml:space="preserve"> the </w:t>
        </w:r>
      </w:ins>
      <w:ins w:id="220" w:author="Oden, Wil" w:date="2025-05-01T09:33:00Z" w16du:dateUtc="2025-05-01T14:33:00Z">
        <w:r w:rsidRPr="00F02C29">
          <w:rPr>
            <w:rFonts w:asciiTheme="minorHAnsi" w:hAnsiTheme="minorHAnsi" w:cstheme="minorHAnsi"/>
            <w:sz w:val="22"/>
            <w:szCs w:val="22"/>
          </w:rPr>
          <w:t>U.S. state(s) in which the statutory trust is qualified to do business</w:t>
        </w:r>
      </w:ins>
      <w:ins w:id="221" w:author="Oden, Wil" w:date="2025-05-01T09:38:00Z" w16du:dateUtc="2025-05-01T14:38:00Z">
        <w:r w:rsidRPr="00F02C29">
          <w:rPr>
            <w:rFonts w:asciiTheme="minorHAnsi" w:hAnsiTheme="minorHAnsi" w:cstheme="minorHAnsi"/>
            <w:sz w:val="22"/>
            <w:szCs w:val="22"/>
          </w:rPr>
          <w:t xml:space="preserve">, and </w:t>
        </w:r>
      </w:ins>
      <w:ins w:id="222" w:author="Oden, Wil" w:date="2025-05-01T12:38:00Z" w16du:dateUtc="2025-05-01T17:38:00Z">
        <w:r w:rsidRPr="00F02C29">
          <w:rPr>
            <w:rFonts w:asciiTheme="minorHAnsi" w:hAnsiTheme="minorHAnsi" w:cstheme="minorHAnsi"/>
            <w:sz w:val="22"/>
            <w:szCs w:val="22"/>
          </w:rPr>
          <w:t xml:space="preserve">the amount of </w:t>
        </w:r>
      </w:ins>
      <w:ins w:id="223" w:author="Oden, Wil" w:date="2025-05-01T09:38:00Z" w16du:dateUtc="2025-05-01T14:38:00Z">
        <w:r w:rsidRPr="00F02C29">
          <w:rPr>
            <w:rFonts w:asciiTheme="minorHAnsi" w:hAnsiTheme="minorHAnsi" w:cstheme="minorHAnsi"/>
            <w:sz w:val="22"/>
            <w:szCs w:val="22"/>
          </w:rPr>
          <w:t>fiscal year-to-date fees incurred for asset management, property management, trustee, service, and any other fees associated with management/administration of the described statutory trust.</w:t>
        </w:r>
      </w:ins>
    </w:p>
    <w:p w14:paraId="7BF29D0F" w14:textId="77777777" w:rsidR="000F3079" w:rsidRPr="00F02C29" w:rsidRDefault="000F3079" w:rsidP="00F6795E">
      <w:pPr>
        <w:numPr>
          <w:ilvl w:val="0"/>
          <w:numId w:val="13"/>
        </w:numPr>
        <w:spacing w:after="220"/>
        <w:ind w:left="1440" w:hanging="720"/>
        <w:jc w:val="both"/>
        <w:rPr>
          <w:ins w:id="224" w:author="Oden, Wil" w:date="2025-04-22T14:56:00Z" w16du:dateUtc="2025-04-22T19:56:00Z"/>
          <w:rFonts w:asciiTheme="minorHAnsi" w:hAnsiTheme="minorHAnsi" w:cstheme="minorHAnsi"/>
          <w:sz w:val="22"/>
          <w:szCs w:val="22"/>
        </w:rPr>
      </w:pPr>
      <w:ins w:id="225" w:author="Oden, Wil" w:date="2025-04-22T14:07:00Z" w16du:dateUtc="2025-04-22T19:07:00Z">
        <w:r w:rsidRPr="00F02C29">
          <w:rPr>
            <w:rFonts w:asciiTheme="minorHAnsi" w:hAnsiTheme="minorHAnsi" w:cstheme="minorHAnsi"/>
            <w:sz w:val="22"/>
            <w:szCs w:val="22"/>
          </w:rPr>
          <w:t>Disclosure of any</w:t>
        </w:r>
      </w:ins>
      <w:ins w:id="226" w:author="Oden, Wil" w:date="2025-04-22T14:16:00Z" w16du:dateUtc="2025-04-22T19:16:00Z">
        <w:r w:rsidRPr="00F02C29">
          <w:rPr>
            <w:rFonts w:asciiTheme="minorHAnsi" w:hAnsiTheme="minorHAnsi" w:cstheme="minorHAnsi"/>
            <w:sz w:val="22"/>
            <w:szCs w:val="22"/>
          </w:rPr>
          <w:t xml:space="preserve"> material</w:t>
        </w:r>
      </w:ins>
      <w:ins w:id="227" w:author="Oden, Wil" w:date="2025-04-22T14:07:00Z" w16du:dateUtc="2025-04-22T19:07:00Z">
        <w:r w:rsidRPr="00F02C29">
          <w:rPr>
            <w:rFonts w:asciiTheme="minorHAnsi" w:hAnsiTheme="minorHAnsi" w:cstheme="minorHAnsi"/>
            <w:sz w:val="22"/>
            <w:szCs w:val="22"/>
          </w:rPr>
          <w:t xml:space="preserve"> litigation</w:t>
        </w:r>
      </w:ins>
      <w:ins w:id="228" w:author="Oden, Wil" w:date="2025-05-01T09:04:00Z" w16du:dateUtc="2025-05-01T14:04:00Z">
        <w:r w:rsidRPr="00F02C29">
          <w:rPr>
            <w:rFonts w:asciiTheme="minorHAnsi" w:hAnsiTheme="minorHAnsi" w:cstheme="minorHAnsi"/>
            <w:sz w:val="22"/>
            <w:szCs w:val="22"/>
          </w:rPr>
          <w:t xml:space="preserve"> and any kind of state or federal </w:t>
        </w:r>
      </w:ins>
      <w:ins w:id="229" w:author="Oden, Wil" w:date="2025-04-22T14:07:00Z" w16du:dateUtc="2025-04-22T19:07:00Z">
        <w:r w:rsidRPr="00F02C29">
          <w:rPr>
            <w:rFonts w:asciiTheme="minorHAnsi" w:hAnsiTheme="minorHAnsi" w:cstheme="minorHAnsi"/>
            <w:sz w:val="22"/>
            <w:szCs w:val="22"/>
          </w:rPr>
          <w:t>regulatory</w:t>
        </w:r>
      </w:ins>
      <w:ins w:id="230" w:author="Oden, Wil" w:date="2025-04-22T14:16:00Z" w16du:dateUtc="2025-04-22T19:16:00Z">
        <w:r w:rsidRPr="00F02C29">
          <w:rPr>
            <w:rFonts w:asciiTheme="minorHAnsi" w:hAnsiTheme="minorHAnsi" w:cstheme="minorHAnsi"/>
            <w:sz w:val="22"/>
            <w:szCs w:val="22"/>
          </w:rPr>
          <w:t xml:space="preserve"> </w:t>
        </w:r>
      </w:ins>
      <w:ins w:id="231" w:author="Oden, Wil" w:date="2025-04-22T14:17:00Z" w16du:dateUtc="2025-04-22T19:17:00Z">
        <w:r w:rsidRPr="00F02C29">
          <w:rPr>
            <w:rFonts w:asciiTheme="minorHAnsi" w:hAnsiTheme="minorHAnsi" w:cstheme="minorHAnsi"/>
            <w:sz w:val="22"/>
            <w:szCs w:val="22"/>
          </w:rPr>
          <w:t>review</w:t>
        </w:r>
      </w:ins>
      <w:ins w:id="232" w:author="Oden, Wil" w:date="2025-05-08T09:15:00Z" w16du:dateUtc="2025-05-08T14:15:00Z">
        <w:r w:rsidRPr="00F02C29">
          <w:rPr>
            <w:rFonts w:asciiTheme="minorHAnsi" w:hAnsiTheme="minorHAnsi" w:cstheme="minorHAnsi"/>
            <w:sz w:val="22"/>
            <w:szCs w:val="22"/>
          </w:rPr>
          <w:t xml:space="preserve"> and/or action</w:t>
        </w:r>
      </w:ins>
      <w:ins w:id="233" w:author="Oden, Wil" w:date="2025-04-22T14:07:00Z" w16du:dateUtc="2025-04-22T19:07:00Z">
        <w:r w:rsidRPr="00F02C29">
          <w:rPr>
            <w:rFonts w:asciiTheme="minorHAnsi" w:hAnsiTheme="minorHAnsi" w:cstheme="minorHAnsi"/>
            <w:sz w:val="22"/>
            <w:szCs w:val="22"/>
          </w:rPr>
          <w:t xml:space="preserve"> </w:t>
        </w:r>
      </w:ins>
      <w:ins w:id="234" w:author="Oden, Wil" w:date="2025-04-22T14:08:00Z" w16du:dateUtc="2025-04-22T19:08:00Z">
        <w:r w:rsidRPr="00F02C29">
          <w:rPr>
            <w:rFonts w:asciiTheme="minorHAnsi" w:hAnsiTheme="minorHAnsi" w:cstheme="minorHAnsi"/>
            <w:sz w:val="22"/>
            <w:szCs w:val="22"/>
          </w:rPr>
          <w:t>concerning the statutory trust(s)</w:t>
        </w:r>
      </w:ins>
      <w:ins w:id="235" w:author="Oden, Wil" w:date="2025-04-22T14:16:00Z" w16du:dateUtc="2025-04-22T19:16:00Z">
        <w:r w:rsidRPr="00F02C29">
          <w:rPr>
            <w:rFonts w:asciiTheme="minorHAnsi" w:hAnsiTheme="minorHAnsi" w:cstheme="minorHAnsi"/>
            <w:sz w:val="22"/>
            <w:szCs w:val="22"/>
          </w:rPr>
          <w:t>.</w:t>
        </w:r>
      </w:ins>
    </w:p>
    <w:p w14:paraId="25804941" w14:textId="77777777" w:rsidR="000F3079" w:rsidRPr="00F02C29" w:rsidRDefault="000F3079" w:rsidP="00F6795E">
      <w:pPr>
        <w:numPr>
          <w:ilvl w:val="0"/>
          <w:numId w:val="13"/>
        </w:numPr>
        <w:spacing w:after="220"/>
        <w:ind w:left="1440" w:hanging="720"/>
        <w:jc w:val="both"/>
        <w:rPr>
          <w:ins w:id="236" w:author="Oden, Wil" w:date="2025-05-08T09:37:00Z" w16du:dateUtc="2025-05-08T14:37:00Z"/>
          <w:rFonts w:asciiTheme="minorHAnsi" w:hAnsiTheme="minorHAnsi" w:cstheme="minorHAnsi"/>
          <w:sz w:val="22"/>
          <w:szCs w:val="22"/>
        </w:rPr>
      </w:pPr>
      <w:ins w:id="237" w:author="Oden, Wil" w:date="2025-04-22T14:56:00Z" w16du:dateUtc="2025-04-22T19:56:00Z">
        <w:r w:rsidRPr="00F02C29">
          <w:rPr>
            <w:rFonts w:asciiTheme="minorHAnsi" w:hAnsiTheme="minorHAnsi" w:cstheme="minorHAnsi"/>
            <w:sz w:val="22"/>
            <w:szCs w:val="22"/>
          </w:rPr>
          <w:t>Disclosure of financing transactions</w:t>
        </w:r>
      </w:ins>
      <w:ins w:id="238" w:author="Oden, Wil" w:date="2025-05-08T09:18:00Z" w16du:dateUtc="2025-05-08T14:18:00Z">
        <w:r w:rsidRPr="00F02C29">
          <w:rPr>
            <w:rFonts w:asciiTheme="minorHAnsi" w:hAnsiTheme="minorHAnsi" w:cstheme="minorHAnsi"/>
            <w:sz w:val="22"/>
            <w:szCs w:val="22"/>
          </w:rPr>
          <w:t xml:space="preserve"> </w:t>
        </w:r>
      </w:ins>
      <w:ins w:id="239" w:author="Oden, Wil" w:date="2025-04-22T14:56:00Z" w16du:dateUtc="2025-04-22T19:56:00Z">
        <w:r w:rsidRPr="00F02C29">
          <w:rPr>
            <w:rFonts w:asciiTheme="minorHAnsi" w:hAnsiTheme="minorHAnsi" w:cstheme="minorHAnsi"/>
            <w:sz w:val="22"/>
            <w:szCs w:val="22"/>
          </w:rPr>
          <w:t>of any sort which are secured, directly or indirectly, by</w:t>
        </w:r>
      </w:ins>
      <w:ins w:id="240" w:author="Oden, Wil" w:date="2025-05-01T09:46:00Z" w16du:dateUtc="2025-05-01T14:46:00Z">
        <w:r w:rsidRPr="00F02C29">
          <w:rPr>
            <w:rFonts w:asciiTheme="minorHAnsi" w:hAnsiTheme="minorHAnsi" w:cstheme="minorHAnsi"/>
            <w:sz w:val="22"/>
            <w:szCs w:val="22"/>
          </w:rPr>
          <w:t xml:space="preserve"> statutory</w:t>
        </w:r>
      </w:ins>
      <w:ins w:id="241" w:author="Oden, Wil" w:date="2025-04-22T14:56:00Z" w16du:dateUtc="2025-04-22T19:56:00Z">
        <w:r w:rsidRPr="00F02C29">
          <w:rPr>
            <w:rFonts w:asciiTheme="minorHAnsi" w:hAnsiTheme="minorHAnsi" w:cstheme="minorHAnsi"/>
            <w:sz w:val="22"/>
            <w:szCs w:val="22"/>
          </w:rPr>
          <w:t xml:space="preserve"> </w:t>
        </w:r>
      </w:ins>
      <w:ins w:id="242" w:author="Oden, Wil" w:date="2025-04-22T14:57:00Z" w16du:dateUtc="2025-04-22T19:57:00Z">
        <w:r w:rsidRPr="00F02C29">
          <w:rPr>
            <w:rFonts w:asciiTheme="minorHAnsi" w:hAnsiTheme="minorHAnsi" w:cstheme="minorHAnsi"/>
            <w:sz w:val="22"/>
            <w:szCs w:val="22"/>
          </w:rPr>
          <w:t>trust assets.</w:t>
        </w:r>
      </w:ins>
    </w:p>
    <w:p w14:paraId="4586FF61" w14:textId="77777777" w:rsidR="000F3079" w:rsidRPr="00F02C29" w:rsidRDefault="000F3079" w:rsidP="00F6795E">
      <w:pPr>
        <w:numPr>
          <w:ilvl w:val="0"/>
          <w:numId w:val="13"/>
        </w:numPr>
        <w:spacing w:after="220"/>
        <w:ind w:left="1440" w:hanging="720"/>
        <w:jc w:val="both"/>
        <w:rPr>
          <w:rFonts w:asciiTheme="minorHAnsi" w:hAnsiTheme="minorHAnsi" w:cstheme="minorHAnsi"/>
          <w:sz w:val="22"/>
          <w:szCs w:val="22"/>
        </w:rPr>
      </w:pPr>
      <w:ins w:id="243" w:author="Oden, Wil" w:date="2025-05-08T09:38:00Z" w16du:dateUtc="2025-05-08T14:38:00Z">
        <w:r w:rsidRPr="00F02C29">
          <w:rPr>
            <w:rFonts w:asciiTheme="minorHAnsi" w:hAnsiTheme="minorHAnsi" w:cstheme="minorHAnsi"/>
            <w:sz w:val="22"/>
            <w:szCs w:val="22"/>
          </w:rPr>
          <w:t>Total of residential mortgages held in qualifying statutory trusts, disaggregated by loan standing</w:t>
        </w:r>
      </w:ins>
      <w:ins w:id="244" w:author="Oden, Wil" w:date="2025-05-08T09:44:00Z" w16du:dateUtc="2025-05-08T14:44:00Z">
        <w:r w:rsidRPr="00F02C29">
          <w:rPr>
            <w:rFonts w:asciiTheme="minorHAnsi" w:hAnsiTheme="minorHAnsi" w:cstheme="minorHAnsi"/>
            <w:sz w:val="22"/>
            <w:szCs w:val="22"/>
          </w:rPr>
          <w:t xml:space="preserve">: </w:t>
        </w:r>
      </w:ins>
      <w:ins w:id="245" w:author="Oden, Wil" w:date="2025-05-08T09:38:00Z" w16du:dateUtc="2025-05-08T14:38:00Z">
        <w:r w:rsidRPr="00F02C29">
          <w:rPr>
            <w:rFonts w:asciiTheme="minorHAnsi" w:hAnsiTheme="minorHAnsi" w:cstheme="minorHAnsi"/>
            <w:sz w:val="22"/>
            <w:szCs w:val="22"/>
          </w:rPr>
          <w:t>In Good Standing</w:t>
        </w:r>
      </w:ins>
      <w:ins w:id="246" w:author="Oden, Wil" w:date="2025-05-08T09:44:00Z" w16du:dateUtc="2025-05-08T14:44:00Z">
        <w:r w:rsidRPr="00F02C29">
          <w:rPr>
            <w:rFonts w:asciiTheme="minorHAnsi" w:hAnsiTheme="minorHAnsi" w:cstheme="minorHAnsi"/>
            <w:sz w:val="22"/>
            <w:szCs w:val="22"/>
          </w:rPr>
          <w:t>, Restructured, Overdue Interest Over 90 Days Not in the Process of Foreclosure, and In the Process of Foreclosure.</w:t>
        </w:r>
      </w:ins>
    </w:p>
    <w:p w14:paraId="670011FD" w14:textId="77777777" w:rsidR="000F3079" w:rsidRPr="00F02C29" w:rsidRDefault="000F3079" w:rsidP="000F3079">
      <w:pPr>
        <w:pStyle w:val="ListParagraph"/>
        <w:ind w:left="0"/>
        <w:contextualSpacing w:val="0"/>
        <w:rPr>
          <w:rFonts w:asciiTheme="minorHAnsi" w:hAnsiTheme="minorHAnsi" w:cstheme="minorHAnsi"/>
          <w:b/>
          <w:i/>
          <w:iCs/>
          <w:sz w:val="22"/>
          <w:szCs w:val="22"/>
          <w:u w:val="single"/>
        </w:rPr>
      </w:pPr>
      <w:r w:rsidRPr="00F02C29">
        <w:rPr>
          <w:rFonts w:asciiTheme="minorHAnsi" w:hAnsiTheme="minorHAnsi" w:cstheme="minorHAnsi"/>
          <w:b/>
          <w:i/>
          <w:iCs/>
          <w:sz w:val="22"/>
          <w:szCs w:val="22"/>
        </w:rPr>
        <w:lastRenderedPageBreak/>
        <w:t>Proposed revisions to Annual Statement Instructions:</w:t>
      </w:r>
    </w:p>
    <w:p w14:paraId="08BF0A61" w14:textId="77777777" w:rsidR="000F3079" w:rsidRPr="00F02C29" w:rsidRDefault="000F3079" w:rsidP="000F3079">
      <w:pPr>
        <w:rPr>
          <w:rFonts w:asciiTheme="minorHAnsi" w:hAnsiTheme="minorHAnsi" w:cstheme="minorHAnsi"/>
          <w:sz w:val="22"/>
        </w:rPr>
      </w:pPr>
    </w:p>
    <w:p w14:paraId="23FDDB32" w14:textId="77777777" w:rsidR="000F3079" w:rsidRPr="00F02C29" w:rsidRDefault="000F3079" w:rsidP="000F3079">
      <w:pPr>
        <w:jc w:val="center"/>
        <w:rPr>
          <w:rFonts w:asciiTheme="minorHAnsi" w:hAnsiTheme="minorHAnsi" w:cstheme="minorHAnsi"/>
          <w:b/>
          <w:sz w:val="20"/>
          <w:szCs w:val="20"/>
          <w:u w:val="single"/>
        </w:rPr>
      </w:pPr>
      <w:r w:rsidRPr="00F02C29">
        <w:rPr>
          <w:rFonts w:asciiTheme="minorHAnsi" w:hAnsiTheme="minorHAnsi" w:cstheme="minorHAnsi"/>
          <w:b/>
          <w:sz w:val="20"/>
          <w:szCs w:val="20"/>
          <w:u w:val="single"/>
        </w:rPr>
        <w:t>SCHEDULE B – PARTS 1 AND 2</w:t>
      </w:r>
    </w:p>
    <w:p w14:paraId="5CCECA3B" w14:textId="77777777" w:rsidR="000F3079" w:rsidRPr="00F02C29" w:rsidRDefault="000F3079" w:rsidP="000F3079">
      <w:pPr>
        <w:jc w:val="both"/>
        <w:rPr>
          <w:rFonts w:asciiTheme="minorHAnsi" w:hAnsiTheme="minorHAnsi" w:cstheme="minorHAnsi"/>
          <w:sz w:val="20"/>
          <w:szCs w:val="20"/>
        </w:rPr>
      </w:pPr>
    </w:p>
    <w:p w14:paraId="043114B3" w14:textId="77777777" w:rsidR="000F3079" w:rsidRPr="00F02C29" w:rsidRDefault="000F3079" w:rsidP="000F3079">
      <w:pPr>
        <w:jc w:val="center"/>
        <w:rPr>
          <w:rFonts w:asciiTheme="minorHAnsi" w:hAnsiTheme="minorHAnsi" w:cstheme="minorHAnsi"/>
          <w:b/>
          <w:sz w:val="20"/>
          <w:szCs w:val="20"/>
        </w:rPr>
      </w:pPr>
      <w:r w:rsidRPr="00F02C29">
        <w:rPr>
          <w:rFonts w:asciiTheme="minorHAnsi" w:hAnsiTheme="minorHAnsi" w:cstheme="minorHAnsi"/>
          <w:b/>
          <w:sz w:val="20"/>
          <w:szCs w:val="20"/>
          <w:u w:val="single"/>
        </w:rPr>
        <w:t>MORTGAGE LOANS OWNED AND ACQUIRED – GENERAL INSTRUCTIONS</w:t>
      </w:r>
    </w:p>
    <w:p w14:paraId="69F3D3A4" w14:textId="77777777" w:rsidR="000F3079" w:rsidRPr="00F02C29" w:rsidRDefault="000F3079" w:rsidP="000F3079">
      <w:pPr>
        <w:jc w:val="both"/>
        <w:rPr>
          <w:rFonts w:asciiTheme="minorHAnsi" w:hAnsiTheme="minorHAnsi" w:cstheme="minorHAnsi"/>
          <w:sz w:val="20"/>
          <w:szCs w:val="20"/>
        </w:rPr>
      </w:pPr>
    </w:p>
    <w:p w14:paraId="4A0B38C2" w14:textId="77777777" w:rsidR="000F3079" w:rsidRPr="00F02C29" w:rsidRDefault="000F3079" w:rsidP="000F3079">
      <w:pPr>
        <w:jc w:val="both"/>
        <w:rPr>
          <w:rFonts w:asciiTheme="minorHAnsi" w:hAnsiTheme="minorHAnsi" w:cstheme="minorHAnsi"/>
          <w:sz w:val="20"/>
          <w:szCs w:val="20"/>
        </w:rPr>
      </w:pPr>
      <w:r w:rsidRPr="00F02C29">
        <w:rPr>
          <w:rFonts w:asciiTheme="minorHAnsi" w:hAnsiTheme="minorHAnsi" w:cstheme="minorHAnsi"/>
          <w:sz w:val="20"/>
          <w:szCs w:val="20"/>
        </w:rPr>
        <w:t xml:space="preserve">If a reporting entity has any </w:t>
      </w:r>
      <w:proofErr w:type="gramStart"/>
      <w:r w:rsidRPr="00F02C29">
        <w:rPr>
          <w:rFonts w:asciiTheme="minorHAnsi" w:hAnsiTheme="minorHAnsi" w:cstheme="minorHAnsi"/>
          <w:sz w:val="20"/>
          <w:szCs w:val="20"/>
        </w:rPr>
        <w:t>detail</w:t>
      </w:r>
      <w:proofErr w:type="gramEnd"/>
      <w:r w:rsidRPr="00F02C29">
        <w:rPr>
          <w:rFonts w:asciiTheme="minorHAnsi" w:hAnsiTheme="minorHAnsi" w:cstheme="minorHAnsi"/>
          <w:sz w:val="20"/>
          <w:szCs w:val="20"/>
        </w:rPr>
        <w:t xml:space="preserve"> lines reported for any of the following required groups, it shall report the subtotal amount of the corresponding group with the specified subtotal line number appearing in the same manner and location as the pre</w:t>
      </w:r>
      <w:r w:rsidRPr="00F02C29">
        <w:rPr>
          <w:rFonts w:asciiTheme="minorHAnsi" w:hAnsiTheme="minorHAnsi" w:cstheme="minorHAnsi"/>
          <w:sz w:val="20"/>
          <w:szCs w:val="20"/>
        </w:rPr>
        <w:noBreakHyphen/>
        <w:t>printed total.</w:t>
      </w:r>
    </w:p>
    <w:p w14:paraId="2B8D3FD2" w14:textId="77777777" w:rsidR="000F3079" w:rsidRPr="00F02C29" w:rsidRDefault="000F3079" w:rsidP="000F3079">
      <w:pPr>
        <w:jc w:val="both"/>
        <w:rPr>
          <w:rFonts w:asciiTheme="minorHAnsi" w:hAnsiTheme="minorHAnsi" w:cstheme="minorHAnsi"/>
          <w:sz w:val="20"/>
          <w:szCs w:val="20"/>
        </w:rPr>
      </w:pPr>
    </w:p>
    <w:p w14:paraId="64D630DB" w14:textId="77777777" w:rsidR="000F3079" w:rsidRPr="00F02C29" w:rsidRDefault="000F3079" w:rsidP="000F3079">
      <w:pPr>
        <w:jc w:val="both"/>
        <w:rPr>
          <w:rFonts w:asciiTheme="minorHAnsi" w:hAnsiTheme="minorHAnsi" w:cstheme="minorHAnsi"/>
          <w:sz w:val="20"/>
          <w:szCs w:val="20"/>
        </w:rPr>
      </w:pPr>
      <w:r w:rsidRPr="00F02C29">
        <w:rPr>
          <w:rFonts w:asciiTheme="minorHAnsi" w:hAnsiTheme="minorHAnsi" w:cstheme="minorHAnsi"/>
          <w:sz w:val="20"/>
          <w:szCs w:val="20"/>
        </w:rPr>
        <w:t xml:space="preserve">For accounting guidance related to foreign currency transactions and translations, refer to </w:t>
      </w:r>
      <w:r w:rsidRPr="00F02C29">
        <w:rPr>
          <w:rFonts w:asciiTheme="minorHAnsi" w:hAnsiTheme="minorHAnsi" w:cstheme="minorHAnsi"/>
          <w:i/>
          <w:sz w:val="20"/>
          <w:szCs w:val="20"/>
        </w:rPr>
        <w:t>SSAP No. 23—Foreign Currency Transactions and Translations</w:t>
      </w:r>
      <w:r w:rsidRPr="00F02C29">
        <w:rPr>
          <w:rFonts w:asciiTheme="minorHAnsi" w:hAnsiTheme="minorHAnsi" w:cstheme="minorHAnsi"/>
          <w:sz w:val="20"/>
          <w:szCs w:val="20"/>
        </w:rPr>
        <w:t>.</w:t>
      </w:r>
      <w:ins w:id="247" w:author="Oden, Wil" w:date="2025-04-22T10:42:00Z" w16du:dateUtc="2025-04-22T15:42:00Z">
        <w:r w:rsidRPr="00F02C29">
          <w:rPr>
            <w:rFonts w:asciiTheme="minorHAnsi" w:hAnsiTheme="minorHAnsi" w:cstheme="minorHAnsi"/>
            <w:sz w:val="20"/>
            <w:szCs w:val="20"/>
          </w:rPr>
          <w:t xml:space="preserve"> </w:t>
        </w:r>
      </w:ins>
      <w:ins w:id="248" w:author="Oden, Wil" w:date="2025-04-22T10:44:00Z" w16du:dateUtc="2025-04-22T15:44:00Z">
        <w:r w:rsidRPr="00F02C29">
          <w:rPr>
            <w:rFonts w:asciiTheme="minorHAnsi" w:hAnsiTheme="minorHAnsi" w:cstheme="minorHAnsi"/>
            <w:sz w:val="20"/>
            <w:szCs w:val="20"/>
          </w:rPr>
          <w:t>The underlying l</w:t>
        </w:r>
      </w:ins>
      <w:ins w:id="249" w:author="Oden, Wil" w:date="2025-04-22T10:43:00Z" w16du:dateUtc="2025-04-22T15:43:00Z">
        <w:r w:rsidRPr="00F02C29">
          <w:rPr>
            <w:rFonts w:asciiTheme="minorHAnsi" w:hAnsiTheme="minorHAnsi" w:cstheme="minorHAnsi"/>
            <w:sz w:val="20"/>
            <w:szCs w:val="20"/>
          </w:rPr>
          <w:t xml:space="preserve">oans held by qualifying investments in a statutory trust(s) must </w:t>
        </w:r>
      </w:ins>
      <w:ins w:id="250" w:author="Oden, Wil" w:date="2025-04-22T10:44:00Z" w16du:dateUtc="2025-04-22T15:44:00Z">
        <w:r w:rsidRPr="00F02C29">
          <w:rPr>
            <w:rFonts w:asciiTheme="minorHAnsi" w:hAnsiTheme="minorHAnsi" w:cstheme="minorHAnsi"/>
            <w:sz w:val="20"/>
            <w:szCs w:val="20"/>
          </w:rPr>
          <w:t>be disaggregated by</w:t>
        </w:r>
      </w:ins>
      <w:ins w:id="251" w:author="Oden, Wil" w:date="2025-04-22T10:45:00Z" w16du:dateUtc="2025-04-22T15:45:00Z">
        <w:r w:rsidRPr="00F02C29">
          <w:rPr>
            <w:rFonts w:asciiTheme="minorHAnsi" w:hAnsiTheme="minorHAnsi" w:cstheme="minorHAnsi"/>
            <w:sz w:val="20"/>
            <w:szCs w:val="20"/>
          </w:rPr>
          <w:t xml:space="preserve"> group (loan standing) and subgroup (loan type), as shown below.</w:t>
        </w:r>
      </w:ins>
    </w:p>
    <w:p w14:paraId="6654EAF5" w14:textId="77777777" w:rsidR="00C10C49" w:rsidRPr="00F02C29" w:rsidRDefault="00C10C49" w:rsidP="000F3079">
      <w:pPr>
        <w:jc w:val="center"/>
        <w:rPr>
          <w:rFonts w:asciiTheme="minorHAnsi" w:hAnsiTheme="minorHAnsi" w:cstheme="minorHAnsi"/>
          <w:b/>
          <w:sz w:val="20"/>
          <w:szCs w:val="20"/>
          <w:u w:val="single"/>
        </w:rPr>
      </w:pPr>
    </w:p>
    <w:p w14:paraId="514DA9C9" w14:textId="4B46631B" w:rsidR="000F3079" w:rsidRPr="00F02C29" w:rsidRDefault="000F3079" w:rsidP="000F3079">
      <w:pPr>
        <w:jc w:val="center"/>
        <w:rPr>
          <w:rFonts w:asciiTheme="minorHAnsi" w:hAnsiTheme="minorHAnsi" w:cstheme="minorHAnsi"/>
          <w:b/>
          <w:sz w:val="20"/>
          <w:szCs w:val="20"/>
          <w:u w:val="single"/>
        </w:rPr>
      </w:pPr>
      <w:r w:rsidRPr="00F02C29">
        <w:rPr>
          <w:rFonts w:asciiTheme="minorHAnsi" w:hAnsiTheme="minorHAnsi" w:cstheme="minorHAnsi"/>
          <w:b/>
          <w:sz w:val="20"/>
          <w:szCs w:val="20"/>
          <w:u w:val="single"/>
        </w:rPr>
        <w:t>SCHEDULE B – PART 1</w:t>
      </w:r>
    </w:p>
    <w:p w14:paraId="2B7756BE" w14:textId="77777777" w:rsidR="000F3079" w:rsidRPr="00F02C29" w:rsidRDefault="000F3079" w:rsidP="000F3079">
      <w:pPr>
        <w:jc w:val="both"/>
        <w:rPr>
          <w:rFonts w:asciiTheme="minorHAnsi" w:hAnsiTheme="minorHAnsi" w:cstheme="minorHAnsi"/>
          <w:sz w:val="20"/>
          <w:szCs w:val="20"/>
        </w:rPr>
      </w:pPr>
    </w:p>
    <w:p w14:paraId="1C477EE2" w14:textId="77777777" w:rsidR="000F3079" w:rsidRPr="00F02C29" w:rsidRDefault="000F3079" w:rsidP="000F3079">
      <w:pPr>
        <w:jc w:val="center"/>
        <w:rPr>
          <w:rFonts w:asciiTheme="minorHAnsi" w:hAnsiTheme="minorHAnsi" w:cstheme="minorHAnsi"/>
          <w:b/>
          <w:sz w:val="20"/>
          <w:szCs w:val="20"/>
        </w:rPr>
      </w:pPr>
      <w:r w:rsidRPr="00F02C29">
        <w:rPr>
          <w:rFonts w:asciiTheme="minorHAnsi" w:hAnsiTheme="minorHAnsi" w:cstheme="minorHAnsi"/>
          <w:b/>
          <w:sz w:val="20"/>
          <w:szCs w:val="20"/>
          <w:u w:val="single"/>
        </w:rPr>
        <w:t>MORTGAGE LOANS OWNED DECEMBER 31 OF CURRENT YEAR</w:t>
      </w:r>
    </w:p>
    <w:p w14:paraId="7DDB5EFE" w14:textId="77777777" w:rsidR="000F3079" w:rsidRPr="00F02C29" w:rsidRDefault="000F3079" w:rsidP="000F3079">
      <w:pPr>
        <w:jc w:val="both"/>
        <w:rPr>
          <w:rFonts w:asciiTheme="minorHAnsi" w:hAnsiTheme="minorHAnsi" w:cstheme="minorHAnsi"/>
          <w:sz w:val="20"/>
          <w:szCs w:val="20"/>
        </w:rPr>
      </w:pPr>
    </w:p>
    <w:p w14:paraId="63D82DA2" w14:textId="77777777" w:rsidR="000F3079" w:rsidRPr="00F02C29" w:rsidRDefault="000F3079" w:rsidP="000F3079">
      <w:pPr>
        <w:jc w:val="both"/>
        <w:rPr>
          <w:rFonts w:asciiTheme="minorHAnsi" w:hAnsiTheme="minorHAnsi" w:cstheme="minorHAnsi"/>
          <w:sz w:val="20"/>
          <w:szCs w:val="20"/>
        </w:rPr>
      </w:pPr>
      <w:r w:rsidRPr="00F02C29">
        <w:rPr>
          <w:rFonts w:asciiTheme="minorHAnsi" w:hAnsiTheme="minorHAnsi" w:cstheme="minorHAnsi"/>
          <w:sz w:val="20"/>
          <w:szCs w:val="20"/>
        </w:rPr>
        <w:t>Report separately all mortgage loans owned and backed by real estate</w:t>
      </w:r>
      <w:ins w:id="252" w:author="Oden, Wil" w:date="2025-04-22T10:55:00Z" w16du:dateUtc="2025-04-22T15:55:00Z">
        <w:r w:rsidRPr="00F02C29">
          <w:rPr>
            <w:rFonts w:asciiTheme="minorHAnsi" w:hAnsiTheme="minorHAnsi" w:cstheme="minorHAnsi"/>
            <w:sz w:val="20"/>
            <w:szCs w:val="20"/>
          </w:rPr>
          <w:t xml:space="preserve">, </w:t>
        </w:r>
      </w:ins>
      <w:ins w:id="253" w:author="Oden, Wil" w:date="2025-05-01T09:23:00Z" w16du:dateUtc="2025-05-01T14:23:00Z">
        <w:r w:rsidRPr="00F02C29">
          <w:rPr>
            <w:rFonts w:asciiTheme="minorHAnsi" w:hAnsiTheme="minorHAnsi" w:cstheme="minorHAnsi"/>
            <w:sz w:val="20"/>
            <w:szCs w:val="20"/>
          </w:rPr>
          <w:t>including those held in</w:t>
        </w:r>
      </w:ins>
      <w:ins w:id="254" w:author="Oden, Wil" w:date="2025-04-22T10:55:00Z" w16du:dateUtc="2025-04-22T15:55:00Z">
        <w:r w:rsidRPr="00F02C29">
          <w:rPr>
            <w:rFonts w:asciiTheme="minorHAnsi" w:hAnsiTheme="minorHAnsi" w:cstheme="minorHAnsi"/>
            <w:sz w:val="20"/>
            <w:szCs w:val="20"/>
          </w:rPr>
          <w:t xml:space="preserve"> </w:t>
        </w:r>
      </w:ins>
      <w:ins w:id="255" w:author="Oden, Wil" w:date="2025-04-22T10:57:00Z" w16du:dateUtc="2025-04-22T15:57:00Z">
        <w:r w:rsidRPr="00F02C29">
          <w:rPr>
            <w:rFonts w:asciiTheme="minorHAnsi" w:hAnsiTheme="minorHAnsi" w:cstheme="minorHAnsi"/>
            <w:sz w:val="20"/>
            <w:szCs w:val="20"/>
          </w:rPr>
          <w:t xml:space="preserve">qualifying investments in </w:t>
        </w:r>
      </w:ins>
      <w:ins w:id="256" w:author="Oden, Wil" w:date="2025-04-22T10:55:00Z" w16du:dateUtc="2025-04-22T15:55:00Z">
        <w:r w:rsidRPr="00F02C29">
          <w:rPr>
            <w:rFonts w:asciiTheme="minorHAnsi" w:hAnsiTheme="minorHAnsi" w:cstheme="minorHAnsi"/>
            <w:sz w:val="20"/>
            <w:szCs w:val="20"/>
          </w:rPr>
          <w:t>statutory trust</w:t>
        </w:r>
      </w:ins>
      <w:ins w:id="257" w:author="Oden, Wil" w:date="2025-04-22T10:57:00Z" w16du:dateUtc="2025-04-22T15:57:00Z">
        <w:r w:rsidRPr="00F02C29">
          <w:rPr>
            <w:rFonts w:asciiTheme="minorHAnsi" w:hAnsiTheme="minorHAnsi" w:cstheme="minorHAnsi"/>
            <w:sz w:val="20"/>
            <w:szCs w:val="20"/>
          </w:rPr>
          <w:t>(</w:t>
        </w:r>
      </w:ins>
      <w:ins w:id="258" w:author="Oden, Wil" w:date="2025-04-22T10:55:00Z" w16du:dateUtc="2025-04-22T15:55:00Z">
        <w:r w:rsidRPr="00F02C29">
          <w:rPr>
            <w:rFonts w:asciiTheme="minorHAnsi" w:hAnsiTheme="minorHAnsi" w:cstheme="minorHAnsi"/>
            <w:sz w:val="20"/>
            <w:szCs w:val="20"/>
          </w:rPr>
          <w:t>s</w:t>
        </w:r>
      </w:ins>
      <w:ins w:id="259" w:author="Oden, Wil" w:date="2025-04-22T10:57:00Z" w16du:dateUtc="2025-04-22T15:57:00Z">
        <w:r w:rsidRPr="00F02C29">
          <w:rPr>
            <w:rFonts w:asciiTheme="minorHAnsi" w:hAnsiTheme="minorHAnsi" w:cstheme="minorHAnsi"/>
            <w:sz w:val="20"/>
            <w:szCs w:val="20"/>
          </w:rPr>
          <w:t>)</w:t>
        </w:r>
      </w:ins>
      <w:r w:rsidRPr="00F02C29">
        <w:rPr>
          <w:rFonts w:asciiTheme="minorHAnsi" w:hAnsiTheme="minorHAnsi" w:cstheme="minorHAnsi"/>
          <w:sz w:val="20"/>
          <w:szCs w:val="20"/>
        </w:rPr>
        <w:t xml:space="preserve">. Include non-conventional mortgage loans (e.g., loans that can be increased to their maximum loan value without incurring the cost of writing a new mortgage). Also include mezzanine real estate loans. For accounting and admission guidance related to mezzanine real estate loans, refer to </w:t>
      </w:r>
      <w:r w:rsidRPr="00F02C29">
        <w:rPr>
          <w:rFonts w:asciiTheme="minorHAnsi" w:hAnsiTheme="minorHAnsi" w:cstheme="minorHAnsi"/>
          <w:sz w:val="20"/>
          <w:szCs w:val="20"/>
        </w:rPr>
        <w:br/>
      </w:r>
      <w:r w:rsidRPr="00F02C29">
        <w:rPr>
          <w:rFonts w:asciiTheme="minorHAnsi" w:hAnsiTheme="minorHAnsi" w:cstheme="minorHAnsi"/>
          <w:i/>
          <w:sz w:val="20"/>
          <w:szCs w:val="20"/>
        </w:rPr>
        <w:t>SSAP No. 83—Mezzanine Real Estate Loans</w:t>
      </w:r>
      <w:r w:rsidRPr="00F02C29">
        <w:rPr>
          <w:rFonts w:asciiTheme="minorHAnsi" w:hAnsiTheme="minorHAnsi" w:cstheme="minorHAnsi"/>
          <w:sz w:val="20"/>
          <w:szCs w:val="20"/>
        </w:rPr>
        <w:t>. Collateralized Mortgage Obligations, (residential mortgage-backed securities), should be included in Schedule D.</w:t>
      </w:r>
    </w:p>
    <w:p w14:paraId="775B8753" w14:textId="77777777" w:rsidR="000F3079" w:rsidRPr="00F02C29" w:rsidRDefault="000F3079" w:rsidP="000F3079">
      <w:pPr>
        <w:jc w:val="both"/>
        <w:rPr>
          <w:rFonts w:asciiTheme="minorHAnsi" w:hAnsiTheme="minorHAnsi" w:cstheme="minorHAnsi"/>
          <w:sz w:val="20"/>
          <w:szCs w:val="20"/>
        </w:rPr>
      </w:pPr>
    </w:p>
    <w:p w14:paraId="0D637570" w14:textId="77777777" w:rsidR="000F3079" w:rsidRPr="00F02C29" w:rsidRDefault="000F3079" w:rsidP="000F3079">
      <w:pPr>
        <w:jc w:val="both"/>
        <w:rPr>
          <w:rFonts w:asciiTheme="minorHAnsi" w:hAnsiTheme="minorHAnsi" w:cstheme="minorHAnsi"/>
          <w:sz w:val="20"/>
          <w:szCs w:val="20"/>
        </w:rPr>
      </w:pPr>
      <w:r w:rsidRPr="00F02C29">
        <w:rPr>
          <w:rFonts w:asciiTheme="minorHAnsi" w:hAnsiTheme="minorHAnsi" w:cstheme="minorHAnsi"/>
          <w:sz w:val="20"/>
          <w:szCs w:val="20"/>
        </w:rPr>
        <w:t>A description of the information required by the columnar headings is as follows:</w:t>
      </w:r>
    </w:p>
    <w:p w14:paraId="4A9868B2" w14:textId="77777777" w:rsidR="000F3079" w:rsidRPr="00F02C29" w:rsidRDefault="000F3079" w:rsidP="000F3079">
      <w:pPr>
        <w:tabs>
          <w:tab w:val="left" w:pos="1800"/>
        </w:tabs>
        <w:ind w:left="1260" w:hanging="1260"/>
        <w:jc w:val="both"/>
        <w:rPr>
          <w:ins w:id="260" w:author="Oden, Wil" w:date="2025-04-22T12:02:00Z" w16du:dateUtc="2025-04-22T17:02:00Z"/>
          <w:rFonts w:asciiTheme="minorHAnsi" w:hAnsiTheme="minorHAnsi" w:cstheme="minorHAnsi"/>
          <w:sz w:val="20"/>
          <w:szCs w:val="20"/>
        </w:rPr>
      </w:pPr>
    </w:p>
    <w:p w14:paraId="53F56235" w14:textId="77777777" w:rsidR="000F3079" w:rsidRPr="00F02C29" w:rsidRDefault="000F3079" w:rsidP="000F3079">
      <w:pPr>
        <w:tabs>
          <w:tab w:val="left" w:pos="1800"/>
        </w:tabs>
        <w:ind w:left="1260" w:hanging="1260"/>
        <w:jc w:val="both"/>
        <w:rPr>
          <w:ins w:id="261" w:author="Oden, Wil" w:date="2025-04-22T12:02:00Z" w16du:dateUtc="2025-04-22T17:02:00Z"/>
          <w:rFonts w:asciiTheme="minorHAnsi" w:hAnsiTheme="minorHAnsi" w:cstheme="minorHAnsi"/>
          <w:color w:val="222222"/>
          <w:sz w:val="20"/>
          <w:szCs w:val="20"/>
        </w:rPr>
      </w:pPr>
      <w:ins w:id="262" w:author="Oden, Wil" w:date="2025-04-22T12:02:00Z" w16du:dateUtc="2025-04-22T17:02:00Z">
        <w:r w:rsidRPr="00F02C29">
          <w:rPr>
            <w:rFonts w:asciiTheme="minorHAnsi" w:hAnsiTheme="minorHAnsi" w:cstheme="minorHAnsi"/>
            <w:sz w:val="20"/>
            <w:szCs w:val="20"/>
          </w:rPr>
          <w:t>Column</w:t>
        </w:r>
        <w:r w:rsidRPr="00F02C29">
          <w:rPr>
            <w:rFonts w:asciiTheme="minorHAnsi" w:hAnsiTheme="minorHAnsi" w:cstheme="minorHAnsi"/>
            <w:color w:val="222222"/>
            <w:sz w:val="20"/>
            <w:szCs w:val="20"/>
          </w:rPr>
          <w:t xml:space="preserve"> 21</w:t>
        </w:r>
        <w:r w:rsidRPr="00F02C29">
          <w:rPr>
            <w:rFonts w:asciiTheme="minorHAnsi" w:hAnsiTheme="minorHAnsi" w:cstheme="minorHAnsi"/>
            <w:sz w:val="20"/>
            <w:szCs w:val="20"/>
          </w:rPr>
          <w:tab/>
          <w:t>–</w:t>
        </w:r>
        <w:r w:rsidRPr="00F02C29">
          <w:rPr>
            <w:rFonts w:asciiTheme="minorHAnsi" w:hAnsiTheme="minorHAnsi" w:cstheme="minorHAnsi"/>
            <w:sz w:val="20"/>
            <w:szCs w:val="20"/>
          </w:rPr>
          <w:tab/>
        </w:r>
        <w:r w:rsidRPr="00F02C29">
          <w:rPr>
            <w:rFonts w:asciiTheme="minorHAnsi" w:hAnsiTheme="minorHAnsi" w:cstheme="minorHAnsi"/>
            <w:color w:val="222222"/>
            <w:sz w:val="20"/>
            <w:szCs w:val="20"/>
          </w:rPr>
          <w:t>State of Domicile (Statutory Trust Only)</w:t>
        </w:r>
      </w:ins>
    </w:p>
    <w:p w14:paraId="07C57A87" w14:textId="77777777" w:rsidR="000F3079" w:rsidRPr="00F02C29" w:rsidRDefault="000F3079" w:rsidP="000F3079">
      <w:pPr>
        <w:shd w:val="clear" w:color="auto" w:fill="FFFFFF"/>
        <w:jc w:val="both"/>
        <w:rPr>
          <w:ins w:id="263" w:author="Oden, Wil" w:date="2025-04-22T12:02:00Z" w16du:dateUtc="2025-04-22T17:02:00Z"/>
          <w:rFonts w:asciiTheme="minorHAnsi" w:hAnsiTheme="minorHAnsi" w:cstheme="minorHAnsi"/>
          <w:color w:val="222222"/>
          <w:sz w:val="20"/>
          <w:szCs w:val="20"/>
        </w:rPr>
      </w:pPr>
    </w:p>
    <w:p w14:paraId="3DFA3667" w14:textId="77777777" w:rsidR="000F3079" w:rsidRPr="00F02C29" w:rsidRDefault="000F3079" w:rsidP="000F3079">
      <w:pPr>
        <w:shd w:val="clear" w:color="auto" w:fill="FFFFFF"/>
        <w:ind w:left="1800"/>
        <w:jc w:val="both"/>
        <w:rPr>
          <w:ins w:id="264" w:author="Oden, Wil" w:date="2025-04-22T12:02:00Z" w16du:dateUtc="2025-04-22T17:02:00Z"/>
          <w:rFonts w:asciiTheme="minorHAnsi" w:hAnsiTheme="minorHAnsi" w:cstheme="minorHAnsi"/>
          <w:color w:val="222222"/>
          <w:sz w:val="20"/>
          <w:szCs w:val="20"/>
        </w:rPr>
      </w:pPr>
      <w:ins w:id="265" w:author="Oden, Wil" w:date="2025-04-22T12:07:00Z" w16du:dateUtc="2025-04-22T17:07:00Z">
        <w:r w:rsidRPr="00F02C29">
          <w:rPr>
            <w:rFonts w:asciiTheme="minorHAnsi" w:hAnsiTheme="minorHAnsi" w:cstheme="minorHAnsi"/>
            <w:color w:val="222222"/>
            <w:sz w:val="20"/>
            <w:szCs w:val="20"/>
          </w:rPr>
          <w:t>R</w:t>
        </w:r>
      </w:ins>
      <w:ins w:id="266" w:author="Oden, Wil" w:date="2025-04-22T12:04:00Z" w16du:dateUtc="2025-04-22T17:04:00Z">
        <w:r w:rsidRPr="00F02C29">
          <w:rPr>
            <w:rFonts w:asciiTheme="minorHAnsi" w:hAnsiTheme="minorHAnsi" w:cstheme="minorHAnsi"/>
            <w:color w:val="222222"/>
            <w:sz w:val="20"/>
            <w:szCs w:val="20"/>
          </w:rPr>
          <w:t>eport the two-character U.S. postal abbreviation for</w:t>
        </w:r>
      </w:ins>
      <w:ins w:id="267" w:author="Oden, Wil" w:date="2025-04-22T12:07:00Z" w16du:dateUtc="2025-04-22T17:07:00Z">
        <w:r w:rsidRPr="00F02C29">
          <w:rPr>
            <w:rFonts w:asciiTheme="minorHAnsi" w:hAnsiTheme="minorHAnsi" w:cstheme="minorHAnsi"/>
            <w:color w:val="222222"/>
            <w:sz w:val="20"/>
            <w:szCs w:val="20"/>
          </w:rPr>
          <w:t xml:space="preserve"> the</w:t>
        </w:r>
      </w:ins>
      <w:ins w:id="268" w:author="Oden, Wil" w:date="2025-04-22T12:04:00Z" w16du:dateUtc="2025-04-22T17:04:00Z">
        <w:r w:rsidRPr="00F02C29">
          <w:rPr>
            <w:rFonts w:asciiTheme="minorHAnsi" w:hAnsiTheme="minorHAnsi" w:cstheme="minorHAnsi"/>
            <w:color w:val="222222"/>
            <w:sz w:val="20"/>
            <w:szCs w:val="20"/>
          </w:rPr>
          <w:t xml:space="preserve"> U.S. state</w:t>
        </w:r>
      </w:ins>
      <w:ins w:id="269" w:author="Oden, Wil" w:date="2025-04-22T12:07:00Z" w16du:dateUtc="2025-04-22T17:07:00Z">
        <w:r w:rsidRPr="00F02C29">
          <w:rPr>
            <w:rFonts w:asciiTheme="minorHAnsi" w:hAnsiTheme="minorHAnsi" w:cstheme="minorHAnsi"/>
            <w:color w:val="222222"/>
            <w:sz w:val="20"/>
            <w:szCs w:val="20"/>
          </w:rPr>
          <w:t xml:space="preserve"> </w:t>
        </w:r>
      </w:ins>
      <w:ins w:id="270" w:author="Oden, Wil" w:date="2025-04-22T12:09:00Z" w16du:dateUtc="2025-04-22T17:09:00Z">
        <w:r w:rsidRPr="00F02C29">
          <w:rPr>
            <w:rFonts w:asciiTheme="minorHAnsi" w:hAnsiTheme="minorHAnsi" w:cstheme="minorHAnsi"/>
            <w:color w:val="222222"/>
            <w:sz w:val="20"/>
            <w:szCs w:val="20"/>
          </w:rPr>
          <w:t xml:space="preserve">the </w:t>
        </w:r>
      </w:ins>
      <w:ins w:id="271" w:author="Oden, Wil" w:date="2025-05-01T09:25:00Z" w16du:dateUtc="2025-05-01T14:25:00Z">
        <w:r w:rsidRPr="00F02C29">
          <w:rPr>
            <w:rFonts w:asciiTheme="minorHAnsi" w:hAnsiTheme="minorHAnsi" w:cstheme="minorHAnsi"/>
            <w:color w:val="222222"/>
            <w:sz w:val="20"/>
            <w:szCs w:val="20"/>
          </w:rPr>
          <w:t xml:space="preserve">statutory </w:t>
        </w:r>
      </w:ins>
      <w:ins w:id="272" w:author="Oden, Wil" w:date="2025-04-22T12:09:00Z" w16du:dateUtc="2025-04-22T17:09:00Z">
        <w:r w:rsidRPr="00F02C29">
          <w:rPr>
            <w:rFonts w:asciiTheme="minorHAnsi" w:hAnsiTheme="minorHAnsi" w:cstheme="minorHAnsi"/>
            <w:color w:val="222222"/>
            <w:sz w:val="20"/>
            <w:szCs w:val="20"/>
          </w:rPr>
          <w:t>trust is</w:t>
        </w:r>
      </w:ins>
      <w:ins w:id="273" w:author="Oden, Wil" w:date="2025-04-22T12:07:00Z" w16du:dateUtc="2025-04-22T17:07:00Z">
        <w:r w:rsidRPr="00F02C29">
          <w:rPr>
            <w:rFonts w:asciiTheme="minorHAnsi" w:hAnsiTheme="minorHAnsi" w:cstheme="minorHAnsi"/>
            <w:color w:val="222222"/>
            <w:sz w:val="20"/>
            <w:szCs w:val="20"/>
          </w:rPr>
          <w:t xml:space="preserve"> domicile</w:t>
        </w:r>
      </w:ins>
      <w:ins w:id="274" w:author="Oden, Wil" w:date="2025-04-22T12:09:00Z" w16du:dateUtc="2025-04-22T17:09:00Z">
        <w:r w:rsidRPr="00F02C29">
          <w:rPr>
            <w:rFonts w:asciiTheme="minorHAnsi" w:hAnsiTheme="minorHAnsi" w:cstheme="minorHAnsi"/>
            <w:color w:val="222222"/>
            <w:sz w:val="20"/>
            <w:szCs w:val="20"/>
          </w:rPr>
          <w:t>d within</w:t>
        </w:r>
      </w:ins>
      <w:ins w:id="275" w:author="Oden, Wil" w:date="2025-04-22T12:04:00Z" w16du:dateUtc="2025-04-22T17:04:00Z">
        <w:r w:rsidRPr="00F02C29">
          <w:rPr>
            <w:rFonts w:asciiTheme="minorHAnsi" w:hAnsiTheme="minorHAnsi" w:cstheme="minorHAnsi"/>
            <w:color w:val="222222"/>
            <w:sz w:val="20"/>
            <w:szCs w:val="20"/>
          </w:rPr>
          <w:t>.</w:t>
        </w:r>
      </w:ins>
    </w:p>
    <w:p w14:paraId="4305F173" w14:textId="77777777" w:rsidR="000F3079" w:rsidRPr="00F02C29" w:rsidDel="00E02EDE" w:rsidRDefault="000F3079" w:rsidP="000F3079">
      <w:pPr>
        <w:shd w:val="clear" w:color="auto" w:fill="FFFFFF"/>
        <w:jc w:val="both"/>
        <w:rPr>
          <w:del w:id="276" w:author="Oden, Wil" w:date="2025-05-01T09:34:00Z" w16du:dateUtc="2025-05-01T14:34:00Z"/>
          <w:rFonts w:asciiTheme="minorHAnsi" w:hAnsiTheme="minorHAnsi" w:cstheme="minorHAnsi"/>
          <w:color w:val="222222"/>
          <w:sz w:val="20"/>
          <w:szCs w:val="20"/>
        </w:rPr>
      </w:pPr>
    </w:p>
    <w:p w14:paraId="560C8F0F" w14:textId="77777777" w:rsidR="000F3079" w:rsidRPr="00F02C29" w:rsidRDefault="000F3079" w:rsidP="000F3079">
      <w:pPr>
        <w:jc w:val="both"/>
        <w:rPr>
          <w:rFonts w:asciiTheme="minorHAnsi" w:hAnsiTheme="minorHAnsi" w:cstheme="minorHAnsi"/>
          <w:sz w:val="20"/>
          <w:szCs w:val="20"/>
        </w:rPr>
      </w:pPr>
    </w:p>
    <w:p w14:paraId="3AD91AD3" w14:textId="77777777" w:rsidR="000F3079" w:rsidRPr="00F02C29" w:rsidRDefault="000F3079" w:rsidP="000F3079">
      <w:pPr>
        <w:jc w:val="center"/>
        <w:rPr>
          <w:rFonts w:asciiTheme="minorHAnsi" w:hAnsiTheme="minorHAnsi" w:cstheme="minorHAnsi"/>
          <w:b/>
          <w:sz w:val="20"/>
          <w:szCs w:val="20"/>
          <w:u w:val="single"/>
        </w:rPr>
      </w:pPr>
      <w:r w:rsidRPr="00F02C29">
        <w:rPr>
          <w:rFonts w:asciiTheme="minorHAnsi" w:hAnsiTheme="minorHAnsi" w:cstheme="minorHAnsi"/>
          <w:b/>
          <w:sz w:val="20"/>
          <w:szCs w:val="20"/>
          <w:u w:val="single"/>
        </w:rPr>
        <w:t>SCHEDULE B – PART 2</w:t>
      </w:r>
    </w:p>
    <w:p w14:paraId="35E6EB77" w14:textId="77777777" w:rsidR="000F3079" w:rsidRPr="00F02C29" w:rsidRDefault="000F3079" w:rsidP="000F3079">
      <w:pPr>
        <w:jc w:val="both"/>
        <w:rPr>
          <w:rFonts w:asciiTheme="minorHAnsi" w:hAnsiTheme="minorHAnsi" w:cstheme="minorHAnsi"/>
          <w:sz w:val="20"/>
          <w:szCs w:val="20"/>
        </w:rPr>
      </w:pPr>
    </w:p>
    <w:p w14:paraId="76E413C3" w14:textId="77777777" w:rsidR="000F3079" w:rsidRPr="00F02C29" w:rsidRDefault="000F3079" w:rsidP="000F3079">
      <w:pPr>
        <w:jc w:val="center"/>
        <w:rPr>
          <w:rFonts w:asciiTheme="minorHAnsi" w:hAnsiTheme="minorHAnsi" w:cstheme="minorHAnsi"/>
          <w:b/>
          <w:sz w:val="20"/>
          <w:szCs w:val="20"/>
          <w:u w:val="single"/>
        </w:rPr>
      </w:pPr>
      <w:r w:rsidRPr="00F02C29">
        <w:rPr>
          <w:rFonts w:asciiTheme="minorHAnsi" w:hAnsiTheme="minorHAnsi" w:cstheme="minorHAnsi"/>
          <w:b/>
          <w:sz w:val="20"/>
          <w:szCs w:val="20"/>
          <w:u w:val="single"/>
        </w:rPr>
        <w:t>MORTGAGE LOANS ACQUIRED AND ADDITIONS MADE DURING YEAR</w:t>
      </w:r>
    </w:p>
    <w:p w14:paraId="26D71062" w14:textId="77777777" w:rsidR="000F3079" w:rsidRPr="00F02C29" w:rsidRDefault="000F3079" w:rsidP="000F3079">
      <w:pPr>
        <w:jc w:val="both"/>
        <w:rPr>
          <w:rFonts w:asciiTheme="minorHAnsi" w:hAnsiTheme="minorHAnsi" w:cstheme="minorHAnsi"/>
          <w:sz w:val="20"/>
          <w:szCs w:val="20"/>
        </w:rPr>
      </w:pPr>
    </w:p>
    <w:p w14:paraId="239C52D9" w14:textId="77777777" w:rsidR="000F3079" w:rsidRPr="00F02C29" w:rsidRDefault="000F3079" w:rsidP="000F3079">
      <w:pPr>
        <w:jc w:val="both"/>
        <w:rPr>
          <w:rFonts w:asciiTheme="minorHAnsi" w:hAnsiTheme="minorHAnsi" w:cstheme="minorHAnsi"/>
          <w:sz w:val="20"/>
          <w:szCs w:val="20"/>
        </w:rPr>
      </w:pPr>
      <w:r w:rsidRPr="00F02C29">
        <w:rPr>
          <w:rFonts w:asciiTheme="minorHAnsi" w:hAnsiTheme="minorHAnsi" w:cstheme="minorHAnsi"/>
          <w:sz w:val="20"/>
          <w:szCs w:val="20"/>
        </w:rPr>
        <w:t xml:space="preserve">Report individually all mortgage loans acquired or transferred from another category (e.g., joint ventures, Schedule BA) but also any increases or additions to mortgage loans acquired or transferred in the current and prior periods. Mortgages acquired and </w:t>
      </w:r>
      <w:proofErr w:type="gramStart"/>
      <w:r w:rsidRPr="00F02C29">
        <w:rPr>
          <w:rFonts w:asciiTheme="minorHAnsi" w:hAnsiTheme="minorHAnsi" w:cstheme="minorHAnsi"/>
          <w:sz w:val="20"/>
          <w:szCs w:val="20"/>
        </w:rPr>
        <w:t>disposed</w:t>
      </w:r>
      <w:proofErr w:type="gramEnd"/>
      <w:r w:rsidRPr="00F02C29">
        <w:rPr>
          <w:rFonts w:asciiTheme="minorHAnsi" w:hAnsiTheme="minorHAnsi" w:cstheme="minorHAnsi"/>
          <w:sz w:val="20"/>
          <w:szCs w:val="20"/>
        </w:rPr>
        <w:t xml:space="preserve"> during the same year should be reported in both Part 2 and Part 3</w:t>
      </w:r>
      <w:ins w:id="277" w:author="Oden, Wil" w:date="2025-05-01T09:50:00Z" w16du:dateUtc="2025-05-01T14:50:00Z">
        <w:r w:rsidRPr="00F02C29">
          <w:rPr>
            <w:rFonts w:asciiTheme="minorHAnsi" w:hAnsiTheme="minorHAnsi" w:cstheme="minorHAnsi"/>
            <w:sz w:val="20"/>
            <w:szCs w:val="20"/>
          </w:rPr>
          <w:t xml:space="preserve">, which would </w:t>
        </w:r>
      </w:ins>
      <w:ins w:id="278" w:author="Oden, Wil" w:date="2025-05-01T09:54:00Z" w16du:dateUtc="2025-05-01T14:54:00Z">
        <w:r w:rsidRPr="00F02C29">
          <w:rPr>
            <w:rFonts w:asciiTheme="minorHAnsi" w:hAnsiTheme="minorHAnsi" w:cstheme="minorHAnsi"/>
            <w:sz w:val="20"/>
            <w:szCs w:val="20"/>
          </w:rPr>
          <w:t xml:space="preserve">also </w:t>
        </w:r>
      </w:ins>
      <w:ins w:id="279" w:author="Oden, Wil" w:date="2025-05-01T09:50:00Z" w16du:dateUtc="2025-05-01T14:50:00Z">
        <w:r w:rsidRPr="00F02C29">
          <w:rPr>
            <w:rFonts w:asciiTheme="minorHAnsi" w:hAnsiTheme="minorHAnsi" w:cstheme="minorHAnsi"/>
            <w:sz w:val="20"/>
            <w:szCs w:val="20"/>
          </w:rPr>
          <w:t xml:space="preserve">include </w:t>
        </w:r>
      </w:ins>
      <w:ins w:id="280" w:author="Oden, Wil" w:date="2025-05-01T09:54:00Z" w16du:dateUtc="2025-05-01T14:54:00Z">
        <w:r w:rsidRPr="00F02C29">
          <w:rPr>
            <w:rFonts w:asciiTheme="minorHAnsi" w:hAnsiTheme="minorHAnsi" w:cstheme="minorHAnsi"/>
            <w:sz w:val="20"/>
            <w:szCs w:val="20"/>
          </w:rPr>
          <w:t>acquired</w:t>
        </w:r>
      </w:ins>
      <w:ins w:id="281" w:author="Oden, Wil" w:date="2025-05-01T09:52:00Z" w16du:dateUtc="2025-05-01T14:52:00Z">
        <w:r w:rsidRPr="00F02C29">
          <w:rPr>
            <w:rFonts w:asciiTheme="minorHAnsi" w:hAnsiTheme="minorHAnsi" w:cstheme="minorHAnsi"/>
            <w:sz w:val="20"/>
            <w:szCs w:val="20"/>
          </w:rPr>
          <w:t xml:space="preserve"> or </w:t>
        </w:r>
      </w:ins>
      <w:ins w:id="282" w:author="Oden, Wil" w:date="2025-05-01T09:54:00Z" w16du:dateUtc="2025-05-01T14:54:00Z">
        <w:r w:rsidRPr="00F02C29">
          <w:rPr>
            <w:rFonts w:asciiTheme="minorHAnsi" w:hAnsiTheme="minorHAnsi" w:cstheme="minorHAnsi"/>
            <w:sz w:val="20"/>
            <w:szCs w:val="20"/>
          </w:rPr>
          <w:t>disposed</w:t>
        </w:r>
      </w:ins>
      <w:ins w:id="283" w:author="Oden, Wil" w:date="2025-05-01T09:52:00Z" w16du:dateUtc="2025-05-01T14:52:00Z">
        <w:r w:rsidRPr="00F02C29">
          <w:rPr>
            <w:rFonts w:asciiTheme="minorHAnsi" w:hAnsiTheme="minorHAnsi" w:cstheme="minorHAnsi"/>
            <w:sz w:val="20"/>
            <w:szCs w:val="20"/>
          </w:rPr>
          <w:t xml:space="preserve"> </w:t>
        </w:r>
      </w:ins>
      <w:ins w:id="284" w:author="Marcotte, Robin" w:date="2025-05-07T17:59:00Z" w16du:dateUtc="2025-05-07T22:59:00Z">
        <w:r w:rsidRPr="00F02C29">
          <w:rPr>
            <w:rFonts w:asciiTheme="minorHAnsi" w:hAnsiTheme="minorHAnsi" w:cstheme="minorHAnsi"/>
            <w:sz w:val="20"/>
            <w:szCs w:val="20"/>
          </w:rPr>
          <w:t xml:space="preserve">of </w:t>
        </w:r>
      </w:ins>
      <w:ins w:id="285" w:author="Oden, Wil" w:date="2025-05-01T09:50:00Z" w16du:dateUtc="2025-05-01T14:50:00Z">
        <w:r w:rsidRPr="00F02C29">
          <w:rPr>
            <w:rFonts w:asciiTheme="minorHAnsi" w:hAnsiTheme="minorHAnsi" w:cstheme="minorHAnsi"/>
            <w:sz w:val="20"/>
            <w:szCs w:val="20"/>
          </w:rPr>
          <w:t xml:space="preserve">residential mortgage loans held within </w:t>
        </w:r>
      </w:ins>
      <w:ins w:id="286" w:author="Oden, Wil" w:date="2025-05-01T09:52:00Z" w16du:dateUtc="2025-05-01T14:52:00Z">
        <w:r w:rsidRPr="00F02C29">
          <w:rPr>
            <w:rFonts w:asciiTheme="minorHAnsi" w:hAnsiTheme="minorHAnsi" w:cstheme="minorHAnsi"/>
            <w:sz w:val="20"/>
            <w:szCs w:val="20"/>
          </w:rPr>
          <w:t xml:space="preserve">qualifying </w:t>
        </w:r>
      </w:ins>
      <w:ins w:id="287" w:author="Oden, Wil" w:date="2025-05-01T09:50:00Z" w16du:dateUtc="2025-05-01T14:50:00Z">
        <w:r w:rsidRPr="00F02C29">
          <w:rPr>
            <w:rFonts w:asciiTheme="minorHAnsi" w:hAnsiTheme="minorHAnsi" w:cstheme="minorHAnsi"/>
            <w:sz w:val="20"/>
            <w:szCs w:val="20"/>
          </w:rPr>
          <w:t>statutory trust</w:t>
        </w:r>
      </w:ins>
      <w:ins w:id="288" w:author="Oden, Wil" w:date="2025-05-01T09:51:00Z" w16du:dateUtc="2025-05-01T14:51:00Z">
        <w:r w:rsidRPr="00F02C29">
          <w:rPr>
            <w:rFonts w:asciiTheme="minorHAnsi" w:hAnsiTheme="minorHAnsi" w:cstheme="minorHAnsi"/>
            <w:sz w:val="20"/>
            <w:szCs w:val="20"/>
          </w:rPr>
          <w:t>s</w:t>
        </w:r>
      </w:ins>
      <w:r w:rsidRPr="00F02C29">
        <w:rPr>
          <w:rFonts w:asciiTheme="minorHAnsi" w:hAnsiTheme="minorHAnsi" w:cstheme="minorHAnsi"/>
          <w:sz w:val="20"/>
          <w:szCs w:val="20"/>
        </w:rPr>
        <w:t xml:space="preserve">. Include non-conventional mortgage loans (e.g., loans that can be increased to their maximum loan value without incurring the cost of writing a new mortgage). Also include mezzanine real estate loans. For accounting and admission guidance related to mezzanine real estate loans, refer to </w:t>
      </w:r>
      <w:r w:rsidRPr="00F02C29">
        <w:rPr>
          <w:rFonts w:asciiTheme="minorHAnsi" w:hAnsiTheme="minorHAnsi" w:cstheme="minorHAnsi"/>
          <w:i/>
          <w:sz w:val="20"/>
          <w:szCs w:val="20"/>
        </w:rPr>
        <w:t>SSAP No. 83—Mezzanine Real Estate Loans</w:t>
      </w:r>
      <w:r w:rsidRPr="00F02C29">
        <w:rPr>
          <w:rFonts w:asciiTheme="minorHAnsi" w:hAnsiTheme="minorHAnsi" w:cstheme="minorHAnsi"/>
          <w:sz w:val="20"/>
          <w:szCs w:val="20"/>
        </w:rPr>
        <w:t>. Collateralized Mortgage Obligations (residential mortgage-backed securities) should be included in Schedule D.</w:t>
      </w:r>
    </w:p>
    <w:p w14:paraId="3F23211B" w14:textId="77777777" w:rsidR="000F3079" w:rsidRPr="00F02C29" w:rsidRDefault="000F3079" w:rsidP="000F3079">
      <w:pPr>
        <w:jc w:val="both"/>
        <w:rPr>
          <w:rFonts w:asciiTheme="minorHAnsi" w:hAnsiTheme="minorHAnsi" w:cstheme="minorHAnsi"/>
          <w:sz w:val="20"/>
          <w:szCs w:val="20"/>
        </w:rPr>
      </w:pPr>
    </w:p>
    <w:p w14:paraId="41B9CD38" w14:textId="77777777" w:rsidR="000F3079" w:rsidRPr="00F02C29" w:rsidRDefault="000F3079" w:rsidP="000F3079">
      <w:pPr>
        <w:jc w:val="both"/>
        <w:rPr>
          <w:rFonts w:asciiTheme="minorHAnsi" w:hAnsiTheme="minorHAnsi" w:cstheme="minorHAnsi"/>
          <w:sz w:val="20"/>
          <w:szCs w:val="20"/>
        </w:rPr>
      </w:pPr>
      <w:r w:rsidRPr="00F02C29">
        <w:rPr>
          <w:rFonts w:asciiTheme="minorHAnsi" w:hAnsiTheme="minorHAnsi" w:cstheme="minorHAnsi"/>
          <w:sz w:val="20"/>
          <w:szCs w:val="20"/>
        </w:rPr>
        <w:t>A description of the information required by the columnar headings is as follows:</w:t>
      </w:r>
    </w:p>
    <w:p w14:paraId="1002B0F8" w14:textId="77777777" w:rsidR="000F3079" w:rsidRPr="00F02C29" w:rsidRDefault="000F3079" w:rsidP="000F3079">
      <w:pPr>
        <w:jc w:val="both"/>
        <w:rPr>
          <w:rFonts w:asciiTheme="minorHAnsi" w:hAnsiTheme="minorHAnsi" w:cstheme="minorHAnsi"/>
          <w:sz w:val="20"/>
          <w:szCs w:val="20"/>
        </w:rPr>
      </w:pPr>
    </w:p>
    <w:p w14:paraId="55A4ED5A" w14:textId="77777777" w:rsidR="000F3079" w:rsidRPr="00F02C29" w:rsidRDefault="000F3079" w:rsidP="000F3079">
      <w:pPr>
        <w:tabs>
          <w:tab w:val="left" w:pos="1800"/>
        </w:tabs>
        <w:ind w:left="1260" w:hanging="1260"/>
        <w:jc w:val="both"/>
        <w:rPr>
          <w:ins w:id="289" w:author="Oden, Wil" w:date="2025-04-22T15:32:00Z" w16du:dateUtc="2025-04-22T20:32:00Z"/>
          <w:rFonts w:asciiTheme="minorHAnsi" w:hAnsiTheme="minorHAnsi" w:cstheme="minorHAnsi"/>
          <w:color w:val="222222"/>
          <w:sz w:val="20"/>
          <w:szCs w:val="20"/>
        </w:rPr>
      </w:pPr>
      <w:ins w:id="290" w:author="Oden, Wil" w:date="2025-04-22T15:32:00Z" w16du:dateUtc="2025-04-22T20:32:00Z">
        <w:r w:rsidRPr="00F02C29">
          <w:rPr>
            <w:rFonts w:asciiTheme="minorHAnsi" w:hAnsiTheme="minorHAnsi" w:cstheme="minorHAnsi"/>
            <w:sz w:val="20"/>
            <w:szCs w:val="20"/>
          </w:rPr>
          <w:t>Column</w:t>
        </w:r>
        <w:r w:rsidRPr="00F02C29">
          <w:rPr>
            <w:rFonts w:asciiTheme="minorHAnsi" w:hAnsiTheme="minorHAnsi" w:cstheme="minorHAnsi"/>
            <w:color w:val="222222"/>
            <w:sz w:val="20"/>
            <w:szCs w:val="20"/>
          </w:rPr>
          <w:t xml:space="preserve"> </w:t>
        </w:r>
      </w:ins>
      <w:ins w:id="291" w:author="Oden, Wil" w:date="2025-04-22T15:33:00Z" w16du:dateUtc="2025-04-22T20:33:00Z">
        <w:r w:rsidRPr="00F02C29">
          <w:rPr>
            <w:rFonts w:asciiTheme="minorHAnsi" w:hAnsiTheme="minorHAnsi" w:cstheme="minorHAnsi"/>
            <w:color w:val="222222"/>
            <w:sz w:val="20"/>
            <w:szCs w:val="20"/>
          </w:rPr>
          <w:t>15</w:t>
        </w:r>
      </w:ins>
      <w:ins w:id="292" w:author="Oden, Wil" w:date="2025-04-22T15:32:00Z" w16du:dateUtc="2025-04-22T20:32:00Z">
        <w:r w:rsidRPr="00F02C29">
          <w:rPr>
            <w:rFonts w:asciiTheme="minorHAnsi" w:hAnsiTheme="minorHAnsi" w:cstheme="minorHAnsi"/>
            <w:sz w:val="20"/>
            <w:szCs w:val="20"/>
          </w:rPr>
          <w:tab/>
          <w:t>–</w:t>
        </w:r>
        <w:r w:rsidRPr="00F02C29">
          <w:rPr>
            <w:rFonts w:asciiTheme="minorHAnsi" w:hAnsiTheme="minorHAnsi" w:cstheme="minorHAnsi"/>
            <w:sz w:val="20"/>
            <w:szCs w:val="20"/>
          </w:rPr>
          <w:tab/>
        </w:r>
        <w:r w:rsidRPr="00F02C29">
          <w:rPr>
            <w:rFonts w:asciiTheme="minorHAnsi" w:hAnsiTheme="minorHAnsi" w:cstheme="minorHAnsi"/>
            <w:color w:val="222222"/>
            <w:sz w:val="20"/>
            <w:szCs w:val="20"/>
          </w:rPr>
          <w:t>State of Domicile (Statutory Trust Only)</w:t>
        </w:r>
      </w:ins>
    </w:p>
    <w:p w14:paraId="33328198" w14:textId="77777777" w:rsidR="000F3079" w:rsidRPr="00F02C29" w:rsidRDefault="000F3079" w:rsidP="000F3079">
      <w:pPr>
        <w:shd w:val="clear" w:color="auto" w:fill="FFFFFF"/>
        <w:jc w:val="both"/>
        <w:rPr>
          <w:ins w:id="293" w:author="Oden, Wil" w:date="2025-04-22T15:32:00Z" w16du:dateUtc="2025-04-22T20:32:00Z"/>
          <w:rFonts w:asciiTheme="minorHAnsi" w:hAnsiTheme="minorHAnsi" w:cstheme="minorHAnsi"/>
          <w:color w:val="222222"/>
          <w:sz w:val="20"/>
          <w:szCs w:val="20"/>
        </w:rPr>
      </w:pPr>
    </w:p>
    <w:p w14:paraId="33A26D46" w14:textId="77777777" w:rsidR="000F3079" w:rsidRPr="00F02C29" w:rsidRDefault="000F3079" w:rsidP="000F3079">
      <w:pPr>
        <w:shd w:val="clear" w:color="auto" w:fill="FFFFFF"/>
        <w:ind w:left="1800"/>
        <w:jc w:val="both"/>
        <w:rPr>
          <w:rFonts w:asciiTheme="minorHAnsi" w:hAnsiTheme="minorHAnsi" w:cstheme="minorHAnsi"/>
          <w:color w:val="222222"/>
          <w:sz w:val="20"/>
          <w:szCs w:val="20"/>
        </w:rPr>
      </w:pPr>
      <w:ins w:id="294" w:author="Oden, Wil" w:date="2025-04-22T15:32:00Z" w16du:dateUtc="2025-04-22T20:32:00Z">
        <w:r w:rsidRPr="00F02C29">
          <w:rPr>
            <w:rFonts w:asciiTheme="minorHAnsi" w:hAnsiTheme="minorHAnsi" w:cstheme="minorHAnsi"/>
            <w:color w:val="222222"/>
            <w:sz w:val="20"/>
            <w:szCs w:val="20"/>
          </w:rPr>
          <w:t xml:space="preserve">Report the two-character U.S. postal abbreviation for the U.S. state the </w:t>
        </w:r>
      </w:ins>
      <w:ins w:id="295" w:author="Oden, Wil" w:date="2025-05-01T09:53:00Z" w16du:dateUtc="2025-05-01T14:53:00Z">
        <w:r w:rsidRPr="00F02C29">
          <w:rPr>
            <w:rFonts w:asciiTheme="minorHAnsi" w:hAnsiTheme="minorHAnsi" w:cstheme="minorHAnsi"/>
            <w:color w:val="222222"/>
            <w:sz w:val="20"/>
            <w:szCs w:val="20"/>
          </w:rPr>
          <w:t xml:space="preserve">statutory </w:t>
        </w:r>
      </w:ins>
      <w:ins w:id="296" w:author="Oden, Wil" w:date="2025-04-22T15:32:00Z" w16du:dateUtc="2025-04-22T20:32:00Z">
        <w:r w:rsidRPr="00F02C29">
          <w:rPr>
            <w:rFonts w:asciiTheme="minorHAnsi" w:hAnsiTheme="minorHAnsi" w:cstheme="minorHAnsi"/>
            <w:color w:val="222222"/>
            <w:sz w:val="20"/>
            <w:szCs w:val="20"/>
          </w:rPr>
          <w:t>trust is domiciled within.</w:t>
        </w:r>
      </w:ins>
    </w:p>
    <w:p w14:paraId="7946F416" w14:textId="77777777" w:rsidR="000F3079" w:rsidRPr="00F02C29" w:rsidRDefault="000F3079" w:rsidP="000F3079">
      <w:pPr>
        <w:jc w:val="both"/>
        <w:rPr>
          <w:rFonts w:asciiTheme="minorHAnsi" w:hAnsiTheme="minorHAnsi" w:cstheme="minorHAnsi"/>
          <w:sz w:val="20"/>
          <w:szCs w:val="20"/>
        </w:rPr>
      </w:pPr>
    </w:p>
    <w:p w14:paraId="320EF225" w14:textId="77777777" w:rsidR="000F3079" w:rsidRPr="00F02C29" w:rsidRDefault="000F3079" w:rsidP="000F3079">
      <w:pPr>
        <w:jc w:val="both"/>
        <w:rPr>
          <w:rFonts w:asciiTheme="minorHAnsi" w:hAnsiTheme="minorHAnsi" w:cstheme="minorHAnsi"/>
          <w:sz w:val="20"/>
          <w:szCs w:val="20"/>
        </w:rPr>
      </w:pPr>
    </w:p>
    <w:p w14:paraId="026C3C8D" w14:textId="77777777" w:rsidR="000F3079" w:rsidRPr="00F02C29" w:rsidRDefault="000F3079" w:rsidP="000F3079">
      <w:pPr>
        <w:jc w:val="center"/>
        <w:rPr>
          <w:rFonts w:asciiTheme="minorHAnsi" w:hAnsiTheme="minorHAnsi" w:cstheme="minorHAnsi"/>
          <w:b/>
          <w:sz w:val="20"/>
          <w:szCs w:val="20"/>
          <w:u w:val="single"/>
        </w:rPr>
      </w:pPr>
      <w:r w:rsidRPr="00F02C29">
        <w:rPr>
          <w:rFonts w:asciiTheme="minorHAnsi" w:hAnsiTheme="minorHAnsi" w:cstheme="minorHAnsi"/>
          <w:b/>
          <w:sz w:val="20"/>
          <w:szCs w:val="20"/>
          <w:u w:val="single"/>
        </w:rPr>
        <w:lastRenderedPageBreak/>
        <w:t>SCHEDULE B – PART 3</w:t>
      </w:r>
    </w:p>
    <w:p w14:paraId="0D5BAF2A" w14:textId="77777777" w:rsidR="000F3079" w:rsidRPr="00F02C29" w:rsidRDefault="000F3079" w:rsidP="000F3079">
      <w:pPr>
        <w:jc w:val="both"/>
        <w:rPr>
          <w:rFonts w:asciiTheme="minorHAnsi" w:hAnsiTheme="minorHAnsi" w:cstheme="minorHAnsi"/>
          <w:sz w:val="20"/>
          <w:szCs w:val="20"/>
        </w:rPr>
      </w:pPr>
    </w:p>
    <w:p w14:paraId="115B8BBF" w14:textId="77777777" w:rsidR="000F3079" w:rsidRPr="00F02C29" w:rsidRDefault="000F3079" w:rsidP="000F3079">
      <w:pPr>
        <w:jc w:val="center"/>
        <w:rPr>
          <w:rFonts w:asciiTheme="minorHAnsi" w:hAnsiTheme="minorHAnsi" w:cstheme="minorHAnsi"/>
          <w:b/>
          <w:sz w:val="20"/>
          <w:szCs w:val="20"/>
        </w:rPr>
      </w:pPr>
      <w:r w:rsidRPr="00F02C29">
        <w:rPr>
          <w:rFonts w:asciiTheme="minorHAnsi" w:hAnsiTheme="minorHAnsi" w:cstheme="minorHAnsi"/>
          <w:b/>
          <w:sz w:val="20"/>
          <w:szCs w:val="20"/>
          <w:u w:val="single"/>
        </w:rPr>
        <w:t>MORTGAGE LOANS DISPOSED, TRANSFERRED OR REPAID DURING THE YEAR</w:t>
      </w:r>
    </w:p>
    <w:p w14:paraId="000CCC52" w14:textId="77777777" w:rsidR="000F3079" w:rsidRPr="00F02C29" w:rsidRDefault="000F3079" w:rsidP="000F3079">
      <w:pPr>
        <w:jc w:val="both"/>
        <w:rPr>
          <w:rFonts w:asciiTheme="minorHAnsi" w:hAnsiTheme="minorHAnsi" w:cstheme="minorHAnsi"/>
          <w:sz w:val="20"/>
          <w:szCs w:val="20"/>
        </w:rPr>
      </w:pPr>
    </w:p>
    <w:p w14:paraId="06072688" w14:textId="77777777" w:rsidR="000F3079" w:rsidRPr="00F02C29" w:rsidRDefault="000F3079" w:rsidP="000F3079">
      <w:pPr>
        <w:jc w:val="both"/>
        <w:rPr>
          <w:rFonts w:asciiTheme="minorHAnsi" w:hAnsiTheme="minorHAnsi" w:cstheme="minorHAnsi"/>
          <w:sz w:val="20"/>
          <w:szCs w:val="20"/>
        </w:rPr>
      </w:pPr>
      <w:r w:rsidRPr="00F02C29">
        <w:rPr>
          <w:rFonts w:asciiTheme="minorHAnsi" w:hAnsiTheme="minorHAnsi" w:cstheme="minorHAnsi"/>
          <w:sz w:val="20"/>
          <w:szCs w:val="20"/>
        </w:rPr>
        <w:t xml:space="preserve">Report </w:t>
      </w:r>
      <w:proofErr w:type="gramStart"/>
      <w:r w:rsidRPr="00F02C29">
        <w:rPr>
          <w:rFonts w:asciiTheme="minorHAnsi" w:hAnsiTheme="minorHAnsi" w:cstheme="minorHAnsi"/>
          <w:sz w:val="20"/>
          <w:szCs w:val="20"/>
        </w:rPr>
        <w:t>individually</w:t>
      </w:r>
      <w:proofErr w:type="gramEnd"/>
      <w:r w:rsidRPr="00F02C29">
        <w:rPr>
          <w:rFonts w:asciiTheme="minorHAnsi" w:hAnsiTheme="minorHAnsi" w:cstheme="minorHAnsi"/>
          <w:sz w:val="20"/>
          <w:szCs w:val="20"/>
        </w:rPr>
        <w:t xml:space="preserve"> each mortgage</w:t>
      </w:r>
      <w:ins w:id="297" w:author="Oden, Wil" w:date="2025-04-22T15:38:00Z" w16du:dateUtc="2025-04-22T20:38:00Z">
        <w:r w:rsidRPr="00F02C29">
          <w:rPr>
            <w:rFonts w:asciiTheme="minorHAnsi" w:hAnsiTheme="minorHAnsi" w:cstheme="minorHAnsi"/>
            <w:sz w:val="20"/>
            <w:szCs w:val="20"/>
          </w:rPr>
          <w:t xml:space="preserve">, </w:t>
        </w:r>
      </w:ins>
      <w:ins w:id="298" w:author="Oden, Wil" w:date="2025-05-01T09:54:00Z" w16du:dateUtc="2025-05-01T14:54:00Z">
        <w:r w:rsidRPr="00F02C29">
          <w:rPr>
            <w:rFonts w:asciiTheme="minorHAnsi" w:hAnsiTheme="minorHAnsi" w:cstheme="minorHAnsi"/>
            <w:sz w:val="20"/>
            <w:szCs w:val="20"/>
          </w:rPr>
          <w:t>including those held in qualifying investments in statutory trust(s)</w:t>
        </w:r>
      </w:ins>
      <w:ins w:id="299" w:author="Oden, Wil" w:date="2025-04-22T15:38:00Z" w16du:dateUtc="2025-04-22T20:38:00Z">
        <w:r w:rsidRPr="00F02C29">
          <w:rPr>
            <w:rFonts w:asciiTheme="minorHAnsi" w:hAnsiTheme="minorHAnsi" w:cstheme="minorHAnsi"/>
            <w:sz w:val="20"/>
            <w:szCs w:val="20"/>
          </w:rPr>
          <w:t>,</w:t>
        </w:r>
      </w:ins>
      <w:r w:rsidRPr="00F02C29">
        <w:rPr>
          <w:rFonts w:asciiTheme="minorHAnsi" w:hAnsiTheme="minorHAnsi" w:cstheme="minorHAnsi"/>
          <w:sz w:val="20"/>
          <w:szCs w:val="20"/>
        </w:rPr>
        <w:t xml:space="preserve"> that has had decreases in the balance </w:t>
      </w:r>
      <w:proofErr w:type="gramStart"/>
      <w:r w:rsidRPr="00F02C29">
        <w:rPr>
          <w:rFonts w:asciiTheme="minorHAnsi" w:hAnsiTheme="minorHAnsi" w:cstheme="minorHAnsi"/>
          <w:sz w:val="20"/>
          <w:szCs w:val="20"/>
        </w:rPr>
        <w:t>as a result of</w:t>
      </w:r>
      <w:proofErr w:type="gramEnd"/>
      <w:r w:rsidRPr="00F02C29">
        <w:rPr>
          <w:rFonts w:asciiTheme="minorHAnsi" w:hAnsiTheme="minorHAnsi" w:cstheme="minorHAnsi"/>
          <w:sz w:val="20"/>
          <w:szCs w:val="20"/>
        </w:rPr>
        <w:t xml:space="preserve"> being closed by repayment, partial repayment, disposed or transferred to another category (e.g., real estate, Schedule A). Do not report individual partial repayments but aggregate all partial repayments by mortgage loan. </w:t>
      </w:r>
    </w:p>
    <w:p w14:paraId="5B5DE07C" w14:textId="77777777" w:rsidR="000F3079" w:rsidRPr="00F02C29" w:rsidRDefault="000F3079" w:rsidP="000F3079">
      <w:pPr>
        <w:jc w:val="both"/>
        <w:rPr>
          <w:rFonts w:asciiTheme="minorHAnsi" w:hAnsiTheme="minorHAnsi" w:cstheme="minorHAnsi"/>
          <w:sz w:val="20"/>
          <w:szCs w:val="20"/>
        </w:rPr>
      </w:pPr>
    </w:p>
    <w:p w14:paraId="3B79DB91" w14:textId="77777777" w:rsidR="000F3079" w:rsidRPr="00F02C29" w:rsidRDefault="000F3079" w:rsidP="000F3079">
      <w:pPr>
        <w:jc w:val="both"/>
        <w:rPr>
          <w:rFonts w:asciiTheme="minorHAnsi" w:hAnsiTheme="minorHAnsi" w:cstheme="minorHAnsi"/>
          <w:sz w:val="20"/>
          <w:szCs w:val="20"/>
        </w:rPr>
      </w:pPr>
      <w:r w:rsidRPr="00F02C29">
        <w:rPr>
          <w:rFonts w:asciiTheme="minorHAnsi" w:hAnsiTheme="minorHAnsi" w:cstheme="minorHAnsi"/>
          <w:sz w:val="20"/>
          <w:szCs w:val="20"/>
        </w:rPr>
        <w:t xml:space="preserve">If a reporting entity has any </w:t>
      </w:r>
      <w:proofErr w:type="gramStart"/>
      <w:r w:rsidRPr="00F02C29">
        <w:rPr>
          <w:rFonts w:asciiTheme="minorHAnsi" w:hAnsiTheme="minorHAnsi" w:cstheme="minorHAnsi"/>
          <w:sz w:val="20"/>
          <w:szCs w:val="20"/>
        </w:rPr>
        <w:t>detail</w:t>
      </w:r>
      <w:proofErr w:type="gramEnd"/>
      <w:r w:rsidRPr="00F02C29">
        <w:rPr>
          <w:rFonts w:asciiTheme="minorHAnsi" w:hAnsiTheme="minorHAnsi" w:cstheme="minorHAnsi"/>
          <w:sz w:val="20"/>
          <w:szCs w:val="20"/>
        </w:rPr>
        <w:t xml:space="preserve"> lines reported for any of the following required groups, it shall report the subtotal amount of the corresponding group with the specified subtotal line number appearing in the same manner and location as the pre</w:t>
      </w:r>
      <w:r w:rsidRPr="00F02C29">
        <w:rPr>
          <w:rFonts w:asciiTheme="minorHAnsi" w:hAnsiTheme="minorHAnsi" w:cstheme="minorHAnsi"/>
          <w:sz w:val="20"/>
          <w:szCs w:val="20"/>
        </w:rPr>
        <w:noBreakHyphen/>
        <w:t>printed total.</w:t>
      </w:r>
    </w:p>
    <w:p w14:paraId="04EB09E2" w14:textId="77777777" w:rsidR="000F3079" w:rsidRPr="00F02C29" w:rsidRDefault="000F3079" w:rsidP="000F3079">
      <w:pPr>
        <w:jc w:val="both"/>
        <w:rPr>
          <w:rFonts w:asciiTheme="minorHAnsi" w:hAnsiTheme="minorHAnsi" w:cstheme="minorHAnsi"/>
          <w:sz w:val="20"/>
          <w:szCs w:val="20"/>
        </w:rPr>
      </w:pPr>
    </w:p>
    <w:p w14:paraId="47E6DA2C" w14:textId="77777777" w:rsidR="000F3079" w:rsidRPr="00F02C29" w:rsidRDefault="000F3079" w:rsidP="000F3079">
      <w:pPr>
        <w:tabs>
          <w:tab w:val="right" w:leader="dot" w:pos="10080"/>
        </w:tabs>
        <w:jc w:val="both"/>
        <w:rPr>
          <w:rFonts w:asciiTheme="minorHAnsi" w:hAnsiTheme="minorHAnsi" w:cstheme="minorHAnsi"/>
          <w:sz w:val="20"/>
          <w:szCs w:val="20"/>
        </w:rPr>
      </w:pPr>
      <w:r w:rsidRPr="00F02C29">
        <w:rPr>
          <w:rFonts w:asciiTheme="minorHAnsi" w:hAnsiTheme="minorHAnsi" w:cstheme="minorHAnsi"/>
          <w:sz w:val="20"/>
          <w:szCs w:val="20"/>
        </w:rPr>
        <w:t>Mortgages closed by repayment</w:t>
      </w:r>
      <w:r w:rsidRPr="00F02C29">
        <w:rPr>
          <w:rFonts w:asciiTheme="minorHAnsi" w:hAnsiTheme="minorHAnsi" w:cstheme="minorHAnsi"/>
          <w:sz w:val="20"/>
          <w:szCs w:val="20"/>
        </w:rPr>
        <w:tab/>
        <w:t>0199999</w:t>
      </w:r>
    </w:p>
    <w:p w14:paraId="7E4CB73A" w14:textId="77777777" w:rsidR="000F3079" w:rsidRPr="00F02C29" w:rsidRDefault="000F3079" w:rsidP="000F3079">
      <w:pPr>
        <w:tabs>
          <w:tab w:val="right" w:leader="dot" w:pos="10080"/>
        </w:tabs>
        <w:spacing w:before="120"/>
        <w:jc w:val="both"/>
        <w:rPr>
          <w:rFonts w:asciiTheme="minorHAnsi" w:hAnsiTheme="minorHAnsi" w:cstheme="minorHAnsi"/>
          <w:sz w:val="20"/>
          <w:szCs w:val="20"/>
        </w:rPr>
      </w:pPr>
      <w:r w:rsidRPr="00F02C29">
        <w:rPr>
          <w:rFonts w:asciiTheme="minorHAnsi" w:hAnsiTheme="minorHAnsi" w:cstheme="minorHAnsi"/>
          <w:sz w:val="20"/>
          <w:szCs w:val="20"/>
        </w:rPr>
        <w:t>Mortgages with partial repayments</w:t>
      </w:r>
      <w:r w:rsidRPr="00F02C29">
        <w:rPr>
          <w:rFonts w:asciiTheme="minorHAnsi" w:hAnsiTheme="minorHAnsi" w:cstheme="minorHAnsi"/>
          <w:sz w:val="20"/>
          <w:szCs w:val="20"/>
        </w:rPr>
        <w:tab/>
        <w:t>0299999</w:t>
      </w:r>
    </w:p>
    <w:p w14:paraId="601E25D4" w14:textId="77777777" w:rsidR="000F3079" w:rsidRPr="00F02C29" w:rsidRDefault="000F3079" w:rsidP="000F3079">
      <w:pPr>
        <w:tabs>
          <w:tab w:val="right" w:leader="dot" w:pos="10080"/>
        </w:tabs>
        <w:spacing w:before="120"/>
        <w:jc w:val="both"/>
        <w:rPr>
          <w:rFonts w:asciiTheme="minorHAnsi" w:hAnsiTheme="minorHAnsi" w:cstheme="minorHAnsi"/>
          <w:sz w:val="20"/>
          <w:szCs w:val="20"/>
        </w:rPr>
      </w:pPr>
      <w:r w:rsidRPr="00F02C29">
        <w:rPr>
          <w:rFonts w:asciiTheme="minorHAnsi" w:hAnsiTheme="minorHAnsi" w:cstheme="minorHAnsi"/>
          <w:sz w:val="20"/>
          <w:szCs w:val="20"/>
        </w:rPr>
        <w:t>Mortgages disposed</w:t>
      </w:r>
      <w:r w:rsidRPr="00F02C29">
        <w:rPr>
          <w:rFonts w:asciiTheme="minorHAnsi" w:hAnsiTheme="minorHAnsi" w:cstheme="minorHAnsi"/>
          <w:sz w:val="20"/>
          <w:szCs w:val="20"/>
        </w:rPr>
        <w:tab/>
        <w:t>0399999</w:t>
      </w:r>
    </w:p>
    <w:p w14:paraId="7F9E164C" w14:textId="77777777" w:rsidR="000F3079" w:rsidRPr="00F02C29" w:rsidRDefault="000F3079" w:rsidP="000F3079">
      <w:pPr>
        <w:tabs>
          <w:tab w:val="right" w:leader="dot" w:pos="10080"/>
        </w:tabs>
        <w:spacing w:before="120"/>
        <w:jc w:val="both"/>
        <w:rPr>
          <w:rFonts w:asciiTheme="minorHAnsi" w:hAnsiTheme="minorHAnsi" w:cstheme="minorHAnsi"/>
          <w:sz w:val="20"/>
          <w:szCs w:val="20"/>
        </w:rPr>
      </w:pPr>
      <w:proofErr w:type="gramStart"/>
      <w:r w:rsidRPr="00F02C29">
        <w:rPr>
          <w:rFonts w:asciiTheme="minorHAnsi" w:hAnsiTheme="minorHAnsi" w:cstheme="minorHAnsi"/>
          <w:sz w:val="20"/>
          <w:szCs w:val="20"/>
        </w:rPr>
        <w:t>Mortgages</w:t>
      </w:r>
      <w:proofErr w:type="gramEnd"/>
      <w:r w:rsidRPr="00F02C29">
        <w:rPr>
          <w:rFonts w:asciiTheme="minorHAnsi" w:hAnsiTheme="minorHAnsi" w:cstheme="minorHAnsi"/>
          <w:sz w:val="20"/>
          <w:szCs w:val="20"/>
        </w:rPr>
        <w:t xml:space="preserve"> transferred</w:t>
      </w:r>
      <w:r w:rsidRPr="00F02C29">
        <w:rPr>
          <w:rFonts w:asciiTheme="minorHAnsi" w:hAnsiTheme="minorHAnsi" w:cstheme="minorHAnsi"/>
          <w:sz w:val="20"/>
          <w:szCs w:val="20"/>
        </w:rPr>
        <w:tab/>
        <w:t>0499999</w:t>
      </w:r>
    </w:p>
    <w:p w14:paraId="6ECA4B1B" w14:textId="77777777" w:rsidR="000F3079" w:rsidRPr="00F02C29" w:rsidRDefault="000F3079" w:rsidP="000F3079">
      <w:pPr>
        <w:tabs>
          <w:tab w:val="right" w:leader="dot" w:pos="10080"/>
        </w:tabs>
        <w:spacing w:before="120"/>
        <w:jc w:val="both"/>
        <w:rPr>
          <w:rFonts w:asciiTheme="minorHAnsi" w:hAnsiTheme="minorHAnsi" w:cstheme="minorHAnsi"/>
          <w:sz w:val="20"/>
          <w:szCs w:val="20"/>
        </w:rPr>
      </w:pPr>
      <w:r w:rsidRPr="00F02C29">
        <w:rPr>
          <w:rFonts w:asciiTheme="minorHAnsi" w:hAnsiTheme="minorHAnsi" w:cstheme="minorHAnsi"/>
          <w:sz w:val="20"/>
          <w:szCs w:val="20"/>
        </w:rPr>
        <w:t>Total</w:t>
      </w:r>
      <w:r w:rsidRPr="00F02C29">
        <w:rPr>
          <w:rFonts w:asciiTheme="minorHAnsi" w:hAnsiTheme="minorHAnsi" w:cstheme="minorHAnsi"/>
          <w:sz w:val="20"/>
          <w:szCs w:val="20"/>
        </w:rPr>
        <w:tab/>
        <w:t>0599999</w:t>
      </w:r>
    </w:p>
    <w:p w14:paraId="13AB9719" w14:textId="77777777" w:rsidR="000F3079" w:rsidRPr="00F02C29" w:rsidRDefault="000F3079" w:rsidP="000F3079">
      <w:pPr>
        <w:jc w:val="both"/>
        <w:rPr>
          <w:rFonts w:asciiTheme="minorHAnsi" w:hAnsiTheme="minorHAnsi" w:cstheme="minorHAnsi"/>
          <w:sz w:val="20"/>
          <w:szCs w:val="20"/>
        </w:rPr>
      </w:pPr>
    </w:p>
    <w:p w14:paraId="38D05A99" w14:textId="77777777" w:rsidR="000F3079" w:rsidRPr="00F02C29" w:rsidRDefault="000F3079" w:rsidP="000F3079">
      <w:pPr>
        <w:jc w:val="both"/>
        <w:rPr>
          <w:rFonts w:asciiTheme="minorHAnsi" w:hAnsiTheme="minorHAnsi" w:cstheme="minorHAnsi"/>
          <w:sz w:val="20"/>
          <w:szCs w:val="20"/>
        </w:rPr>
      </w:pPr>
      <w:r w:rsidRPr="00F02C29">
        <w:rPr>
          <w:rFonts w:asciiTheme="minorHAnsi" w:hAnsiTheme="minorHAnsi" w:cstheme="minorHAnsi"/>
          <w:sz w:val="20"/>
          <w:szCs w:val="20"/>
        </w:rPr>
        <w:t>A description of the information required by the columnar headings is as follows:</w:t>
      </w:r>
    </w:p>
    <w:p w14:paraId="04085F12" w14:textId="77777777" w:rsidR="000F3079" w:rsidRPr="00F02C29" w:rsidRDefault="000F3079" w:rsidP="000F3079">
      <w:pPr>
        <w:tabs>
          <w:tab w:val="left" w:pos="1800"/>
        </w:tabs>
        <w:ind w:left="1260" w:hanging="1260"/>
        <w:jc w:val="both"/>
        <w:rPr>
          <w:ins w:id="300" w:author="Oden, Wil" w:date="2025-05-01T10:26:00Z" w16du:dateUtc="2025-05-01T15:26:00Z"/>
          <w:rFonts w:asciiTheme="minorHAnsi" w:hAnsiTheme="minorHAnsi" w:cstheme="minorHAnsi"/>
          <w:sz w:val="20"/>
          <w:szCs w:val="20"/>
        </w:rPr>
      </w:pPr>
    </w:p>
    <w:p w14:paraId="5033EFAF" w14:textId="77777777" w:rsidR="000F3079" w:rsidRPr="00F02C29" w:rsidRDefault="000F3079" w:rsidP="000F3079">
      <w:pPr>
        <w:tabs>
          <w:tab w:val="left" w:pos="1800"/>
        </w:tabs>
        <w:ind w:left="1260" w:hanging="1260"/>
        <w:jc w:val="both"/>
        <w:rPr>
          <w:ins w:id="301" w:author="Oden, Wil" w:date="2025-05-01T10:26:00Z" w16du:dateUtc="2025-05-01T15:26:00Z"/>
          <w:rFonts w:asciiTheme="minorHAnsi" w:hAnsiTheme="minorHAnsi" w:cstheme="minorHAnsi"/>
          <w:color w:val="222222"/>
          <w:sz w:val="20"/>
          <w:szCs w:val="20"/>
        </w:rPr>
      </w:pPr>
      <w:ins w:id="302" w:author="Oden, Wil" w:date="2025-05-01T10:26:00Z" w16du:dateUtc="2025-05-01T15:26:00Z">
        <w:r w:rsidRPr="00F02C29">
          <w:rPr>
            <w:rFonts w:asciiTheme="minorHAnsi" w:hAnsiTheme="minorHAnsi" w:cstheme="minorHAnsi"/>
            <w:sz w:val="20"/>
            <w:szCs w:val="20"/>
          </w:rPr>
          <w:t>Column</w:t>
        </w:r>
        <w:r w:rsidRPr="00F02C29">
          <w:rPr>
            <w:rFonts w:asciiTheme="minorHAnsi" w:hAnsiTheme="minorHAnsi" w:cstheme="minorHAnsi"/>
            <w:color w:val="222222"/>
            <w:sz w:val="20"/>
            <w:szCs w:val="20"/>
          </w:rPr>
          <w:t xml:space="preserve"> </w:t>
        </w:r>
      </w:ins>
      <w:ins w:id="303" w:author="Oden, Wil" w:date="2025-05-01T10:27:00Z" w16du:dateUtc="2025-05-01T15:27:00Z">
        <w:r w:rsidRPr="00F02C29">
          <w:rPr>
            <w:rFonts w:asciiTheme="minorHAnsi" w:hAnsiTheme="minorHAnsi" w:cstheme="minorHAnsi"/>
            <w:color w:val="222222"/>
            <w:sz w:val="20"/>
            <w:szCs w:val="20"/>
          </w:rPr>
          <w:t>24</w:t>
        </w:r>
      </w:ins>
      <w:ins w:id="304" w:author="Oden, Wil" w:date="2025-05-01T10:26:00Z" w16du:dateUtc="2025-05-01T15:26:00Z">
        <w:r w:rsidRPr="00F02C29">
          <w:rPr>
            <w:rFonts w:asciiTheme="minorHAnsi" w:hAnsiTheme="minorHAnsi" w:cstheme="minorHAnsi"/>
            <w:sz w:val="20"/>
            <w:szCs w:val="20"/>
          </w:rPr>
          <w:tab/>
          <w:t>–</w:t>
        </w:r>
        <w:r w:rsidRPr="00F02C29">
          <w:rPr>
            <w:rFonts w:asciiTheme="minorHAnsi" w:hAnsiTheme="minorHAnsi" w:cstheme="minorHAnsi"/>
            <w:sz w:val="20"/>
            <w:szCs w:val="20"/>
          </w:rPr>
          <w:tab/>
        </w:r>
        <w:r w:rsidRPr="00F02C29">
          <w:rPr>
            <w:rFonts w:asciiTheme="minorHAnsi" w:hAnsiTheme="minorHAnsi" w:cstheme="minorHAnsi"/>
            <w:color w:val="222222"/>
            <w:sz w:val="20"/>
            <w:szCs w:val="20"/>
          </w:rPr>
          <w:t>State of Domicile (Statutory Trust Only)</w:t>
        </w:r>
      </w:ins>
    </w:p>
    <w:p w14:paraId="737EE49D" w14:textId="77777777" w:rsidR="000F3079" w:rsidRPr="00F02C29" w:rsidRDefault="000F3079" w:rsidP="000F3079">
      <w:pPr>
        <w:shd w:val="clear" w:color="auto" w:fill="FFFFFF"/>
        <w:jc w:val="both"/>
        <w:rPr>
          <w:ins w:id="305" w:author="Oden, Wil" w:date="2025-05-01T10:26:00Z" w16du:dateUtc="2025-05-01T15:26:00Z"/>
          <w:rFonts w:asciiTheme="minorHAnsi" w:hAnsiTheme="minorHAnsi" w:cstheme="minorHAnsi"/>
          <w:color w:val="222222"/>
          <w:sz w:val="20"/>
          <w:szCs w:val="20"/>
        </w:rPr>
      </w:pPr>
    </w:p>
    <w:p w14:paraId="66154548" w14:textId="77777777" w:rsidR="000F3079" w:rsidRPr="00F02C29" w:rsidRDefault="000F3079" w:rsidP="000F3079">
      <w:pPr>
        <w:shd w:val="clear" w:color="auto" w:fill="FFFFFF"/>
        <w:ind w:left="1800"/>
        <w:jc w:val="both"/>
        <w:rPr>
          <w:ins w:id="306" w:author="Oden, Wil" w:date="2025-05-01T10:26:00Z" w16du:dateUtc="2025-05-01T15:26:00Z"/>
          <w:rFonts w:asciiTheme="minorHAnsi" w:hAnsiTheme="minorHAnsi" w:cstheme="minorHAnsi"/>
          <w:color w:val="222222"/>
          <w:sz w:val="20"/>
          <w:szCs w:val="20"/>
        </w:rPr>
      </w:pPr>
      <w:ins w:id="307" w:author="Oden, Wil" w:date="2025-05-01T10:26:00Z" w16du:dateUtc="2025-05-01T15:26:00Z">
        <w:r w:rsidRPr="00F02C29">
          <w:rPr>
            <w:rFonts w:asciiTheme="minorHAnsi" w:hAnsiTheme="minorHAnsi" w:cstheme="minorHAnsi"/>
            <w:color w:val="222222"/>
            <w:sz w:val="20"/>
            <w:szCs w:val="20"/>
          </w:rPr>
          <w:t>Report the two-character U.S. postal abbreviation for the U.S. state the statutory trust is domiciled within.</w:t>
        </w:r>
      </w:ins>
    </w:p>
    <w:p w14:paraId="029BA61B" w14:textId="77777777" w:rsidR="000B3700" w:rsidRPr="00F02C29" w:rsidRDefault="000B3700" w:rsidP="00FC09B7">
      <w:pPr>
        <w:rPr>
          <w:rFonts w:asciiTheme="minorHAnsi" w:hAnsiTheme="minorHAnsi" w:cstheme="minorHAnsi"/>
          <w:szCs w:val="22"/>
        </w:rPr>
      </w:pPr>
    </w:p>
    <w:p w14:paraId="0534F450" w14:textId="25C253C8" w:rsidR="009561B2" w:rsidRPr="00F02C29" w:rsidRDefault="009561B2" w:rsidP="009561B2">
      <w:pPr>
        <w:pStyle w:val="BodyText2"/>
        <w:rPr>
          <w:rFonts w:asciiTheme="minorHAnsi" w:hAnsiTheme="minorHAnsi" w:cstheme="minorHAnsi"/>
          <w:szCs w:val="22"/>
        </w:rPr>
      </w:pPr>
      <w:r w:rsidRPr="00F02C29">
        <w:rPr>
          <w:rFonts w:asciiTheme="minorHAnsi" w:hAnsiTheme="minorHAnsi" w:cstheme="minorHAnsi"/>
          <w:szCs w:val="22"/>
        </w:rPr>
        <w:t xml:space="preserve">Status: </w:t>
      </w:r>
    </w:p>
    <w:p w14:paraId="114A35CE" w14:textId="706BC833" w:rsidR="00940FCC" w:rsidRDefault="008A3126" w:rsidP="000A7A3C">
      <w:pPr>
        <w:pStyle w:val="BodyText2"/>
        <w:rPr>
          <w:rFonts w:asciiTheme="minorHAnsi" w:hAnsiTheme="minorHAnsi" w:cstheme="minorHAnsi"/>
          <w:b w:val="0"/>
          <w:bCs w:val="0"/>
          <w:szCs w:val="22"/>
        </w:rPr>
      </w:pPr>
      <w:r w:rsidRPr="00F02C29">
        <w:rPr>
          <w:rFonts w:asciiTheme="minorHAnsi" w:hAnsiTheme="minorHAnsi" w:cstheme="minorHAnsi"/>
          <w:b w:val="0"/>
          <w:bCs w:val="0"/>
          <w:szCs w:val="22"/>
        </w:rPr>
        <w:t xml:space="preserve">On </w:t>
      </w:r>
      <w:r w:rsidR="00742D02" w:rsidRPr="00F02C29">
        <w:rPr>
          <w:rFonts w:asciiTheme="minorHAnsi" w:hAnsiTheme="minorHAnsi" w:cstheme="minorHAnsi"/>
          <w:b w:val="0"/>
          <w:bCs w:val="0"/>
          <w:szCs w:val="22"/>
        </w:rPr>
        <w:t>May 22</w:t>
      </w:r>
      <w:r w:rsidRPr="00F02C29">
        <w:rPr>
          <w:rFonts w:asciiTheme="minorHAnsi" w:hAnsiTheme="minorHAnsi" w:cstheme="minorHAnsi"/>
          <w:b w:val="0"/>
          <w:bCs w:val="0"/>
          <w:szCs w:val="22"/>
        </w:rPr>
        <w:t>, 2025, the Statutory Accounting Principles (E) Working Group exposed revisions</w:t>
      </w:r>
      <w:r w:rsidR="00D32830" w:rsidRPr="00F02C29">
        <w:rPr>
          <w:rFonts w:asciiTheme="minorHAnsi" w:hAnsiTheme="minorHAnsi" w:cstheme="minorHAnsi"/>
          <w:b w:val="0"/>
          <w:bCs w:val="0"/>
          <w:szCs w:val="22"/>
        </w:rPr>
        <w:t xml:space="preserve"> </w:t>
      </w:r>
      <w:r w:rsidR="00D32830" w:rsidRPr="00F02C29">
        <w:rPr>
          <w:rFonts w:asciiTheme="minorHAnsi" w:hAnsiTheme="minorHAnsi" w:cstheme="minorHAnsi"/>
          <w:b w:val="0"/>
          <w:bCs w:val="0"/>
          <w:i/>
          <w:iCs/>
          <w:szCs w:val="22"/>
        </w:rPr>
        <w:t>SSAP No. 37—Mortgage Loans</w:t>
      </w:r>
      <w:r w:rsidR="00D32830" w:rsidRPr="00F02C29">
        <w:rPr>
          <w:rFonts w:asciiTheme="minorHAnsi" w:hAnsiTheme="minorHAnsi" w:cstheme="minorHAnsi"/>
          <w:b w:val="0"/>
          <w:bCs w:val="0"/>
          <w:szCs w:val="22"/>
        </w:rPr>
        <w:t xml:space="preserve"> to expand </w:t>
      </w:r>
      <w:r w:rsidR="000F6DF9" w:rsidRPr="00F02C29">
        <w:rPr>
          <w:rFonts w:asciiTheme="minorHAnsi" w:hAnsiTheme="minorHAnsi" w:cstheme="minorHAnsi"/>
          <w:b w:val="0"/>
          <w:bCs w:val="0"/>
          <w:szCs w:val="22"/>
        </w:rPr>
        <w:t>the</w:t>
      </w:r>
      <w:r w:rsidR="00D32830" w:rsidRPr="00F02C29">
        <w:rPr>
          <w:rFonts w:asciiTheme="minorHAnsi" w:hAnsiTheme="minorHAnsi" w:cstheme="minorHAnsi"/>
          <w:b w:val="0"/>
          <w:bCs w:val="0"/>
          <w:szCs w:val="22"/>
        </w:rPr>
        <w:t xml:space="preserve"> scope </w:t>
      </w:r>
      <w:r w:rsidR="000F6DF9" w:rsidRPr="00F02C29">
        <w:rPr>
          <w:rFonts w:asciiTheme="minorHAnsi" w:hAnsiTheme="minorHAnsi" w:cstheme="minorHAnsi"/>
          <w:b w:val="0"/>
          <w:bCs w:val="0"/>
          <w:szCs w:val="22"/>
        </w:rPr>
        <w:t>to include</w:t>
      </w:r>
      <w:r w:rsidR="00D32830" w:rsidRPr="00F02C29">
        <w:rPr>
          <w:rFonts w:asciiTheme="minorHAnsi" w:hAnsiTheme="minorHAnsi" w:cstheme="minorHAnsi"/>
          <w:b w:val="0"/>
          <w:bCs w:val="0"/>
          <w:szCs w:val="22"/>
        </w:rPr>
        <w:t xml:space="preserve"> qualifying investment trusts holding residential mortgage loans for reporting on Schedule B – Mortgage Loans.</w:t>
      </w:r>
    </w:p>
    <w:p w14:paraId="36505257" w14:textId="77777777" w:rsidR="00556B3D" w:rsidRDefault="00556B3D" w:rsidP="000A7A3C">
      <w:pPr>
        <w:pStyle w:val="BodyText2"/>
        <w:rPr>
          <w:rFonts w:asciiTheme="minorHAnsi" w:hAnsiTheme="minorHAnsi" w:cstheme="minorHAnsi"/>
          <w:b w:val="0"/>
          <w:bCs w:val="0"/>
          <w:szCs w:val="22"/>
        </w:rPr>
      </w:pPr>
    </w:p>
    <w:p w14:paraId="56114E28" w14:textId="1535821D" w:rsidR="005B0C86" w:rsidRPr="00F127C4" w:rsidRDefault="00395B56" w:rsidP="000A7A3C">
      <w:pPr>
        <w:pStyle w:val="BodyText2"/>
        <w:rPr>
          <w:rFonts w:asciiTheme="minorHAnsi" w:hAnsiTheme="minorHAnsi" w:cstheme="minorHAnsi"/>
          <w:b w:val="0"/>
          <w:bCs w:val="0"/>
          <w:szCs w:val="22"/>
        </w:rPr>
      </w:pPr>
      <w:r w:rsidRPr="00F127C4">
        <w:rPr>
          <w:rFonts w:asciiTheme="minorHAnsi" w:hAnsiTheme="minorHAnsi" w:cstheme="minorHAnsi"/>
          <w:b w:val="0"/>
          <w:bCs w:val="0"/>
          <w:szCs w:val="22"/>
        </w:rPr>
        <w:t>On July 8, 2025, the Statutory Accounting Principles (E) Working Group received formal comments from interested parties on the draft exposed on 5/22</w:t>
      </w:r>
      <w:r w:rsidR="00507F19" w:rsidRPr="00F127C4">
        <w:rPr>
          <w:rFonts w:asciiTheme="minorHAnsi" w:hAnsiTheme="minorHAnsi" w:cstheme="minorHAnsi"/>
          <w:b w:val="0"/>
          <w:bCs w:val="0"/>
          <w:szCs w:val="22"/>
        </w:rPr>
        <w:t xml:space="preserve">. These comments were in addition to informal </w:t>
      </w:r>
      <w:r w:rsidR="005B0C86" w:rsidRPr="00F127C4">
        <w:rPr>
          <w:rFonts w:asciiTheme="minorHAnsi" w:hAnsiTheme="minorHAnsi" w:cstheme="minorHAnsi"/>
          <w:b w:val="0"/>
          <w:bCs w:val="0"/>
          <w:szCs w:val="22"/>
        </w:rPr>
        <w:t xml:space="preserve">interim </w:t>
      </w:r>
      <w:r w:rsidR="00507F19" w:rsidRPr="00F127C4">
        <w:rPr>
          <w:rFonts w:asciiTheme="minorHAnsi" w:hAnsiTheme="minorHAnsi" w:cstheme="minorHAnsi"/>
          <w:b w:val="0"/>
          <w:bCs w:val="0"/>
          <w:szCs w:val="22"/>
        </w:rPr>
        <w:t xml:space="preserve">discussions on the draft </w:t>
      </w:r>
      <w:r w:rsidR="005B0C86" w:rsidRPr="00F127C4">
        <w:rPr>
          <w:rFonts w:asciiTheme="minorHAnsi" w:hAnsiTheme="minorHAnsi" w:cstheme="minorHAnsi"/>
          <w:b w:val="0"/>
          <w:bCs w:val="0"/>
          <w:szCs w:val="22"/>
        </w:rPr>
        <w:t>prior to the comment letter</w:t>
      </w:r>
      <w:r w:rsidR="00507F19" w:rsidRPr="00F127C4">
        <w:rPr>
          <w:rFonts w:asciiTheme="minorHAnsi" w:hAnsiTheme="minorHAnsi" w:cstheme="minorHAnsi"/>
          <w:b w:val="0"/>
          <w:bCs w:val="0"/>
          <w:szCs w:val="22"/>
        </w:rPr>
        <w:t>.</w:t>
      </w:r>
      <w:r w:rsidR="00C90852" w:rsidRPr="00F127C4">
        <w:rPr>
          <w:rFonts w:asciiTheme="minorHAnsi" w:hAnsiTheme="minorHAnsi" w:cstheme="minorHAnsi"/>
          <w:b w:val="0"/>
          <w:bCs w:val="0"/>
          <w:szCs w:val="22"/>
        </w:rPr>
        <w:t xml:space="preserve"> The following </w:t>
      </w:r>
      <w:proofErr w:type="gramStart"/>
      <w:r w:rsidR="00C90852" w:rsidRPr="00F127C4">
        <w:rPr>
          <w:rFonts w:asciiTheme="minorHAnsi" w:hAnsiTheme="minorHAnsi" w:cstheme="minorHAnsi"/>
          <w:b w:val="0"/>
          <w:bCs w:val="0"/>
          <w:szCs w:val="22"/>
        </w:rPr>
        <w:t>represent</w:t>
      </w:r>
      <w:proofErr w:type="gramEnd"/>
      <w:r w:rsidR="00C90852" w:rsidRPr="00F127C4">
        <w:rPr>
          <w:rFonts w:asciiTheme="minorHAnsi" w:hAnsiTheme="minorHAnsi" w:cstheme="minorHAnsi"/>
          <w:b w:val="0"/>
          <w:bCs w:val="0"/>
          <w:szCs w:val="22"/>
        </w:rPr>
        <w:t xml:space="preserve"> </w:t>
      </w:r>
      <w:r w:rsidR="005B0C86" w:rsidRPr="00F127C4">
        <w:rPr>
          <w:rFonts w:asciiTheme="minorHAnsi" w:hAnsiTheme="minorHAnsi" w:cstheme="minorHAnsi"/>
          <w:b w:val="0"/>
          <w:bCs w:val="0"/>
          <w:szCs w:val="22"/>
        </w:rPr>
        <w:t>a summary of interested parties comments:</w:t>
      </w:r>
    </w:p>
    <w:p w14:paraId="49CAFD33" w14:textId="77777777" w:rsidR="005B0C86" w:rsidRPr="00F127C4" w:rsidRDefault="005B0C86" w:rsidP="000A7A3C">
      <w:pPr>
        <w:pStyle w:val="BodyText2"/>
        <w:rPr>
          <w:rFonts w:asciiTheme="minorHAnsi" w:hAnsiTheme="minorHAnsi" w:cstheme="minorHAnsi"/>
          <w:b w:val="0"/>
          <w:bCs w:val="0"/>
          <w:szCs w:val="22"/>
        </w:rPr>
      </w:pPr>
    </w:p>
    <w:p w14:paraId="286A82C6" w14:textId="77777777" w:rsidR="000C6290" w:rsidRPr="00F127C4" w:rsidRDefault="000C6290" w:rsidP="000C6290">
      <w:pPr>
        <w:widowControl w:val="0"/>
        <w:numPr>
          <w:ilvl w:val="0"/>
          <w:numId w:val="28"/>
        </w:numPr>
        <w:spacing w:line="254" w:lineRule="auto"/>
        <w:rPr>
          <w:rFonts w:asciiTheme="minorHAnsi" w:eastAsia="Calibri" w:hAnsiTheme="minorHAnsi" w:cstheme="minorHAnsi"/>
          <w:color w:val="000000"/>
          <w:sz w:val="22"/>
          <w:szCs w:val="22"/>
        </w:rPr>
      </w:pPr>
      <w:r w:rsidRPr="00F127C4">
        <w:rPr>
          <w:rFonts w:asciiTheme="minorHAnsi" w:eastAsia="Calibri" w:hAnsiTheme="minorHAnsi" w:cstheme="minorHAnsi"/>
          <w:color w:val="000000"/>
          <w:sz w:val="22"/>
          <w:szCs w:val="22"/>
        </w:rPr>
        <w:t>Regarding ownership of the trust’s assets, title to the RMLs is held by the trustee on behalf of the trust. The books and records of the trust then allocate a beneficial interest in each loan to a specific series. Same goes for any other assets of the trust. Some updates will be needed to the current Exposure Draft to reflect how these structures operate from a legal perspective.</w:t>
      </w:r>
    </w:p>
    <w:p w14:paraId="6D2A5B4E" w14:textId="296E5C5C" w:rsidR="000C6290" w:rsidRPr="00F127C4" w:rsidRDefault="000C6290" w:rsidP="000C6290">
      <w:pPr>
        <w:widowControl w:val="0"/>
        <w:numPr>
          <w:ilvl w:val="1"/>
          <w:numId w:val="28"/>
        </w:numPr>
        <w:spacing w:line="254" w:lineRule="auto"/>
        <w:rPr>
          <w:rFonts w:asciiTheme="minorHAnsi" w:eastAsia="Calibri" w:hAnsiTheme="minorHAnsi" w:cstheme="minorHAnsi"/>
          <w:i/>
          <w:iCs/>
          <w:color w:val="000000"/>
          <w:sz w:val="22"/>
          <w:szCs w:val="22"/>
        </w:rPr>
      </w:pPr>
      <w:r w:rsidRPr="00F127C4">
        <w:rPr>
          <w:rFonts w:asciiTheme="minorHAnsi" w:eastAsia="Calibri" w:hAnsiTheme="minorHAnsi" w:cstheme="minorHAnsi"/>
          <w:i/>
          <w:iCs/>
          <w:color w:val="000000"/>
          <w:sz w:val="22"/>
          <w:szCs w:val="22"/>
        </w:rPr>
        <w:t>NAIC Staff</w:t>
      </w:r>
      <w:r w:rsidR="00B015CE" w:rsidRPr="00F127C4">
        <w:rPr>
          <w:rFonts w:asciiTheme="minorHAnsi" w:eastAsia="Calibri" w:hAnsiTheme="minorHAnsi" w:cstheme="minorHAnsi"/>
          <w:i/>
          <w:iCs/>
          <w:color w:val="000000"/>
          <w:sz w:val="22"/>
          <w:szCs w:val="22"/>
        </w:rPr>
        <w:t xml:space="preserve"> </w:t>
      </w:r>
      <w:r w:rsidR="001305EF" w:rsidRPr="00F127C4">
        <w:rPr>
          <w:rFonts w:asciiTheme="minorHAnsi" w:eastAsia="Calibri" w:hAnsiTheme="minorHAnsi" w:cstheme="minorHAnsi"/>
          <w:i/>
          <w:iCs/>
          <w:color w:val="000000"/>
          <w:sz w:val="22"/>
          <w:szCs w:val="22"/>
        </w:rPr>
        <w:t>have</w:t>
      </w:r>
      <w:r w:rsidR="00B015CE" w:rsidRPr="00F127C4">
        <w:rPr>
          <w:rFonts w:asciiTheme="minorHAnsi" w:eastAsia="Calibri" w:hAnsiTheme="minorHAnsi" w:cstheme="minorHAnsi"/>
          <w:i/>
          <w:iCs/>
          <w:color w:val="000000"/>
          <w:sz w:val="22"/>
          <w:szCs w:val="22"/>
        </w:rPr>
        <w:t xml:space="preserve"> </w:t>
      </w:r>
      <w:r w:rsidR="00AB0FB8">
        <w:rPr>
          <w:rFonts w:asciiTheme="minorHAnsi" w:eastAsia="Calibri" w:hAnsiTheme="minorHAnsi" w:cstheme="minorHAnsi"/>
          <w:i/>
          <w:iCs/>
          <w:color w:val="000000"/>
          <w:sz w:val="22"/>
          <w:szCs w:val="22"/>
        </w:rPr>
        <w:t xml:space="preserve">made </w:t>
      </w:r>
      <w:r w:rsidR="00B015CE" w:rsidRPr="00F127C4">
        <w:rPr>
          <w:rFonts w:asciiTheme="minorHAnsi" w:eastAsia="Calibri" w:hAnsiTheme="minorHAnsi" w:cstheme="minorHAnsi"/>
          <w:i/>
          <w:iCs/>
          <w:color w:val="000000"/>
          <w:sz w:val="22"/>
          <w:szCs w:val="22"/>
        </w:rPr>
        <w:t>some additional changes to better reflect this dynamic</w:t>
      </w:r>
      <w:r w:rsidR="00764BBA" w:rsidRPr="00F127C4">
        <w:rPr>
          <w:rFonts w:asciiTheme="minorHAnsi" w:eastAsia="Calibri" w:hAnsiTheme="minorHAnsi" w:cstheme="minorHAnsi"/>
          <w:i/>
          <w:iCs/>
          <w:color w:val="000000"/>
          <w:sz w:val="22"/>
          <w:szCs w:val="22"/>
        </w:rPr>
        <w:t xml:space="preserve"> in the draft below</w:t>
      </w:r>
      <w:r w:rsidR="00B015CE" w:rsidRPr="00F127C4">
        <w:rPr>
          <w:rFonts w:asciiTheme="minorHAnsi" w:eastAsia="Calibri" w:hAnsiTheme="minorHAnsi" w:cstheme="minorHAnsi"/>
          <w:i/>
          <w:iCs/>
          <w:color w:val="000000"/>
          <w:sz w:val="22"/>
          <w:szCs w:val="22"/>
        </w:rPr>
        <w:t>, but welcome further recommendations from interested parties</w:t>
      </w:r>
      <w:r w:rsidR="000F3FD1" w:rsidRPr="00F127C4">
        <w:rPr>
          <w:rFonts w:asciiTheme="minorHAnsi" w:eastAsia="Calibri" w:hAnsiTheme="minorHAnsi" w:cstheme="minorHAnsi"/>
          <w:i/>
          <w:iCs/>
          <w:color w:val="000000"/>
          <w:sz w:val="22"/>
          <w:szCs w:val="22"/>
        </w:rPr>
        <w:t xml:space="preserve"> to </w:t>
      </w:r>
      <w:r w:rsidR="00D0682B" w:rsidRPr="00F127C4">
        <w:rPr>
          <w:rFonts w:asciiTheme="minorHAnsi" w:eastAsia="Calibri" w:hAnsiTheme="minorHAnsi" w:cstheme="minorHAnsi"/>
          <w:i/>
          <w:iCs/>
          <w:color w:val="000000"/>
          <w:sz w:val="22"/>
          <w:szCs w:val="22"/>
        </w:rPr>
        <w:t xml:space="preserve">ensure </w:t>
      </w:r>
      <w:r w:rsidR="00B643C0" w:rsidRPr="00F127C4">
        <w:rPr>
          <w:rFonts w:asciiTheme="minorHAnsi" w:eastAsia="Calibri" w:hAnsiTheme="minorHAnsi" w:cstheme="minorHAnsi"/>
          <w:i/>
          <w:iCs/>
          <w:color w:val="000000"/>
          <w:sz w:val="22"/>
          <w:szCs w:val="22"/>
        </w:rPr>
        <w:t xml:space="preserve">SSAP language accurately </w:t>
      </w:r>
      <w:proofErr w:type="gramStart"/>
      <w:r w:rsidR="00B643C0" w:rsidRPr="00F127C4">
        <w:rPr>
          <w:rFonts w:asciiTheme="minorHAnsi" w:eastAsia="Calibri" w:hAnsiTheme="minorHAnsi" w:cstheme="minorHAnsi"/>
          <w:i/>
          <w:iCs/>
          <w:color w:val="000000"/>
          <w:sz w:val="22"/>
          <w:szCs w:val="22"/>
        </w:rPr>
        <w:t>reflect</w:t>
      </w:r>
      <w:proofErr w:type="gramEnd"/>
      <w:r w:rsidR="00B643C0" w:rsidRPr="00F127C4">
        <w:rPr>
          <w:rFonts w:asciiTheme="minorHAnsi" w:eastAsia="Calibri" w:hAnsiTheme="minorHAnsi" w:cstheme="minorHAnsi"/>
          <w:i/>
          <w:iCs/>
          <w:color w:val="000000"/>
          <w:sz w:val="22"/>
          <w:szCs w:val="22"/>
        </w:rPr>
        <w:t xml:space="preserve"> these</w:t>
      </w:r>
      <w:r w:rsidR="00D0682B" w:rsidRPr="00F127C4">
        <w:rPr>
          <w:rFonts w:asciiTheme="minorHAnsi" w:eastAsia="Calibri" w:hAnsiTheme="minorHAnsi" w:cstheme="minorHAnsi"/>
          <w:i/>
          <w:iCs/>
          <w:color w:val="000000"/>
          <w:sz w:val="22"/>
          <w:szCs w:val="22"/>
        </w:rPr>
        <w:t xml:space="preserve"> structure</w:t>
      </w:r>
      <w:r w:rsidR="00B643C0" w:rsidRPr="00F127C4">
        <w:rPr>
          <w:rFonts w:asciiTheme="minorHAnsi" w:eastAsia="Calibri" w:hAnsiTheme="minorHAnsi" w:cstheme="minorHAnsi"/>
          <w:i/>
          <w:iCs/>
          <w:color w:val="000000"/>
          <w:sz w:val="22"/>
          <w:szCs w:val="22"/>
        </w:rPr>
        <w:t>s.</w:t>
      </w:r>
    </w:p>
    <w:p w14:paraId="1927B176" w14:textId="77777777" w:rsidR="000C6290" w:rsidRPr="00F127C4" w:rsidRDefault="000C6290" w:rsidP="000C6290">
      <w:pPr>
        <w:spacing w:line="254" w:lineRule="auto"/>
        <w:ind w:left="720"/>
        <w:contextualSpacing/>
        <w:rPr>
          <w:rFonts w:asciiTheme="minorHAnsi" w:eastAsia="Calibri" w:hAnsiTheme="minorHAnsi" w:cstheme="minorHAnsi"/>
          <w:color w:val="000000"/>
          <w:sz w:val="22"/>
          <w:szCs w:val="22"/>
        </w:rPr>
      </w:pPr>
    </w:p>
    <w:p w14:paraId="22CFB2F1" w14:textId="78EEB417" w:rsidR="000C6290" w:rsidRPr="00F127C4" w:rsidRDefault="000C6290" w:rsidP="000C6290">
      <w:pPr>
        <w:widowControl w:val="0"/>
        <w:numPr>
          <w:ilvl w:val="0"/>
          <w:numId w:val="28"/>
        </w:numPr>
        <w:spacing w:line="254" w:lineRule="auto"/>
        <w:rPr>
          <w:rFonts w:asciiTheme="minorHAnsi" w:eastAsia="Calibri" w:hAnsiTheme="minorHAnsi" w:cstheme="minorHAnsi"/>
          <w:color w:val="000000"/>
          <w:sz w:val="22"/>
          <w:szCs w:val="22"/>
        </w:rPr>
      </w:pPr>
      <w:r w:rsidRPr="00F127C4">
        <w:rPr>
          <w:rFonts w:asciiTheme="minorHAnsi" w:eastAsia="Calibri" w:hAnsiTheme="minorHAnsi" w:cstheme="minorHAnsi"/>
          <w:color w:val="000000"/>
          <w:sz w:val="22"/>
          <w:szCs w:val="22"/>
        </w:rPr>
        <w:t xml:space="preserve">Interested parties believe that the same requirements that apply to RMLs directly held and accounted for under SSAP No. 37 – </w:t>
      </w:r>
      <w:r w:rsidRPr="00F127C4">
        <w:rPr>
          <w:rFonts w:asciiTheme="minorHAnsi" w:eastAsia="Calibri" w:hAnsiTheme="minorHAnsi" w:cstheme="minorHAnsi"/>
          <w:i/>
          <w:iCs/>
          <w:color w:val="000000"/>
          <w:sz w:val="22"/>
          <w:szCs w:val="22"/>
        </w:rPr>
        <w:t>Mortgage Loans</w:t>
      </w:r>
      <w:r w:rsidRPr="00F127C4">
        <w:rPr>
          <w:rFonts w:asciiTheme="minorHAnsi" w:eastAsia="Calibri" w:hAnsiTheme="minorHAnsi" w:cstheme="minorHAnsi"/>
          <w:color w:val="000000"/>
          <w:sz w:val="22"/>
          <w:szCs w:val="22"/>
        </w:rPr>
        <w:t xml:space="preserve"> should apply to the RMLs owned through a trust. As stated above, since all the risks and rewards related to ownership of the RMLs pass through to the insurer, this makes the most sense from a reporting perspective. Therefore, second lien loans should be allowed and RML </w:t>
      </w:r>
      <w:proofErr w:type="gramStart"/>
      <w:r w:rsidRPr="00F127C4">
        <w:rPr>
          <w:rFonts w:asciiTheme="minorHAnsi" w:eastAsia="Calibri" w:hAnsiTheme="minorHAnsi" w:cstheme="minorHAnsi"/>
          <w:color w:val="000000"/>
          <w:sz w:val="22"/>
          <w:szCs w:val="22"/>
        </w:rPr>
        <w:t>participations</w:t>
      </w:r>
      <w:proofErr w:type="gramEnd"/>
      <w:r w:rsidRPr="00F127C4">
        <w:rPr>
          <w:rFonts w:asciiTheme="minorHAnsi" w:eastAsia="Calibri" w:hAnsiTheme="minorHAnsi" w:cstheme="minorHAnsi"/>
          <w:color w:val="000000"/>
          <w:sz w:val="22"/>
          <w:szCs w:val="22"/>
        </w:rPr>
        <w:t xml:space="preserve"> of less than 100% should be allowed as well, consistent with SSAP No. 37.</w:t>
      </w:r>
    </w:p>
    <w:p w14:paraId="3B2CFC2F" w14:textId="365CA032" w:rsidR="00B643C0" w:rsidRPr="00F127C4" w:rsidRDefault="00B643C0" w:rsidP="00B643C0">
      <w:pPr>
        <w:widowControl w:val="0"/>
        <w:numPr>
          <w:ilvl w:val="1"/>
          <w:numId w:val="28"/>
        </w:numPr>
        <w:spacing w:line="254" w:lineRule="auto"/>
        <w:rPr>
          <w:rFonts w:asciiTheme="minorHAnsi" w:eastAsia="Calibri" w:hAnsiTheme="minorHAnsi" w:cstheme="minorHAnsi"/>
          <w:i/>
          <w:iCs/>
          <w:color w:val="000000"/>
          <w:sz w:val="22"/>
          <w:szCs w:val="22"/>
        </w:rPr>
      </w:pPr>
      <w:r w:rsidRPr="00F127C4">
        <w:rPr>
          <w:rFonts w:asciiTheme="minorHAnsi" w:eastAsia="Calibri" w:hAnsiTheme="minorHAnsi" w:cstheme="minorHAnsi"/>
          <w:i/>
          <w:iCs/>
          <w:color w:val="000000"/>
          <w:sz w:val="22"/>
          <w:szCs w:val="22"/>
        </w:rPr>
        <w:t>NAIC staff</w:t>
      </w:r>
      <w:r w:rsidR="00B63499" w:rsidRPr="00F127C4">
        <w:rPr>
          <w:rFonts w:asciiTheme="minorHAnsi" w:eastAsia="Calibri" w:hAnsiTheme="minorHAnsi" w:cstheme="minorHAnsi"/>
          <w:i/>
          <w:iCs/>
          <w:color w:val="000000"/>
          <w:sz w:val="22"/>
          <w:szCs w:val="22"/>
        </w:rPr>
        <w:t xml:space="preserve"> agree with this change and have updated t</w:t>
      </w:r>
      <w:r w:rsidR="00764BBA" w:rsidRPr="00F127C4">
        <w:rPr>
          <w:rFonts w:asciiTheme="minorHAnsi" w:eastAsia="Calibri" w:hAnsiTheme="minorHAnsi" w:cstheme="minorHAnsi"/>
          <w:i/>
          <w:iCs/>
          <w:color w:val="000000"/>
          <w:sz w:val="22"/>
          <w:szCs w:val="22"/>
        </w:rPr>
        <w:t xml:space="preserve">he draft below with language which would </w:t>
      </w:r>
      <w:r w:rsidR="00764BBA" w:rsidRPr="00F127C4">
        <w:rPr>
          <w:rFonts w:asciiTheme="minorHAnsi" w:eastAsia="Calibri" w:hAnsiTheme="minorHAnsi" w:cstheme="minorHAnsi"/>
          <w:i/>
          <w:iCs/>
          <w:color w:val="000000"/>
          <w:sz w:val="22"/>
          <w:szCs w:val="22"/>
        </w:rPr>
        <w:lastRenderedPageBreak/>
        <w:t xml:space="preserve">allow </w:t>
      </w:r>
      <w:r w:rsidR="00AE19BE" w:rsidRPr="00F127C4">
        <w:rPr>
          <w:rFonts w:asciiTheme="minorHAnsi" w:eastAsia="Calibri" w:hAnsiTheme="minorHAnsi" w:cstheme="minorHAnsi"/>
          <w:i/>
          <w:iCs/>
          <w:color w:val="000000"/>
          <w:sz w:val="22"/>
          <w:szCs w:val="22"/>
        </w:rPr>
        <w:t xml:space="preserve">the same types of </w:t>
      </w:r>
      <w:r w:rsidR="00764BBA" w:rsidRPr="00F127C4">
        <w:rPr>
          <w:rFonts w:asciiTheme="minorHAnsi" w:eastAsia="Calibri" w:hAnsiTheme="minorHAnsi" w:cstheme="minorHAnsi"/>
          <w:i/>
          <w:iCs/>
          <w:color w:val="000000"/>
          <w:sz w:val="22"/>
          <w:szCs w:val="22"/>
        </w:rPr>
        <w:t xml:space="preserve">RML allowed under SSAP No. 37 </w:t>
      </w:r>
      <w:proofErr w:type="gramStart"/>
      <w:r w:rsidR="00764BBA" w:rsidRPr="00F127C4">
        <w:rPr>
          <w:rFonts w:asciiTheme="minorHAnsi" w:eastAsia="Calibri" w:hAnsiTheme="minorHAnsi" w:cstheme="minorHAnsi"/>
          <w:i/>
          <w:iCs/>
          <w:color w:val="000000"/>
          <w:sz w:val="22"/>
          <w:szCs w:val="22"/>
        </w:rPr>
        <w:t>as long as</w:t>
      </w:r>
      <w:proofErr w:type="gramEnd"/>
      <w:r w:rsidR="00764BBA" w:rsidRPr="00F127C4">
        <w:rPr>
          <w:rFonts w:asciiTheme="minorHAnsi" w:eastAsia="Calibri" w:hAnsiTheme="minorHAnsi" w:cstheme="minorHAnsi"/>
          <w:i/>
          <w:iCs/>
          <w:color w:val="000000"/>
          <w:sz w:val="22"/>
          <w:szCs w:val="22"/>
        </w:rPr>
        <w:t xml:space="preserve"> </w:t>
      </w:r>
      <w:r w:rsidR="00AE19BE" w:rsidRPr="00F127C4">
        <w:rPr>
          <w:rFonts w:asciiTheme="minorHAnsi" w:eastAsia="Calibri" w:hAnsiTheme="minorHAnsi" w:cstheme="minorHAnsi"/>
          <w:i/>
          <w:iCs/>
          <w:color w:val="000000"/>
          <w:sz w:val="22"/>
          <w:szCs w:val="22"/>
        </w:rPr>
        <w:t>the</w:t>
      </w:r>
      <w:r w:rsidR="001B3500" w:rsidRPr="00F127C4">
        <w:rPr>
          <w:rFonts w:asciiTheme="minorHAnsi" w:eastAsia="Calibri" w:hAnsiTheme="minorHAnsi" w:cstheme="minorHAnsi"/>
          <w:i/>
          <w:iCs/>
          <w:color w:val="000000"/>
          <w:sz w:val="22"/>
          <w:szCs w:val="22"/>
        </w:rPr>
        <w:t xml:space="preserve"> mortgage loans</w:t>
      </w:r>
      <w:r w:rsidR="004F4C3E" w:rsidRPr="00F127C4">
        <w:rPr>
          <w:rFonts w:asciiTheme="minorHAnsi" w:eastAsia="Calibri" w:hAnsiTheme="minorHAnsi" w:cstheme="minorHAnsi"/>
          <w:i/>
          <w:iCs/>
          <w:color w:val="000000"/>
          <w:sz w:val="22"/>
          <w:szCs w:val="22"/>
        </w:rPr>
        <w:t xml:space="preserve"> are</w:t>
      </w:r>
      <w:r w:rsidR="00916798" w:rsidRPr="00F127C4">
        <w:rPr>
          <w:rFonts w:asciiTheme="minorHAnsi" w:eastAsia="Calibri" w:hAnsiTheme="minorHAnsi" w:cstheme="minorHAnsi"/>
          <w:i/>
          <w:iCs/>
          <w:color w:val="000000"/>
          <w:sz w:val="22"/>
          <w:szCs w:val="22"/>
        </w:rPr>
        <w:t xml:space="preserve"> legally separate and divisible</w:t>
      </w:r>
      <w:r w:rsidR="004F4C3E" w:rsidRPr="00F127C4">
        <w:rPr>
          <w:rFonts w:asciiTheme="minorHAnsi" w:eastAsia="Calibri" w:hAnsiTheme="minorHAnsi" w:cstheme="minorHAnsi"/>
          <w:i/>
          <w:iCs/>
          <w:color w:val="000000"/>
          <w:sz w:val="22"/>
          <w:szCs w:val="22"/>
        </w:rPr>
        <w:t>.</w:t>
      </w:r>
    </w:p>
    <w:p w14:paraId="15108E70" w14:textId="77777777" w:rsidR="000C6290" w:rsidRPr="00F127C4" w:rsidRDefault="000C6290" w:rsidP="000C6290">
      <w:pPr>
        <w:ind w:left="720"/>
        <w:contextualSpacing/>
        <w:rPr>
          <w:rFonts w:asciiTheme="minorHAnsi" w:eastAsia="Calibri" w:hAnsiTheme="minorHAnsi" w:cstheme="minorHAnsi"/>
          <w:color w:val="000000"/>
          <w:sz w:val="22"/>
          <w:szCs w:val="22"/>
        </w:rPr>
      </w:pPr>
    </w:p>
    <w:p w14:paraId="37350BB8" w14:textId="58A51CBC" w:rsidR="000C6290" w:rsidRPr="00F127C4" w:rsidRDefault="000C6290" w:rsidP="000C6290">
      <w:pPr>
        <w:widowControl w:val="0"/>
        <w:numPr>
          <w:ilvl w:val="0"/>
          <w:numId w:val="28"/>
        </w:numPr>
        <w:spacing w:line="254" w:lineRule="auto"/>
        <w:rPr>
          <w:rFonts w:asciiTheme="minorHAnsi" w:eastAsia="Calibri" w:hAnsiTheme="minorHAnsi" w:cstheme="minorHAnsi"/>
          <w:color w:val="000000"/>
          <w:sz w:val="22"/>
          <w:szCs w:val="22"/>
        </w:rPr>
      </w:pPr>
      <w:r w:rsidRPr="00F127C4">
        <w:rPr>
          <w:rFonts w:asciiTheme="minorHAnsi" w:eastAsia="Calibri" w:hAnsiTheme="minorHAnsi" w:cstheme="minorHAnsi"/>
          <w:color w:val="000000"/>
          <w:sz w:val="22"/>
          <w:szCs w:val="22"/>
        </w:rPr>
        <w:t>The trust should be allowed to pledge the RMLs for the benefit of the insurer. Suggested language was discussed to make this clear in the Exposure Draft.</w:t>
      </w:r>
    </w:p>
    <w:p w14:paraId="48B00155" w14:textId="3A4BDB14" w:rsidR="008F386D" w:rsidRPr="00F127C4" w:rsidRDefault="00B30A5D" w:rsidP="008F386D">
      <w:pPr>
        <w:widowControl w:val="0"/>
        <w:numPr>
          <w:ilvl w:val="1"/>
          <w:numId w:val="28"/>
        </w:numPr>
        <w:spacing w:line="254" w:lineRule="auto"/>
        <w:rPr>
          <w:rFonts w:asciiTheme="minorHAnsi" w:eastAsia="Calibri" w:hAnsiTheme="minorHAnsi" w:cstheme="minorHAnsi"/>
          <w:i/>
          <w:iCs/>
          <w:color w:val="000000"/>
          <w:sz w:val="22"/>
          <w:szCs w:val="22"/>
        </w:rPr>
      </w:pPr>
      <w:r w:rsidRPr="00F127C4">
        <w:rPr>
          <w:rFonts w:asciiTheme="minorHAnsi" w:eastAsia="Calibri" w:hAnsiTheme="minorHAnsi" w:cstheme="minorHAnsi"/>
          <w:i/>
          <w:iCs/>
          <w:color w:val="000000"/>
          <w:sz w:val="22"/>
          <w:szCs w:val="22"/>
        </w:rPr>
        <w:t>NAIC staff agree that clarification is necessary. As discussed, RMLs are frequently pledged as collateral for lines of credit or other borrowings (e.g.</w:t>
      </w:r>
      <w:r w:rsidR="00AD5A51" w:rsidRPr="00F127C4">
        <w:rPr>
          <w:rFonts w:asciiTheme="minorHAnsi" w:eastAsia="Calibri" w:hAnsiTheme="minorHAnsi" w:cstheme="minorHAnsi"/>
          <w:i/>
          <w:iCs/>
          <w:color w:val="000000"/>
          <w:sz w:val="22"/>
          <w:szCs w:val="22"/>
        </w:rPr>
        <w:t xml:space="preserve"> </w:t>
      </w:r>
      <w:r w:rsidRPr="00F127C4">
        <w:rPr>
          <w:rFonts w:asciiTheme="minorHAnsi" w:eastAsia="Calibri" w:hAnsiTheme="minorHAnsi" w:cstheme="minorHAnsi"/>
          <w:i/>
          <w:iCs/>
          <w:color w:val="000000"/>
          <w:sz w:val="22"/>
          <w:szCs w:val="22"/>
        </w:rPr>
        <w:t xml:space="preserve">FHLB), and these arrangements are not problematic </w:t>
      </w:r>
      <w:proofErr w:type="gramStart"/>
      <w:r w:rsidRPr="00F127C4">
        <w:rPr>
          <w:rFonts w:asciiTheme="minorHAnsi" w:eastAsia="Calibri" w:hAnsiTheme="minorHAnsi" w:cstheme="minorHAnsi"/>
          <w:i/>
          <w:iCs/>
          <w:color w:val="000000"/>
          <w:sz w:val="22"/>
          <w:szCs w:val="22"/>
        </w:rPr>
        <w:t>as long as</w:t>
      </w:r>
      <w:proofErr w:type="gramEnd"/>
      <w:r w:rsidRPr="00F127C4">
        <w:rPr>
          <w:rFonts w:asciiTheme="minorHAnsi" w:eastAsia="Calibri" w:hAnsiTheme="minorHAnsi" w:cstheme="minorHAnsi"/>
          <w:i/>
          <w:iCs/>
          <w:color w:val="000000"/>
          <w:sz w:val="22"/>
          <w:szCs w:val="22"/>
        </w:rPr>
        <w:t xml:space="preserve"> the insurer is the pledgor. The primary concern arises when trust assets are pledged or encumbered by the statutory trust to a third party, </w:t>
      </w:r>
      <w:r w:rsidR="00F07607" w:rsidRPr="00F127C4">
        <w:rPr>
          <w:rFonts w:asciiTheme="minorHAnsi" w:eastAsia="Calibri" w:hAnsiTheme="minorHAnsi" w:cstheme="minorHAnsi"/>
          <w:i/>
          <w:iCs/>
          <w:color w:val="000000"/>
          <w:sz w:val="22"/>
          <w:szCs w:val="22"/>
        </w:rPr>
        <w:t xml:space="preserve">and </w:t>
      </w:r>
      <w:r w:rsidRPr="00F127C4">
        <w:rPr>
          <w:rFonts w:asciiTheme="minorHAnsi" w:eastAsia="Calibri" w:hAnsiTheme="minorHAnsi" w:cstheme="minorHAnsi"/>
          <w:i/>
          <w:iCs/>
          <w:color w:val="000000"/>
          <w:sz w:val="22"/>
          <w:szCs w:val="22"/>
        </w:rPr>
        <w:t>not on behalf of the insurer. To address this, NAIC staf</w:t>
      </w:r>
      <w:r w:rsidR="00F07607" w:rsidRPr="00F127C4">
        <w:rPr>
          <w:rFonts w:asciiTheme="minorHAnsi" w:eastAsia="Calibri" w:hAnsiTheme="minorHAnsi" w:cstheme="minorHAnsi"/>
          <w:i/>
          <w:iCs/>
          <w:color w:val="000000"/>
          <w:sz w:val="22"/>
          <w:szCs w:val="22"/>
        </w:rPr>
        <w:t xml:space="preserve">f consolidated the pledge guidance into </w:t>
      </w:r>
      <w:r w:rsidRPr="00F127C4">
        <w:rPr>
          <w:rFonts w:asciiTheme="minorHAnsi" w:eastAsia="Calibri" w:hAnsiTheme="minorHAnsi" w:cstheme="minorHAnsi"/>
          <w:i/>
          <w:iCs/>
          <w:color w:val="000000"/>
          <w:sz w:val="22"/>
          <w:szCs w:val="22"/>
        </w:rPr>
        <w:t xml:space="preserve">a </w:t>
      </w:r>
      <w:r w:rsidR="00F07607" w:rsidRPr="00F127C4">
        <w:rPr>
          <w:rFonts w:asciiTheme="minorHAnsi" w:eastAsia="Calibri" w:hAnsiTheme="minorHAnsi" w:cstheme="minorHAnsi"/>
          <w:i/>
          <w:iCs/>
          <w:color w:val="000000"/>
          <w:sz w:val="22"/>
          <w:szCs w:val="22"/>
        </w:rPr>
        <w:t xml:space="preserve">new </w:t>
      </w:r>
      <w:r w:rsidRPr="00F127C4">
        <w:rPr>
          <w:rFonts w:asciiTheme="minorHAnsi" w:eastAsia="Calibri" w:hAnsiTheme="minorHAnsi" w:cstheme="minorHAnsi"/>
          <w:i/>
          <w:iCs/>
          <w:color w:val="000000"/>
          <w:sz w:val="22"/>
          <w:szCs w:val="22"/>
        </w:rPr>
        <w:t xml:space="preserve">paragraph </w:t>
      </w:r>
      <w:r w:rsidR="00F07607" w:rsidRPr="00F127C4">
        <w:rPr>
          <w:rFonts w:asciiTheme="minorHAnsi" w:eastAsia="Calibri" w:hAnsiTheme="minorHAnsi" w:cstheme="minorHAnsi"/>
          <w:i/>
          <w:iCs/>
          <w:color w:val="000000"/>
          <w:sz w:val="22"/>
          <w:szCs w:val="22"/>
        </w:rPr>
        <w:t>in</w:t>
      </w:r>
      <w:r w:rsidRPr="00F127C4">
        <w:rPr>
          <w:rFonts w:asciiTheme="minorHAnsi" w:eastAsia="Calibri" w:hAnsiTheme="minorHAnsi" w:cstheme="minorHAnsi"/>
          <w:i/>
          <w:iCs/>
          <w:color w:val="000000"/>
          <w:sz w:val="22"/>
          <w:szCs w:val="22"/>
        </w:rPr>
        <w:t xml:space="preserve"> the admittance section of the SSAP clarifying that assets held in a qualifying statutory trust may be pledged by the insurer but will be non-admitted to the extent they are pledged or encumbered to a third party due to actions taken by the trust.</w:t>
      </w:r>
    </w:p>
    <w:p w14:paraId="090F720E" w14:textId="77777777" w:rsidR="000C6290" w:rsidRPr="00F127C4" w:rsidRDefault="000C6290" w:rsidP="000C6290">
      <w:pPr>
        <w:spacing w:line="254" w:lineRule="auto"/>
        <w:ind w:left="720"/>
        <w:contextualSpacing/>
        <w:rPr>
          <w:rFonts w:asciiTheme="minorHAnsi" w:eastAsia="Calibri" w:hAnsiTheme="minorHAnsi" w:cstheme="minorHAnsi"/>
          <w:color w:val="000000"/>
          <w:sz w:val="22"/>
          <w:szCs w:val="22"/>
        </w:rPr>
      </w:pPr>
    </w:p>
    <w:p w14:paraId="30973F41" w14:textId="4FCC6A8C" w:rsidR="000C6290" w:rsidRPr="00F127C4" w:rsidRDefault="000C6290" w:rsidP="000C6290">
      <w:pPr>
        <w:widowControl w:val="0"/>
        <w:numPr>
          <w:ilvl w:val="0"/>
          <w:numId w:val="28"/>
        </w:numPr>
        <w:spacing w:line="254" w:lineRule="auto"/>
        <w:rPr>
          <w:rFonts w:asciiTheme="minorHAnsi" w:eastAsia="Calibri" w:hAnsiTheme="minorHAnsi" w:cstheme="minorHAnsi"/>
          <w:color w:val="000000"/>
          <w:sz w:val="22"/>
          <w:szCs w:val="22"/>
        </w:rPr>
      </w:pPr>
      <w:r w:rsidRPr="00F127C4">
        <w:rPr>
          <w:rFonts w:asciiTheme="minorHAnsi" w:eastAsia="Calibri" w:hAnsiTheme="minorHAnsi" w:cstheme="minorHAnsi"/>
          <w:color w:val="000000"/>
          <w:sz w:val="22"/>
          <w:szCs w:val="22"/>
        </w:rPr>
        <w:t xml:space="preserve">The Exposure Draft included a request for input on the appropriate reporting for foreclosed real estate that becomes an asset of the trust. Interested parties believe that any real estate assets, cash, or other assets related to investing in the RMLs such as receivables as well as liabilities, should be reported as if held directly by the insurer since the insurer gets all the risks and rewards of ownership. We also understand that it may be common for the trust to set up an LLC to own foreclosed real estate. If that is the case, since SSAP No. 40 – </w:t>
      </w:r>
      <w:r w:rsidRPr="00F127C4">
        <w:rPr>
          <w:rFonts w:asciiTheme="minorHAnsi" w:eastAsia="Calibri" w:hAnsiTheme="minorHAnsi" w:cstheme="minorHAnsi"/>
          <w:i/>
          <w:iCs/>
          <w:color w:val="000000"/>
          <w:sz w:val="22"/>
          <w:szCs w:val="22"/>
        </w:rPr>
        <w:t>Real Estate Investments</w:t>
      </w:r>
      <w:r w:rsidRPr="00F127C4">
        <w:rPr>
          <w:rFonts w:asciiTheme="minorHAnsi" w:eastAsia="Calibri" w:hAnsiTheme="minorHAnsi" w:cstheme="minorHAnsi"/>
          <w:color w:val="000000"/>
          <w:sz w:val="22"/>
          <w:szCs w:val="22"/>
        </w:rPr>
        <w:t xml:space="preserve"> allows for single, wholly-owned real estate held in an LLC to be directly reported on Schedule A, we believe the same look-through provision would apply here and the insurer would report the real estate as directly owned.</w:t>
      </w:r>
    </w:p>
    <w:p w14:paraId="2D09DCE3" w14:textId="77777777" w:rsidR="0046106C" w:rsidRDefault="00E041DA" w:rsidP="00B30A5D">
      <w:pPr>
        <w:widowControl w:val="0"/>
        <w:numPr>
          <w:ilvl w:val="1"/>
          <w:numId w:val="28"/>
        </w:numPr>
        <w:spacing w:line="254" w:lineRule="auto"/>
        <w:rPr>
          <w:rFonts w:asciiTheme="minorHAnsi" w:eastAsia="Calibri" w:hAnsiTheme="minorHAnsi" w:cstheme="minorHAnsi"/>
          <w:i/>
          <w:iCs/>
          <w:color w:val="000000"/>
          <w:sz w:val="22"/>
          <w:szCs w:val="22"/>
        </w:rPr>
      </w:pPr>
      <w:r w:rsidRPr="00F127C4">
        <w:rPr>
          <w:rFonts w:asciiTheme="minorHAnsi" w:eastAsia="Calibri" w:hAnsiTheme="minorHAnsi" w:cstheme="minorHAnsi"/>
          <w:i/>
          <w:iCs/>
          <w:color w:val="000000"/>
          <w:sz w:val="22"/>
          <w:szCs w:val="22"/>
        </w:rPr>
        <w:t xml:space="preserve">NAIC staff do not disagree with the inclusion of real estate acquired via foreclosure, especially as this situation is likely to occur </w:t>
      </w:r>
      <w:r w:rsidR="00236ECE" w:rsidRPr="00F127C4">
        <w:rPr>
          <w:rFonts w:asciiTheme="minorHAnsi" w:eastAsia="Calibri" w:hAnsiTheme="minorHAnsi" w:cstheme="minorHAnsi"/>
          <w:i/>
          <w:iCs/>
          <w:color w:val="000000"/>
          <w:sz w:val="22"/>
          <w:szCs w:val="22"/>
        </w:rPr>
        <w:t xml:space="preserve">at some point or another and have reflected this as an allowable asset within a qualifying statutory trust. However, </w:t>
      </w:r>
      <w:r w:rsidR="005D5D10">
        <w:rPr>
          <w:rFonts w:asciiTheme="minorHAnsi" w:eastAsia="Calibri" w:hAnsiTheme="minorHAnsi" w:cstheme="minorHAnsi"/>
          <w:i/>
          <w:iCs/>
          <w:color w:val="000000"/>
          <w:sz w:val="22"/>
          <w:szCs w:val="22"/>
        </w:rPr>
        <w:t>we do not agree with the</w:t>
      </w:r>
      <w:r w:rsidR="009858D8" w:rsidRPr="00F127C4">
        <w:rPr>
          <w:rFonts w:asciiTheme="minorHAnsi" w:eastAsia="Calibri" w:hAnsiTheme="minorHAnsi" w:cstheme="minorHAnsi"/>
          <w:i/>
          <w:iCs/>
          <w:color w:val="000000"/>
          <w:sz w:val="22"/>
          <w:szCs w:val="22"/>
        </w:rPr>
        <w:t xml:space="preserve"> recommend</w:t>
      </w:r>
      <w:r w:rsidR="005D5D10">
        <w:rPr>
          <w:rFonts w:asciiTheme="minorHAnsi" w:eastAsia="Calibri" w:hAnsiTheme="minorHAnsi" w:cstheme="minorHAnsi"/>
          <w:i/>
          <w:iCs/>
          <w:color w:val="000000"/>
          <w:sz w:val="22"/>
          <w:szCs w:val="22"/>
        </w:rPr>
        <w:t>ation</w:t>
      </w:r>
      <w:r w:rsidR="00BB0B24" w:rsidRPr="00F127C4">
        <w:rPr>
          <w:rFonts w:asciiTheme="minorHAnsi" w:eastAsia="Calibri" w:hAnsiTheme="minorHAnsi" w:cstheme="minorHAnsi"/>
          <w:i/>
          <w:iCs/>
          <w:color w:val="000000"/>
          <w:sz w:val="22"/>
          <w:szCs w:val="22"/>
        </w:rPr>
        <w:t xml:space="preserve"> </w:t>
      </w:r>
      <w:r w:rsidR="005D5D10">
        <w:rPr>
          <w:rFonts w:asciiTheme="minorHAnsi" w:eastAsia="Calibri" w:hAnsiTheme="minorHAnsi" w:cstheme="minorHAnsi"/>
          <w:i/>
          <w:iCs/>
          <w:color w:val="000000"/>
          <w:sz w:val="22"/>
          <w:szCs w:val="22"/>
        </w:rPr>
        <w:t>to allow</w:t>
      </w:r>
      <w:r w:rsidR="009858D8" w:rsidRPr="00F127C4">
        <w:rPr>
          <w:rFonts w:asciiTheme="minorHAnsi" w:eastAsia="Calibri" w:hAnsiTheme="minorHAnsi" w:cstheme="minorHAnsi"/>
          <w:i/>
          <w:iCs/>
          <w:color w:val="000000"/>
          <w:sz w:val="22"/>
          <w:szCs w:val="22"/>
        </w:rPr>
        <w:t xml:space="preserve"> foreclosed real estate to be held within an LLC wholly owned by the qualifying statutory trust. </w:t>
      </w:r>
      <w:r w:rsidR="000E74C5" w:rsidRPr="00F127C4">
        <w:rPr>
          <w:rFonts w:asciiTheme="minorHAnsi" w:eastAsia="Calibri" w:hAnsiTheme="minorHAnsi" w:cstheme="minorHAnsi"/>
          <w:i/>
          <w:iCs/>
          <w:color w:val="000000"/>
          <w:sz w:val="22"/>
          <w:szCs w:val="22"/>
        </w:rPr>
        <w:t>This would result in qualifying statutory trust</w:t>
      </w:r>
      <w:r w:rsidR="005D5D10">
        <w:rPr>
          <w:rFonts w:asciiTheme="minorHAnsi" w:eastAsia="Calibri" w:hAnsiTheme="minorHAnsi" w:cstheme="minorHAnsi"/>
          <w:i/>
          <w:iCs/>
          <w:color w:val="000000"/>
          <w:sz w:val="22"/>
          <w:szCs w:val="22"/>
        </w:rPr>
        <w:t>s</w:t>
      </w:r>
      <w:r w:rsidR="00570CEF" w:rsidRPr="00F127C4">
        <w:rPr>
          <w:rFonts w:asciiTheme="minorHAnsi" w:eastAsia="Calibri" w:hAnsiTheme="minorHAnsi" w:cstheme="minorHAnsi"/>
          <w:i/>
          <w:iCs/>
          <w:color w:val="000000"/>
          <w:sz w:val="22"/>
          <w:szCs w:val="22"/>
        </w:rPr>
        <w:t xml:space="preserve"> </w:t>
      </w:r>
      <w:r w:rsidR="000E7F86" w:rsidRPr="00F127C4">
        <w:rPr>
          <w:rFonts w:asciiTheme="minorHAnsi" w:eastAsia="Calibri" w:hAnsiTheme="minorHAnsi" w:cstheme="minorHAnsi"/>
          <w:i/>
          <w:iCs/>
          <w:color w:val="000000"/>
          <w:sz w:val="22"/>
          <w:szCs w:val="22"/>
        </w:rPr>
        <w:t>with</w:t>
      </w:r>
      <w:r w:rsidR="00570CEF" w:rsidRPr="00F127C4">
        <w:rPr>
          <w:rFonts w:asciiTheme="minorHAnsi" w:eastAsia="Calibri" w:hAnsiTheme="minorHAnsi" w:cstheme="minorHAnsi"/>
          <w:i/>
          <w:iCs/>
          <w:color w:val="000000"/>
          <w:sz w:val="22"/>
          <w:szCs w:val="22"/>
        </w:rPr>
        <w:t xml:space="preserve"> subsidiar</w:t>
      </w:r>
      <w:r w:rsidR="000E7F86" w:rsidRPr="00F127C4">
        <w:rPr>
          <w:rFonts w:asciiTheme="minorHAnsi" w:eastAsia="Calibri" w:hAnsiTheme="minorHAnsi" w:cstheme="minorHAnsi"/>
          <w:i/>
          <w:iCs/>
          <w:color w:val="000000"/>
          <w:sz w:val="22"/>
          <w:szCs w:val="22"/>
        </w:rPr>
        <w:t>y holdings</w:t>
      </w:r>
      <w:r w:rsidR="00570CEF" w:rsidRPr="00F127C4">
        <w:rPr>
          <w:rFonts w:asciiTheme="minorHAnsi" w:eastAsia="Calibri" w:hAnsiTheme="minorHAnsi" w:cstheme="minorHAnsi"/>
          <w:i/>
          <w:iCs/>
          <w:color w:val="000000"/>
          <w:sz w:val="22"/>
          <w:szCs w:val="22"/>
        </w:rPr>
        <w:t xml:space="preserve"> </w:t>
      </w:r>
      <w:r w:rsidR="005D5D10">
        <w:rPr>
          <w:rFonts w:asciiTheme="minorHAnsi" w:eastAsia="Calibri" w:hAnsiTheme="minorHAnsi" w:cstheme="minorHAnsi"/>
          <w:i/>
          <w:iCs/>
          <w:color w:val="000000"/>
          <w:sz w:val="22"/>
          <w:szCs w:val="22"/>
        </w:rPr>
        <w:t>which</w:t>
      </w:r>
      <w:r w:rsidR="00570CEF" w:rsidRPr="00F127C4">
        <w:rPr>
          <w:rFonts w:asciiTheme="minorHAnsi" w:eastAsia="Calibri" w:hAnsiTheme="minorHAnsi" w:cstheme="minorHAnsi"/>
          <w:i/>
          <w:iCs/>
          <w:color w:val="000000"/>
          <w:sz w:val="22"/>
          <w:szCs w:val="22"/>
        </w:rPr>
        <w:t xml:space="preserve"> </w:t>
      </w:r>
      <w:r w:rsidR="000E7F86" w:rsidRPr="00F127C4">
        <w:rPr>
          <w:rFonts w:asciiTheme="minorHAnsi" w:eastAsia="Calibri" w:hAnsiTheme="minorHAnsi" w:cstheme="minorHAnsi"/>
          <w:i/>
          <w:iCs/>
          <w:color w:val="000000"/>
          <w:sz w:val="22"/>
          <w:szCs w:val="22"/>
        </w:rPr>
        <w:t>introduce</w:t>
      </w:r>
      <w:r w:rsidR="005D5D10">
        <w:rPr>
          <w:rFonts w:asciiTheme="minorHAnsi" w:eastAsia="Calibri" w:hAnsiTheme="minorHAnsi" w:cstheme="minorHAnsi"/>
          <w:i/>
          <w:iCs/>
          <w:color w:val="000000"/>
          <w:sz w:val="22"/>
          <w:szCs w:val="22"/>
        </w:rPr>
        <w:t>s</w:t>
      </w:r>
      <w:r w:rsidR="000E7F86" w:rsidRPr="00F127C4">
        <w:rPr>
          <w:rFonts w:asciiTheme="minorHAnsi" w:eastAsia="Calibri" w:hAnsiTheme="minorHAnsi" w:cstheme="minorHAnsi"/>
          <w:i/>
          <w:iCs/>
          <w:color w:val="000000"/>
          <w:sz w:val="22"/>
          <w:szCs w:val="22"/>
        </w:rPr>
        <w:t xml:space="preserve"> another layer of complexity</w:t>
      </w:r>
      <w:r w:rsidR="001241EE" w:rsidRPr="00F127C4">
        <w:rPr>
          <w:rFonts w:asciiTheme="minorHAnsi" w:eastAsia="Calibri" w:hAnsiTheme="minorHAnsi" w:cstheme="minorHAnsi"/>
          <w:i/>
          <w:iCs/>
          <w:color w:val="000000"/>
          <w:sz w:val="22"/>
          <w:szCs w:val="22"/>
        </w:rPr>
        <w:t xml:space="preserve">; the original intent of this project was to </w:t>
      </w:r>
      <w:r w:rsidR="004A6874" w:rsidRPr="00F127C4">
        <w:rPr>
          <w:rFonts w:asciiTheme="minorHAnsi" w:eastAsia="Calibri" w:hAnsiTheme="minorHAnsi" w:cstheme="minorHAnsi"/>
          <w:i/>
          <w:iCs/>
          <w:color w:val="000000"/>
          <w:sz w:val="22"/>
          <w:szCs w:val="22"/>
        </w:rPr>
        <w:t>draft</w:t>
      </w:r>
      <w:r w:rsidR="001241EE" w:rsidRPr="00F127C4">
        <w:rPr>
          <w:rFonts w:asciiTheme="minorHAnsi" w:eastAsia="Calibri" w:hAnsiTheme="minorHAnsi" w:cstheme="minorHAnsi"/>
          <w:i/>
          <w:iCs/>
          <w:color w:val="000000"/>
          <w:sz w:val="22"/>
          <w:szCs w:val="22"/>
        </w:rPr>
        <w:t xml:space="preserve"> guidance </w:t>
      </w:r>
      <w:r w:rsidR="004A6874" w:rsidRPr="00F127C4">
        <w:rPr>
          <w:rFonts w:asciiTheme="minorHAnsi" w:eastAsia="Calibri" w:hAnsiTheme="minorHAnsi" w:cstheme="minorHAnsi"/>
          <w:i/>
          <w:iCs/>
          <w:color w:val="000000"/>
          <w:sz w:val="22"/>
          <w:szCs w:val="22"/>
        </w:rPr>
        <w:t>to allow for pass-through accounting and reporting for</w:t>
      </w:r>
      <w:r w:rsidR="001241EE" w:rsidRPr="00F127C4">
        <w:rPr>
          <w:rFonts w:asciiTheme="minorHAnsi" w:eastAsia="Calibri" w:hAnsiTheme="minorHAnsi" w:cstheme="minorHAnsi"/>
          <w:i/>
          <w:iCs/>
          <w:color w:val="000000"/>
          <w:sz w:val="22"/>
          <w:szCs w:val="22"/>
        </w:rPr>
        <w:t xml:space="preserve"> RMLs</w:t>
      </w:r>
      <w:r w:rsidR="004A6874" w:rsidRPr="00F127C4">
        <w:rPr>
          <w:rFonts w:asciiTheme="minorHAnsi" w:eastAsia="Calibri" w:hAnsiTheme="minorHAnsi" w:cstheme="minorHAnsi"/>
          <w:i/>
          <w:iCs/>
          <w:color w:val="000000"/>
          <w:sz w:val="22"/>
          <w:szCs w:val="22"/>
        </w:rPr>
        <w:t xml:space="preserve"> held within statutory trusts</w:t>
      </w:r>
      <w:r w:rsidR="00127293" w:rsidRPr="00F127C4">
        <w:rPr>
          <w:rFonts w:asciiTheme="minorHAnsi" w:eastAsia="Calibri" w:hAnsiTheme="minorHAnsi" w:cstheme="minorHAnsi"/>
          <w:i/>
          <w:iCs/>
          <w:color w:val="000000"/>
          <w:sz w:val="22"/>
          <w:szCs w:val="22"/>
        </w:rPr>
        <w:t xml:space="preserve"> and while some allowances have been made to allow for necessary activity NAIC staff does not believe </w:t>
      </w:r>
      <w:proofErr w:type="gramStart"/>
      <w:r w:rsidR="0015284C" w:rsidRPr="00F127C4">
        <w:rPr>
          <w:rFonts w:asciiTheme="minorHAnsi" w:eastAsia="Calibri" w:hAnsiTheme="minorHAnsi" w:cstheme="minorHAnsi"/>
          <w:i/>
          <w:iCs/>
          <w:color w:val="000000"/>
          <w:sz w:val="22"/>
          <w:szCs w:val="22"/>
        </w:rPr>
        <w:t>these allowance</w:t>
      </w:r>
      <w:proofErr w:type="gramEnd"/>
      <w:r w:rsidR="0015284C" w:rsidRPr="00F127C4">
        <w:rPr>
          <w:rFonts w:asciiTheme="minorHAnsi" w:eastAsia="Calibri" w:hAnsiTheme="minorHAnsi" w:cstheme="minorHAnsi"/>
          <w:i/>
          <w:iCs/>
          <w:color w:val="000000"/>
          <w:sz w:val="22"/>
          <w:szCs w:val="22"/>
        </w:rPr>
        <w:t xml:space="preserve"> should include wholly-owned subsidiaries.</w:t>
      </w:r>
    </w:p>
    <w:p w14:paraId="02829A8B" w14:textId="77777777" w:rsidR="00016575" w:rsidRDefault="00016575" w:rsidP="00016575">
      <w:pPr>
        <w:widowControl w:val="0"/>
        <w:spacing w:line="254" w:lineRule="auto"/>
        <w:rPr>
          <w:rFonts w:asciiTheme="minorHAnsi" w:eastAsia="Calibri" w:hAnsiTheme="minorHAnsi" w:cstheme="minorHAnsi"/>
          <w:i/>
          <w:iCs/>
          <w:color w:val="000000"/>
          <w:sz w:val="22"/>
          <w:szCs w:val="22"/>
        </w:rPr>
      </w:pPr>
    </w:p>
    <w:p w14:paraId="1D2EAF41" w14:textId="011D3B88" w:rsidR="000C6290" w:rsidRPr="00016575" w:rsidRDefault="000C6290" w:rsidP="000C6290">
      <w:pPr>
        <w:widowControl w:val="0"/>
        <w:numPr>
          <w:ilvl w:val="0"/>
          <w:numId w:val="28"/>
        </w:numPr>
        <w:spacing w:line="254" w:lineRule="auto"/>
        <w:rPr>
          <w:rFonts w:asciiTheme="minorHAnsi" w:eastAsia="Calibri" w:hAnsiTheme="minorHAnsi" w:cstheme="minorHAnsi"/>
          <w:color w:val="000000"/>
          <w:sz w:val="22"/>
          <w:szCs w:val="22"/>
        </w:rPr>
      </w:pPr>
      <w:r w:rsidRPr="00016575">
        <w:rPr>
          <w:rFonts w:asciiTheme="minorHAnsi" w:eastAsia="Calibri" w:hAnsiTheme="minorHAnsi" w:cstheme="minorHAnsi"/>
          <w:color w:val="000000"/>
          <w:sz w:val="22"/>
          <w:szCs w:val="22"/>
        </w:rPr>
        <w:t xml:space="preserve">We suggest changing the name from statutory trust to a qualifying trust. A trust can be a statutory trust or a common law trust. We understand that a statutory trust can have series whereas common law trusts do not, but both types can be used to hold RMLs on behalf of the insurer. </w:t>
      </w:r>
    </w:p>
    <w:p w14:paraId="15277512" w14:textId="77777777" w:rsidR="003711E4" w:rsidRPr="00445771" w:rsidRDefault="003711E4">
      <w:pPr>
        <w:widowControl w:val="0"/>
        <w:numPr>
          <w:ilvl w:val="1"/>
          <w:numId w:val="28"/>
        </w:numPr>
        <w:spacing w:line="254" w:lineRule="auto"/>
        <w:rPr>
          <w:rFonts w:asciiTheme="minorHAnsi" w:eastAsia="Calibri" w:hAnsiTheme="minorHAnsi" w:cstheme="minorHAnsi"/>
          <w:i/>
          <w:iCs/>
          <w:color w:val="000000"/>
          <w:sz w:val="22"/>
          <w:szCs w:val="22"/>
        </w:rPr>
      </w:pPr>
      <w:r w:rsidRPr="00445771">
        <w:rPr>
          <w:rFonts w:asciiTheme="minorHAnsi" w:eastAsia="Calibri" w:hAnsiTheme="minorHAnsi" w:cstheme="minorHAnsi"/>
          <w:i/>
          <w:iCs/>
          <w:color w:val="000000"/>
          <w:sz w:val="22"/>
          <w:szCs w:val="22"/>
        </w:rPr>
        <w:t xml:space="preserve">NAIC staff disagree with this recommendation. Statutory trusts are created under and governed by specific state statutes, are recognized as separate legal entities, and typically require formal registration or filing with a state authority, such as the Secretary of State. These trusts operate within a clearly defined legal framework that establishes governance, liability protections, and </w:t>
      </w:r>
      <w:proofErr w:type="gramStart"/>
      <w:r w:rsidRPr="00445771">
        <w:rPr>
          <w:rFonts w:asciiTheme="minorHAnsi" w:eastAsia="Calibri" w:hAnsiTheme="minorHAnsi" w:cstheme="minorHAnsi"/>
          <w:i/>
          <w:iCs/>
          <w:color w:val="000000"/>
          <w:sz w:val="22"/>
          <w:szCs w:val="22"/>
        </w:rPr>
        <w:t>oversight requirements</w:t>
      </w:r>
      <w:proofErr w:type="gramEnd"/>
      <w:r w:rsidRPr="00445771">
        <w:rPr>
          <w:rFonts w:asciiTheme="minorHAnsi" w:eastAsia="Calibri" w:hAnsiTheme="minorHAnsi" w:cstheme="minorHAnsi"/>
          <w:i/>
          <w:iCs/>
          <w:color w:val="000000"/>
          <w:sz w:val="22"/>
          <w:szCs w:val="22"/>
        </w:rPr>
        <w:t xml:space="preserve">. This statutory structure provides greater legal certainty, consistency across jurisdictions, and more reliable </w:t>
      </w:r>
      <w:proofErr w:type="gramStart"/>
      <w:r w:rsidRPr="00445771">
        <w:rPr>
          <w:rFonts w:asciiTheme="minorHAnsi" w:eastAsia="Calibri" w:hAnsiTheme="minorHAnsi" w:cstheme="minorHAnsi"/>
          <w:i/>
          <w:iCs/>
          <w:color w:val="000000"/>
          <w:sz w:val="22"/>
          <w:szCs w:val="22"/>
        </w:rPr>
        <w:t>protections</w:t>
      </w:r>
      <w:proofErr w:type="gramEnd"/>
      <w:r w:rsidRPr="00445771">
        <w:rPr>
          <w:rFonts w:asciiTheme="minorHAnsi" w:eastAsia="Calibri" w:hAnsiTheme="minorHAnsi" w:cstheme="minorHAnsi"/>
          <w:i/>
          <w:iCs/>
          <w:color w:val="000000"/>
          <w:sz w:val="22"/>
          <w:szCs w:val="22"/>
        </w:rPr>
        <w:t xml:space="preserve"> for both the trust and its beneficiaries or investors.</w:t>
      </w:r>
    </w:p>
    <w:p w14:paraId="7C24FA23" w14:textId="0074B11E" w:rsidR="003711E4" w:rsidRPr="00445771" w:rsidRDefault="003711E4" w:rsidP="003711E4">
      <w:pPr>
        <w:widowControl w:val="0"/>
        <w:spacing w:line="254" w:lineRule="auto"/>
        <w:ind w:left="1440"/>
        <w:rPr>
          <w:rFonts w:asciiTheme="minorHAnsi" w:eastAsia="Calibri" w:hAnsiTheme="minorHAnsi" w:cstheme="minorHAnsi"/>
          <w:i/>
          <w:iCs/>
          <w:color w:val="000000"/>
          <w:sz w:val="22"/>
          <w:szCs w:val="22"/>
        </w:rPr>
      </w:pPr>
      <w:r w:rsidRPr="00445771">
        <w:rPr>
          <w:rFonts w:asciiTheme="minorHAnsi" w:eastAsia="Calibri" w:hAnsiTheme="minorHAnsi" w:cstheme="minorHAnsi"/>
          <w:i/>
          <w:iCs/>
          <w:color w:val="000000"/>
          <w:sz w:val="22"/>
          <w:szCs w:val="22"/>
        </w:rPr>
        <w:t xml:space="preserve">In contrast, common law trusts are established under general legal principles derived from case law and judicial precedent. Formation does not require registrations with state agencies and can be formed simply through a trust agreement or declaration. </w:t>
      </w:r>
      <w:r w:rsidR="006904D4" w:rsidRPr="00445771">
        <w:rPr>
          <w:rFonts w:asciiTheme="minorHAnsi" w:eastAsia="Calibri" w:hAnsiTheme="minorHAnsi" w:cstheme="minorHAnsi"/>
          <w:i/>
          <w:iCs/>
          <w:color w:val="000000"/>
          <w:sz w:val="22"/>
          <w:szCs w:val="22"/>
        </w:rPr>
        <w:t xml:space="preserve">Common </w:t>
      </w:r>
      <w:r w:rsidR="00854DB5" w:rsidRPr="00445771">
        <w:rPr>
          <w:rFonts w:asciiTheme="minorHAnsi" w:eastAsia="Calibri" w:hAnsiTheme="minorHAnsi" w:cstheme="minorHAnsi"/>
          <w:i/>
          <w:iCs/>
          <w:color w:val="000000"/>
          <w:sz w:val="22"/>
          <w:szCs w:val="22"/>
        </w:rPr>
        <w:t>l</w:t>
      </w:r>
      <w:r w:rsidR="006904D4" w:rsidRPr="00445771">
        <w:rPr>
          <w:rFonts w:asciiTheme="minorHAnsi" w:eastAsia="Calibri" w:hAnsiTheme="minorHAnsi" w:cstheme="minorHAnsi"/>
          <w:i/>
          <w:iCs/>
          <w:color w:val="000000"/>
          <w:sz w:val="22"/>
          <w:szCs w:val="22"/>
        </w:rPr>
        <w:t>aw trust</w:t>
      </w:r>
      <w:r w:rsidR="00854DB5" w:rsidRPr="00445771">
        <w:rPr>
          <w:rFonts w:asciiTheme="minorHAnsi" w:eastAsia="Calibri" w:hAnsiTheme="minorHAnsi" w:cstheme="minorHAnsi"/>
          <w:i/>
          <w:iCs/>
          <w:color w:val="000000"/>
          <w:sz w:val="22"/>
          <w:szCs w:val="22"/>
        </w:rPr>
        <w:t>s</w:t>
      </w:r>
      <w:r w:rsidR="006904D4" w:rsidRPr="00445771">
        <w:rPr>
          <w:rFonts w:asciiTheme="minorHAnsi" w:eastAsia="Calibri" w:hAnsiTheme="minorHAnsi" w:cstheme="minorHAnsi"/>
          <w:i/>
          <w:iCs/>
          <w:color w:val="000000"/>
          <w:sz w:val="22"/>
          <w:szCs w:val="22"/>
        </w:rPr>
        <w:t xml:space="preserve"> are also </w:t>
      </w:r>
      <w:r w:rsidR="00854DB5" w:rsidRPr="00445771">
        <w:rPr>
          <w:rFonts w:asciiTheme="minorHAnsi" w:eastAsia="Calibri" w:hAnsiTheme="minorHAnsi" w:cstheme="minorHAnsi"/>
          <w:i/>
          <w:iCs/>
          <w:color w:val="000000"/>
          <w:sz w:val="22"/>
          <w:szCs w:val="22"/>
        </w:rPr>
        <w:t xml:space="preserve">often </w:t>
      </w:r>
      <w:r w:rsidR="006904D4" w:rsidRPr="00445771">
        <w:rPr>
          <w:rFonts w:asciiTheme="minorHAnsi" w:eastAsia="Calibri" w:hAnsiTheme="minorHAnsi" w:cstheme="minorHAnsi"/>
          <w:i/>
          <w:iCs/>
          <w:color w:val="000000"/>
          <w:sz w:val="22"/>
          <w:szCs w:val="22"/>
        </w:rPr>
        <w:t xml:space="preserve">not </w:t>
      </w:r>
      <w:r w:rsidRPr="00445771">
        <w:rPr>
          <w:rFonts w:asciiTheme="minorHAnsi" w:eastAsia="Calibri" w:hAnsiTheme="minorHAnsi" w:cstheme="minorHAnsi"/>
          <w:i/>
          <w:iCs/>
          <w:color w:val="000000"/>
          <w:sz w:val="22"/>
          <w:szCs w:val="22"/>
        </w:rPr>
        <w:t xml:space="preserve">treated as separate legal entities, </w:t>
      </w:r>
      <w:r w:rsidR="006904D4" w:rsidRPr="00445771">
        <w:rPr>
          <w:rFonts w:asciiTheme="minorHAnsi" w:eastAsia="Calibri" w:hAnsiTheme="minorHAnsi" w:cstheme="minorHAnsi"/>
          <w:i/>
          <w:iCs/>
          <w:color w:val="000000"/>
          <w:sz w:val="22"/>
          <w:szCs w:val="22"/>
        </w:rPr>
        <w:t>but</w:t>
      </w:r>
      <w:r w:rsidR="00E46D17" w:rsidRPr="00445771">
        <w:rPr>
          <w:rFonts w:asciiTheme="minorHAnsi" w:eastAsia="Calibri" w:hAnsiTheme="minorHAnsi" w:cstheme="minorHAnsi"/>
          <w:i/>
          <w:iCs/>
          <w:color w:val="000000"/>
          <w:sz w:val="22"/>
          <w:szCs w:val="22"/>
        </w:rPr>
        <w:t xml:space="preserve"> </w:t>
      </w:r>
      <w:r w:rsidR="006904D4" w:rsidRPr="00445771">
        <w:rPr>
          <w:rFonts w:asciiTheme="minorHAnsi" w:eastAsia="Calibri" w:hAnsiTheme="minorHAnsi" w:cstheme="minorHAnsi"/>
          <w:i/>
          <w:iCs/>
          <w:color w:val="000000"/>
          <w:sz w:val="22"/>
          <w:szCs w:val="22"/>
        </w:rPr>
        <w:t>rather as a</w:t>
      </w:r>
      <w:r w:rsidR="00E46D17" w:rsidRPr="00445771">
        <w:rPr>
          <w:rFonts w:asciiTheme="minorHAnsi" w:eastAsia="Calibri" w:hAnsiTheme="minorHAnsi" w:cstheme="minorHAnsi"/>
          <w:i/>
          <w:iCs/>
          <w:color w:val="000000"/>
          <w:sz w:val="22"/>
          <w:szCs w:val="22"/>
        </w:rPr>
        <w:t xml:space="preserve"> fiduciary relationship</w:t>
      </w:r>
      <w:r w:rsidR="00854DB5" w:rsidRPr="00445771">
        <w:rPr>
          <w:rFonts w:asciiTheme="minorHAnsi" w:eastAsia="Calibri" w:hAnsiTheme="minorHAnsi" w:cstheme="minorHAnsi"/>
          <w:i/>
          <w:iCs/>
          <w:color w:val="000000"/>
          <w:sz w:val="22"/>
          <w:szCs w:val="22"/>
        </w:rPr>
        <w:t xml:space="preserve"> depending on the </w:t>
      </w:r>
      <w:r w:rsidR="00854DB5" w:rsidRPr="00445771">
        <w:rPr>
          <w:rFonts w:asciiTheme="minorHAnsi" w:eastAsia="Calibri" w:hAnsiTheme="minorHAnsi" w:cstheme="minorHAnsi"/>
          <w:i/>
          <w:iCs/>
          <w:color w:val="000000"/>
          <w:sz w:val="22"/>
          <w:szCs w:val="22"/>
        </w:rPr>
        <w:lastRenderedPageBreak/>
        <w:t>jurisdiction</w:t>
      </w:r>
      <w:r w:rsidRPr="00445771">
        <w:rPr>
          <w:rFonts w:asciiTheme="minorHAnsi" w:eastAsia="Calibri" w:hAnsiTheme="minorHAnsi" w:cstheme="minorHAnsi"/>
          <w:i/>
          <w:iCs/>
          <w:color w:val="000000"/>
          <w:sz w:val="22"/>
          <w:szCs w:val="22"/>
        </w:rPr>
        <w:t>. Common law trusts offer broader structural flexibility, but this comes at the cost of legal certainty, consistency, and enforceability. Liability protections are less robust, and courts in other jurisdictions may not recognize the trust as a distinct legal entity or uphold provisions such as limited liability for investors.</w:t>
      </w:r>
    </w:p>
    <w:p w14:paraId="7C1732D9" w14:textId="115D2921" w:rsidR="005D5D10" w:rsidRPr="00445771" w:rsidRDefault="003711E4" w:rsidP="003711E4">
      <w:pPr>
        <w:widowControl w:val="0"/>
        <w:spacing w:line="254" w:lineRule="auto"/>
        <w:ind w:left="1440"/>
        <w:rPr>
          <w:rFonts w:asciiTheme="minorHAnsi" w:eastAsia="Calibri" w:hAnsiTheme="minorHAnsi" w:cstheme="minorHAnsi"/>
          <w:i/>
          <w:iCs/>
          <w:color w:val="000000"/>
          <w:sz w:val="22"/>
          <w:szCs w:val="22"/>
        </w:rPr>
      </w:pPr>
      <w:r w:rsidRPr="00445771">
        <w:rPr>
          <w:rFonts w:asciiTheme="minorHAnsi" w:eastAsia="Calibri" w:hAnsiTheme="minorHAnsi" w:cstheme="minorHAnsi"/>
          <w:i/>
          <w:iCs/>
          <w:color w:val="000000"/>
          <w:sz w:val="22"/>
          <w:szCs w:val="22"/>
        </w:rPr>
        <w:t xml:space="preserve">The primary concern with allowing common law trusts is the potential for regulatory uncertainty and increased risk. Their flexible nature and lack of standardized governance could </w:t>
      </w:r>
      <w:r w:rsidR="006F3DEF" w:rsidRPr="00445771">
        <w:rPr>
          <w:rFonts w:asciiTheme="minorHAnsi" w:eastAsia="Calibri" w:hAnsiTheme="minorHAnsi" w:cstheme="minorHAnsi"/>
          <w:i/>
          <w:iCs/>
          <w:color w:val="000000"/>
          <w:sz w:val="22"/>
          <w:szCs w:val="22"/>
        </w:rPr>
        <w:t>result in inconsistent treatment</w:t>
      </w:r>
      <w:r w:rsidR="00445771" w:rsidRPr="00445771">
        <w:rPr>
          <w:rFonts w:asciiTheme="minorHAnsi" w:eastAsia="Calibri" w:hAnsiTheme="minorHAnsi" w:cstheme="minorHAnsi"/>
          <w:i/>
          <w:iCs/>
          <w:color w:val="000000"/>
          <w:sz w:val="22"/>
          <w:szCs w:val="22"/>
        </w:rPr>
        <w:t xml:space="preserve">, </w:t>
      </w:r>
      <w:proofErr w:type="gramStart"/>
      <w:r w:rsidR="009404FD" w:rsidRPr="00445771">
        <w:rPr>
          <w:rFonts w:asciiTheme="minorHAnsi" w:eastAsia="Calibri" w:hAnsiTheme="minorHAnsi" w:cstheme="minorHAnsi"/>
          <w:i/>
          <w:iCs/>
          <w:color w:val="000000"/>
          <w:sz w:val="22"/>
          <w:szCs w:val="22"/>
        </w:rPr>
        <w:t>complicate</w:t>
      </w:r>
      <w:proofErr w:type="gramEnd"/>
      <w:r w:rsidR="009404FD" w:rsidRPr="00445771">
        <w:rPr>
          <w:rFonts w:asciiTheme="minorHAnsi" w:eastAsia="Calibri" w:hAnsiTheme="minorHAnsi" w:cstheme="minorHAnsi"/>
          <w:i/>
          <w:iCs/>
          <w:color w:val="000000"/>
          <w:sz w:val="22"/>
          <w:szCs w:val="22"/>
        </w:rPr>
        <w:t xml:space="preserve"> oversight, </w:t>
      </w:r>
      <w:r w:rsidRPr="00445771">
        <w:rPr>
          <w:rFonts w:asciiTheme="minorHAnsi" w:eastAsia="Calibri" w:hAnsiTheme="minorHAnsi" w:cstheme="minorHAnsi"/>
          <w:i/>
          <w:iCs/>
          <w:color w:val="000000"/>
          <w:sz w:val="22"/>
          <w:szCs w:val="22"/>
        </w:rPr>
        <w:t xml:space="preserve">and </w:t>
      </w:r>
      <w:r w:rsidR="00445771" w:rsidRPr="00445771">
        <w:rPr>
          <w:rFonts w:asciiTheme="minorHAnsi" w:eastAsia="Calibri" w:hAnsiTheme="minorHAnsi" w:cstheme="minorHAnsi"/>
          <w:i/>
          <w:iCs/>
          <w:color w:val="000000"/>
          <w:sz w:val="22"/>
          <w:szCs w:val="22"/>
        </w:rPr>
        <w:t>increase the risk profile of the assets held in trust</w:t>
      </w:r>
      <w:r w:rsidRPr="00445771">
        <w:rPr>
          <w:rFonts w:asciiTheme="minorHAnsi" w:eastAsia="Calibri" w:hAnsiTheme="minorHAnsi" w:cstheme="minorHAnsi"/>
          <w:i/>
          <w:iCs/>
          <w:color w:val="000000"/>
          <w:sz w:val="22"/>
          <w:szCs w:val="22"/>
        </w:rPr>
        <w:t>. There is also a material risk that certain jurisdictions may refuse to recognize the trust structure entirely or may not enforce key provisions, undermining regulatory safeguards and investor protections.</w:t>
      </w:r>
    </w:p>
    <w:p w14:paraId="230623F0" w14:textId="77777777" w:rsidR="000C6290" w:rsidRPr="00EC59D6" w:rsidRDefault="000C6290" w:rsidP="000C6290">
      <w:pPr>
        <w:spacing w:line="254" w:lineRule="auto"/>
        <w:ind w:left="720"/>
        <w:contextualSpacing/>
        <w:rPr>
          <w:rFonts w:asciiTheme="minorHAnsi" w:eastAsia="Calibri" w:hAnsiTheme="minorHAnsi" w:cstheme="minorHAnsi"/>
          <w:color w:val="000000"/>
          <w:sz w:val="22"/>
          <w:szCs w:val="22"/>
          <w:highlight w:val="yellow"/>
        </w:rPr>
      </w:pPr>
    </w:p>
    <w:p w14:paraId="49720131" w14:textId="77777777" w:rsidR="00F127C4" w:rsidRPr="00315022" w:rsidRDefault="000C6290" w:rsidP="00F127C4">
      <w:pPr>
        <w:widowControl w:val="0"/>
        <w:numPr>
          <w:ilvl w:val="0"/>
          <w:numId w:val="28"/>
        </w:numPr>
        <w:spacing w:line="254" w:lineRule="auto"/>
        <w:rPr>
          <w:rFonts w:asciiTheme="minorHAnsi" w:eastAsia="Calibri" w:hAnsiTheme="minorHAnsi" w:cstheme="minorHAnsi"/>
          <w:color w:val="000000"/>
          <w:sz w:val="22"/>
          <w:szCs w:val="22"/>
        </w:rPr>
      </w:pPr>
      <w:r w:rsidRPr="00315022">
        <w:rPr>
          <w:rFonts w:asciiTheme="minorHAnsi" w:eastAsia="Calibri" w:hAnsiTheme="minorHAnsi" w:cstheme="minorHAnsi"/>
          <w:color w:val="000000"/>
          <w:sz w:val="22"/>
          <w:szCs w:val="22"/>
        </w:rPr>
        <w:t xml:space="preserve">Interested parties question whether disclosure of fees paid to the servicer is a critical disclosure. We have received feedback that this information is confidential and could </w:t>
      </w:r>
      <w:proofErr w:type="gramStart"/>
      <w:r w:rsidRPr="00315022">
        <w:rPr>
          <w:rFonts w:asciiTheme="minorHAnsi" w:eastAsia="Calibri" w:hAnsiTheme="minorHAnsi" w:cstheme="minorHAnsi"/>
          <w:color w:val="000000"/>
          <w:sz w:val="22"/>
          <w:szCs w:val="22"/>
        </w:rPr>
        <w:t>impact</w:t>
      </w:r>
      <w:proofErr w:type="gramEnd"/>
      <w:r w:rsidRPr="00315022">
        <w:rPr>
          <w:rFonts w:asciiTheme="minorHAnsi" w:eastAsia="Calibri" w:hAnsiTheme="minorHAnsi" w:cstheme="minorHAnsi"/>
          <w:color w:val="000000"/>
          <w:sz w:val="22"/>
          <w:szCs w:val="22"/>
        </w:rPr>
        <w:t xml:space="preserve"> competitive market practices among </w:t>
      </w:r>
      <w:proofErr w:type="gramStart"/>
      <w:r w:rsidRPr="00315022">
        <w:rPr>
          <w:rFonts w:asciiTheme="minorHAnsi" w:eastAsia="Calibri" w:hAnsiTheme="minorHAnsi" w:cstheme="minorHAnsi"/>
          <w:color w:val="000000"/>
          <w:sz w:val="22"/>
          <w:szCs w:val="22"/>
        </w:rPr>
        <w:t>servicers</w:t>
      </w:r>
      <w:proofErr w:type="gramEnd"/>
      <w:r w:rsidRPr="00315022">
        <w:rPr>
          <w:rFonts w:asciiTheme="minorHAnsi" w:eastAsia="Calibri" w:hAnsiTheme="minorHAnsi" w:cstheme="minorHAnsi"/>
          <w:color w:val="000000"/>
          <w:sz w:val="22"/>
          <w:szCs w:val="22"/>
        </w:rPr>
        <w:t xml:space="preserve">. Since such disclosure is not required for RMLs/CMLs directly owned and managed by a third-party servicer, we suggest that this disclosure be removed. In addition, the last sentence of paragraph 2 b (iv) implies that the loans will not be disclosed individually as it states “the detail must contain at a minimum, the same information as would be required were the mortgage loans to be individually reported on Schedule B.”  If the ultimate decision is to report the loans individually on Schedule B, then this sentence should be removed. </w:t>
      </w:r>
    </w:p>
    <w:p w14:paraId="4AC1CE39" w14:textId="7B27A6EE" w:rsidR="00315022" w:rsidRDefault="00F127C4" w:rsidP="00315022">
      <w:pPr>
        <w:pStyle w:val="ListParagraph"/>
        <w:numPr>
          <w:ilvl w:val="1"/>
          <w:numId w:val="28"/>
        </w:numPr>
        <w:rPr>
          <w:rFonts w:asciiTheme="minorHAnsi" w:eastAsia="Calibri" w:hAnsiTheme="minorHAnsi" w:cstheme="minorHAnsi"/>
          <w:i/>
          <w:iCs/>
          <w:color w:val="000000"/>
          <w:sz w:val="22"/>
          <w:szCs w:val="22"/>
        </w:rPr>
      </w:pPr>
      <w:r w:rsidRPr="00315022">
        <w:rPr>
          <w:rFonts w:asciiTheme="minorHAnsi" w:eastAsia="Calibri" w:hAnsiTheme="minorHAnsi" w:cstheme="minorHAnsi"/>
          <w:i/>
          <w:iCs/>
          <w:color w:val="000000"/>
          <w:sz w:val="22"/>
          <w:szCs w:val="22"/>
        </w:rPr>
        <w:t xml:space="preserve">NAIC staff noted that the main </w:t>
      </w:r>
      <w:r w:rsidR="001A5BA4" w:rsidRPr="00315022">
        <w:rPr>
          <w:rFonts w:asciiTheme="minorHAnsi" w:eastAsia="Calibri" w:hAnsiTheme="minorHAnsi" w:cstheme="minorHAnsi"/>
          <w:i/>
          <w:iCs/>
          <w:color w:val="000000"/>
          <w:sz w:val="22"/>
          <w:szCs w:val="22"/>
        </w:rPr>
        <w:t>concern</w:t>
      </w:r>
      <w:r w:rsidR="00E91FB9" w:rsidRPr="00315022">
        <w:rPr>
          <w:rFonts w:asciiTheme="minorHAnsi" w:eastAsia="Calibri" w:hAnsiTheme="minorHAnsi" w:cstheme="minorHAnsi"/>
          <w:i/>
          <w:iCs/>
          <w:color w:val="000000"/>
          <w:sz w:val="22"/>
          <w:szCs w:val="22"/>
        </w:rPr>
        <w:t xml:space="preserve"> </w:t>
      </w:r>
      <w:r w:rsidR="001A5BA4" w:rsidRPr="00315022">
        <w:rPr>
          <w:rFonts w:asciiTheme="minorHAnsi" w:eastAsia="Calibri" w:hAnsiTheme="minorHAnsi" w:cstheme="minorHAnsi"/>
          <w:i/>
          <w:iCs/>
          <w:color w:val="000000"/>
          <w:sz w:val="22"/>
          <w:szCs w:val="22"/>
        </w:rPr>
        <w:t xml:space="preserve">the fee disclosure was to </w:t>
      </w:r>
      <w:proofErr w:type="gramStart"/>
      <w:r w:rsidR="001A5BA4" w:rsidRPr="00315022">
        <w:rPr>
          <w:rFonts w:asciiTheme="minorHAnsi" w:eastAsia="Calibri" w:hAnsiTheme="minorHAnsi" w:cstheme="minorHAnsi"/>
          <w:i/>
          <w:iCs/>
          <w:color w:val="000000"/>
          <w:sz w:val="22"/>
          <w:szCs w:val="22"/>
        </w:rPr>
        <w:t>trying</w:t>
      </w:r>
      <w:proofErr w:type="gramEnd"/>
      <w:r w:rsidR="001A5BA4" w:rsidRPr="00315022">
        <w:rPr>
          <w:rFonts w:asciiTheme="minorHAnsi" w:eastAsia="Calibri" w:hAnsiTheme="minorHAnsi" w:cstheme="minorHAnsi"/>
          <w:i/>
          <w:iCs/>
          <w:color w:val="000000"/>
          <w:sz w:val="22"/>
          <w:szCs w:val="22"/>
        </w:rPr>
        <w:t xml:space="preserve"> to address was excessive fees</w:t>
      </w:r>
      <w:r w:rsidR="005F6D9F" w:rsidRPr="00315022">
        <w:rPr>
          <w:rFonts w:asciiTheme="minorHAnsi" w:eastAsia="Calibri" w:hAnsiTheme="minorHAnsi" w:cstheme="minorHAnsi"/>
          <w:i/>
          <w:iCs/>
          <w:color w:val="000000"/>
          <w:sz w:val="22"/>
          <w:szCs w:val="22"/>
        </w:rPr>
        <w:t xml:space="preserve">. </w:t>
      </w:r>
      <w:r w:rsidR="001A5BA4" w:rsidRPr="00315022">
        <w:rPr>
          <w:rFonts w:asciiTheme="minorHAnsi" w:eastAsia="Calibri" w:hAnsiTheme="minorHAnsi" w:cstheme="minorHAnsi"/>
          <w:i/>
          <w:iCs/>
          <w:color w:val="000000"/>
          <w:sz w:val="22"/>
          <w:szCs w:val="22"/>
        </w:rPr>
        <w:t xml:space="preserve">However, based on the comments from IPs and discussions amongst the NAIC staff team, this </w:t>
      </w:r>
      <w:r w:rsidR="007365B9" w:rsidRPr="00315022">
        <w:rPr>
          <w:rFonts w:asciiTheme="minorHAnsi" w:eastAsia="Calibri" w:hAnsiTheme="minorHAnsi" w:cstheme="minorHAnsi"/>
          <w:i/>
          <w:iCs/>
          <w:color w:val="000000"/>
          <w:sz w:val="22"/>
          <w:szCs w:val="22"/>
        </w:rPr>
        <w:t xml:space="preserve">disclosure was eliminated. This situation would be highly unlikely to occur unless a related party or affiliate were involved in administering the trust. It was </w:t>
      </w:r>
      <w:r w:rsidR="00E238C2" w:rsidRPr="00315022">
        <w:rPr>
          <w:rFonts w:asciiTheme="minorHAnsi" w:eastAsia="Calibri" w:hAnsiTheme="minorHAnsi" w:cstheme="minorHAnsi"/>
          <w:i/>
          <w:iCs/>
          <w:color w:val="000000"/>
          <w:sz w:val="22"/>
          <w:szCs w:val="22"/>
        </w:rPr>
        <w:t xml:space="preserve">also </w:t>
      </w:r>
      <w:r w:rsidR="007365B9" w:rsidRPr="00315022">
        <w:rPr>
          <w:rFonts w:asciiTheme="minorHAnsi" w:eastAsia="Calibri" w:hAnsiTheme="minorHAnsi" w:cstheme="minorHAnsi"/>
          <w:i/>
          <w:iCs/>
          <w:color w:val="000000"/>
          <w:sz w:val="22"/>
          <w:szCs w:val="22"/>
        </w:rPr>
        <w:t xml:space="preserve">noted that since revenue and expenses are to be reported as if directly incurred by the insurer, then these activities would be subject to the </w:t>
      </w:r>
      <w:r w:rsidR="00E238C2" w:rsidRPr="00315022">
        <w:rPr>
          <w:rFonts w:asciiTheme="minorHAnsi" w:eastAsia="Calibri" w:hAnsiTheme="minorHAnsi" w:cstheme="minorHAnsi"/>
          <w:i/>
          <w:iCs/>
          <w:color w:val="000000"/>
          <w:sz w:val="22"/>
          <w:szCs w:val="22"/>
        </w:rPr>
        <w:t>related party and affiliate disclosure required by SSAP No. 25</w:t>
      </w:r>
      <w:r w:rsidR="005F6D9F" w:rsidRPr="00315022">
        <w:rPr>
          <w:rFonts w:asciiTheme="minorHAnsi" w:eastAsia="Calibri" w:hAnsiTheme="minorHAnsi" w:cstheme="minorHAnsi"/>
          <w:i/>
          <w:iCs/>
          <w:color w:val="000000"/>
          <w:sz w:val="22"/>
          <w:szCs w:val="22"/>
        </w:rPr>
        <w:t xml:space="preserve">. </w:t>
      </w:r>
      <w:r w:rsidR="00E238C2" w:rsidRPr="00315022">
        <w:rPr>
          <w:rFonts w:asciiTheme="minorHAnsi" w:eastAsia="Calibri" w:hAnsiTheme="minorHAnsi" w:cstheme="minorHAnsi"/>
          <w:i/>
          <w:iCs/>
          <w:color w:val="000000"/>
          <w:sz w:val="22"/>
          <w:szCs w:val="22"/>
        </w:rPr>
        <w:t xml:space="preserve">To be clear on this point, </w:t>
      </w:r>
      <w:r w:rsidR="00315022" w:rsidRPr="00315022">
        <w:rPr>
          <w:rFonts w:asciiTheme="minorHAnsi" w:eastAsia="Calibri" w:hAnsiTheme="minorHAnsi" w:cstheme="minorHAnsi"/>
          <w:i/>
          <w:iCs/>
          <w:color w:val="000000"/>
          <w:sz w:val="22"/>
          <w:szCs w:val="22"/>
        </w:rPr>
        <w:t>the following paragraph was added to the draft revisions:</w:t>
      </w:r>
      <w:r w:rsidR="00E238C2" w:rsidRPr="00315022">
        <w:rPr>
          <w:rFonts w:asciiTheme="minorHAnsi" w:eastAsia="Calibri" w:hAnsiTheme="minorHAnsi" w:cstheme="minorHAnsi"/>
          <w:i/>
          <w:iCs/>
          <w:color w:val="000000"/>
          <w:sz w:val="22"/>
          <w:szCs w:val="22"/>
        </w:rPr>
        <w:t xml:space="preserve"> </w:t>
      </w:r>
    </w:p>
    <w:p w14:paraId="4ACF06BE" w14:textId="77777777" w:rsidR="00F20919" w:rsidRPr="00F20919" w:rsidRDefault="00F20919" w:rsidP="00F20919">
      <w:pPr>
        <w:rPr>
          <w:rFonts w:asciiTheme="minorHAnsi" w:eastAsia="Calibri" w:hAnsiTheme="minorHAnsi" w:cstheme="minorHAnsi"/>
          <w:i/>
          <w:iCs/>
          <w:color w:val="000000"/>
          <w:sz w:val="22"/>
          <w:szCs w:val="22"/>
        </w:rPr>
      </w:pPr>
    </w:p>
    <w:p w14:paraId="3D9D6110" w14:textId="6668EB77" w:rsidR="000C6290" w:rsidRPr="00315022" w:rsidRDefault="00315022" w:rsidP="005F6D9F">
      <w:pPr>
        <w:pStyle w:val="ListParagraph"/>
        <w:ind w:left="2160" w:right="900"/>
        <w:jc w:val="both"/>
        <w:rPr>
          <w:rFonts w:asciiTheme="minorHAnsi" w:eastAsia="Calibri" w:hAnsiTheme="minorHAnsi" w:cstheme="minorHAnsi"/>
          <w:i/>
          <w:iCs/>
          <w:color w:val="000000"/>
          <w:sz w:val="22"/>
          <w:szCs w:val="22"/>
        </w:rPr>
      </w:pPr>
      <w:r w:rsidRPr="00315022">
        <w:rPr>
          <w:rFonts w:asciiTheme="minorHAnsi" w:eastAsia="Calibri" w:hAnsiTheme="minorHAnsi" w:cstheme="minorHAnsi"/>
          <w:i/>
          <w:iCs/>
          <w:color w:val="000000"/>
          <w:sz w:val="22"/>
          <w:szCs w:val="22"/>
        </w:rPr>
        <w:t>“Revenue  and expenses shall be accounted for as if they were directly incurred by the insurer and, accordingly, are subject to the same reporting and disclosure requirements that would normally apply. This includes, but is not limited to, the related party and affiliate disclosures required under SSAP No. 25, Affiliates and Other Related Parties.”</w:t>
      </w:r>
    </w:p>
    <w:p w14:paraId="59A18977" w14:textId="77777777" w:rsidR="000C6290" w:rsidRPr="00315022" w:rsidRDefault="000C6290" w:rsidP="005F6D9F">
      <w:pPr>
        <w:spacing w:line="254" w:lineRule="auto"/>
        <w:jc w:val="both"/>
        <w:rPr>
          <w:rFonts w:asciiTheme="minorHAnsi" w:hAnsiTheme="minorHAnsi" w:cstheme="minorHAnsi"/>
          <w:color w:val="000000"/>
          <w:sz w:val="22"/>
          <w:szCs w:val="22"/>
          <w:lang w:eastAsia="zh-CN"/>
        </w:rPr>
      </w:pPr>
    </w:p>
    <w:p w14:paraId="25236E3A" w14:textId="77777777" w:rsidR="000C6290" w:rsidRPr="00315022" w:rsidRDefault="000C6290" w:rsidP="005F6D9F">
      <w:pPr>
        <w:widowControl w:val="0"/>
        <w:numPr>
          <w:ilvl w:val="0"/>
          <w:numId w:val="28"/>
        </w:numPr>
        <w:spacing w:line="254" w:lineRule="auto"/>
        <w:jc w:val="both"/>
        <w:rPr>
          <w:rFonts w:asciiTheme="minorHAnsi" w:eastAsia="Calibri" w:hAnsiTheme="minorHAnsi" w:cstheme="minorHAnsi"/>
          <w:color w:val="000000"/>
          <w:sz w:val="22"/>
          <w:szCs w:val="22"/>
        </w:rPr>
      </w:pPr>
      <w:r w:rsidRPr="00315022">
        <w:rPr>
          <w:rFonts w:asciiTheme="minorHAnsi" w:eastAsia="Calibri" w:hAnsiTheme="minorHAnsi" w:cstheme="minorHAnsi"/>
          <w:color w:val="000000"/>
          <w:sz w:val="22"/>
          <w:szCs w:val="22"/>
        </w:rPr>
        <w:t xml:space="preserve">In item 27.b., interested parties believe the materiality qualifier should apply to both parts of the disclosure (litigation and state or federal regulatory review). </w:t>
      </w:r>
    </w:p>
    <w:p w14:paraId="5F411FD5" w14:textId="056671DF" w:rsidR="00315022" w:rsidRPr="00315022" w:rsidRDefault="00315022" w:rsidP="005F6D9F">
      <w:pPr>
        <w:widowControl w:val="0"/>
        <w:numPr>
          <w:ilvl w:val="1"/>
          <w:numId w:val="28"/>
        </w:numPr>
        <w:spacing w:line="254" w:lineRule="auto"/>
        <w:jc w:val="both"/>
        <w:rPr>
          <w:rFonts w:asciiTheme="minorHAnsi" w:eastAsia="Calibri" w:hAnsiTheme="minorHAnsi" w:cstheme="minorHAnsi"/>
          <w:i/>
          <w:iCs/>
          <w:color w:val="000000"/>
          <w:sz w:val="22"/>
          <w:szCs w:val="22"/>
        </w:rPr>
      </w:pPr>
      <w:r w:rsidRPr="00315022">
        <w:rPr>
          <w:rFonts w:asciiTheme="minorHAnsi" w:eastAsia="Calibri" w:hAnsiTheme="minorHAnsi" w:cstheme="minorHAnsi"/>
          <w:i/>
          <w:iCs/>
          <w:color w:val="000000"/>
          <w:sz w:val="22"/>
          <w:szCs w:val="22"/>
        </w:rPr>
        <w:t>NAIC staff agree with this comment and</w:t>
      </w:r>
      <w:r w:rsidR="003D4DB2">
        <w:rPr>
          <w:rFonts w:asciiTheme="minorHAnsi" w:eastAsia="Calibri" w:hAnsiTheme="minorHAnsi" w:cstheme="minorHAnsi"/>
          <w:i/>
          <w:iCs/>
          <w:color w:val="000000"/>
          <w:sz w:val="22"/>
          <w:szCs w:val="22"/>
        </w:rPr>
        <w:t xml:space="preserve"> have</w:t>
      </w:r>
      <w:r w:rsidRPr="00315022">
        <w:rPr>
          <w:rFonts w:asciiTheme="minorHAnsi" w:eastAsia="Calibri" w:hAnsiTheme="minorHAnsi" w:cstheme="minorHAnsi"/>
          <w:i/>
          <w:iCs/>
          <w:color w:val="000000"/>
          <w:sz w:val="22"/>
          <w:szCs w:val="22"/>
        </w:rPr>
        <w:t xml:space="preserve"> updated the draft accordingly.</w:t>
      </w:r>
    </w:p>
    <w:p w14:paraId="5B48724C" w14:textId="77777777" w:rsidR="000C6290" w:rsidRPr="00EC59D6" w:rsidRDefault="000C6290" w:rsidP="005F6D9F">
      <w:pPr>
        <w:ind w:left="720"/>
        <w:contextualSpacing/>
        <w:jc w:val="both"/>
        <w:rPr>
          <w:rFonts w:asciiTheme="minorHAnsi" w:eastAsia="Calibri" w:hAnsiTheme="minorHAnsi" w:cstheme="minorHAnsi"/>
          <w:color w:val="000000"/>
          <w:sz w:val="22"/>
          <w:szCs w:val="22"/>
          <w:highlight w:val="yellow"/>
        </w:rPr>
      </w:pPr>
    </w:p>
    <w:p w14:paraId="0555B58A" w14:textId="77777777" w:rsidR="000C6290" w:rsidRPr="00315022" w:rsidRDefault="000C6290" w:rsidP="005F6D9F">
      <w:pPr>
        <w:widowControl w:val="0"/>
        <w:numPr>
          <w:ilvl w:val="0"/>
          <w:numId w:val="28"/>
        </w:numPr>
        <w:spacing w:line="254" w:lineRule="auto"/>
        <w:jc w:val="both"/>
        <w:rPr>
          <w:rFonts w:asciiTheme="minorHAnsi" w:eastAsia="Calibri" w:hAnsiTheme="minorHAnsi" w:cstheme="minorHAnsi"/>
          <w:color w:val="000000"/>
          <w:sz w:val="22"/>
          <w:szCs w:val="22"/>
        </w:rPr>
      </w:pPr>
      <w:r w:rsidRPr="00315022">
        <w:rPr>
          <w:rFonts w:asciiTheme="minorHAnsi" w:eastAsia="Calibri" w:hAnsiTheme="minorHAnsi" w:cstheme="minorHAnsi"/>
          <w:color w:val="000000"/>
          <w:sz w:val="22"/>
          <w:szCs w:val="22"/>
        </w:rPr>
        <w:t>Interested parties suggest adding a code to the residential mortgage loan sections of Schedule B to note loans that are held in statutory trusts so that directly held loans versus loans held in trust are easily identifiable by the regulators.</w:t>
      </w:r>
    </w:p>
    <w:p w14:paraId="721F73AB" w14:textId="709B4506" w:rsidR="00315022" w:rsidRPr="00315022" w:rsidRDefault="00315022" w:rsidP="005F6D9F">
      <w:pPr>
        <w:widowControl w:val="0"/>
        <w:numPr>
          <w:ilvl w:val="1"/>
          <w:numId w:val="28"/>
        </w:numPr>
        <w:spacing w:line="254" w:lineRule="auto"/>
        <w:jc w:val="both"/>
        <w:rPr>
          <w:rFonts w:asciiTheme="minorHAnsi" w:eastAsia="Calibri" w:hAnsiTheme="minorHAnsi" w:cstheme="minorHAnsi"/>
          <w:i/>
          <w:iCs/>
          <w:color w:val="000000"/>
          <w:sz w:val="22"/>
          <w:szCs w:val="22"/>
        </w:rPr>
      </w:pPr>
      <w:r w:rsidRPr="00315022">
        <w:rPr>
          <w:rFonts w:asciiTheme="minorHAnsi" w:eastAsia="Calibri" w:hAnsiTheme="minorHAnsi" w:cstheme="minorHAnsi"/>
          <w:i/>
          <w:iCs/>
          <w:color w:val="000000"/>
          <w:sz w:val="22"/>
          <w:szCs w:val="22"/>
        </w:rPr>
        <w:t>NAIC staff agr</w:t>
      </w:r>
      <w:r w:rsidR="003D4DB2">
        <w:rPr>
          <w:rFonts w:asciiTheme="minorHAnsi" w:eastAsia="Calibri" w:hAnsiTheme="minorHAnsi" w:cstheme="minorHAnsi"/>
          <w:i/>
          <w:iCs/>
          <w:color w:val="000000"/>
          <w:sz w:val="22"/>
          <w:szCs w:val="22"/>
        </w:rPr>
        <w:t>e</w:t>
      </w:r>
      <w:r w:rsidRPr="00315022">
        <w:rPr>
          <w:rFonts w:asciiTheme="minorHAnsi" w:eastAsia="Calibri" w:hAnsiTheme="minorHAnsi" w:cstheme="minorHAnsi"/>
          <w:i/>
          <w:iCs/>
          <w:color w:val="000000"/>
          <w:sz w:val="22"/>
          <w:szCs w:val="22"/>
        </w:rPr>
        <w:t xml:space="preserve">e with this comment and </w:t>
      </w:r>
      <w:r w:rsidR="003D4DB2">
        <w:rPr>
          <w:rFonts w:asciiTheme="minorHAnsi" w:eastAsia="Calibri" w:hAnsiTheme="minorHAnsi" w:cstheme="minorHAnsi"/>
          <w:i/>
          <w:iCs/>
          <w:color w:val="000000"/>
          <w:sz w:val="22"/>
          <w:szCs w:val="22"/>
        </w:rPr>
        <w:t xml:space="preserve">have </w:t>
      </w:r>
      <w:r w:rsidRPr="00315022">
        <w:rPr>
          <w:rFonts w:asciiTheme="minorHAnsi" w:eastAsia="Calibri" w:hAnsiTheme="minorHAnsi" w:cstheme="minorHAnsi"/>
          <w:i/>
          <w:iCs/>
          <w:color w:val="000000"/>
          <w:sz w:val="22"/>
          <w:szCs w:val="22"/>
        </w:rPr>
        <w:t>updated the draft accordingly.</w:t>
      </w:r>
    </w:p>
    <w:p w14:paraId="44222023" w14:textId="77777777" w:rsidR="000C6290" w:rsidRPr="00E14F2C" w:rsidRDefault="000C6290" w:rsidP="005F6D9F">
      <w:pPr>
        <w:spacing w:line="254" w:lineRule="auto"/>
        <w:jc w:val="both"/>
        <w:rPr>
          <w:rFonts w:asciiTheme="minorHAnsi" w:hAnsiTheme="minorHAnsi" w:cstheme="minorHAnsi"/>
          <w:color w:val="000000"/>
          <w:sz w:val="22"/>
          <w:szCs w:val="22"/>
          <w:lang w:eastAsia="zh-CN"/>
        </w:rPr>
      </w:pPr>
    </w:p>
    <w:p w14:paraId="6C37B09C" w14:textId="5C484195" w:rsidR="000C6290" w:rsidRPr="00E14F2C" w:rsidRDefault="000C6290" w:rsidP="005F6D9F">
      <w:pPr>
        <w:widowControl w:val="0"/>
        <w:numPr>
          <w:ilvl w:val="0"/>
          <w:numId w:val="28"/>
        </w:numPr>
        <w:spacing w:line="254" w:lineRule="auto"/>
        <w:jc w:val="both"/>
        <w:rPr>
          <w:rFonts w:asciiTheme="minorHAnsi" w:eastAsia="Calibri" w:hAnsiTheme="minorHAnsi" w:cstheme="minorHAnsi"/>
          <w:color w:val="000000"/>
          <w:sz w:val="22"/>
          <w:szCs w:val="22"/>
        </w:rPr>
      </w:pPr>
      <w:r w:rsidRPr="00E14F2C">
        <w:rPr>
          <w:rFonts w:asciiTheme="minorHAnsi" w:eastAsia="Calibri" w:hAnsiTheme="minorHAnsi" w:cstheme="minorHAnsi"/>
          <w:color w:val="000000"/>
          <w:sz w:val="22"/>
          <w:szCs w:val="22"/>
        </w:rPr>
        <w:t xml:space="preserve">Interested parties also suggest adding guidance in the Exposure Draft for RMLs held in trusts that do not meet the proposed criteria, so that it is clearer how those investments should be accounted for and reported. </w:t>
      </w:r>
    </w:p>
    <w:p w14:paraId="2EB38F48" w14:textId="4BD36945" w:rsidR="003D4DB2" w:rsidRDefault="006E0C83" w:rsidP="005F6D9F">
      <w:pPr>
        <w:widowControl w:val="0"/>
        <w:numPr>
          <w:ilvl w:val="1"/>
          <w:numId w:val="28"/>
        </w:numPr>
        <w:spacing w:line="254" w:lineRule="auto"/>
        <w:jc w:val="both"/>
        <w:rPr>
          <w:rFonts w:asciiTheme="minorHAnsi" w:eastAsia="Calibri" w:hAnsiTheme="minorHAnsi" w:cstheme="minorHAnsi"/>
          <w:i/>
          <w:iCs/>
          <w:color w:val="000000"/>
          <w:sz w:val="22"/>
          <w:szCs w:val="22"/>
        </w:rPr>
      </w:pPr>
      <w:r w:rsidRPr="00E14F2C">
        <w:rPr>
          <w:rFonts w:asciiTheme="minorHAnsi" w:eastAsia="Calibri" w:hAnsiTheme="minorHAnsi" w:cstheme="minorHAnsi"/>
          <w:i/>
          <w:iCs/>
          <w:color w:val="000000"/>
          <w:sz w:val="22"/>
          <w:szCs w:val="22"/>
        </w:rPr>
        <w:t xml:space="preserve">NAIC staff agree with this comment and have revised the draft to clarify that non-qualifying statutory trusts must comply with the applicable SSAP. </w:t>
      </w:r>
      <w:r w:rsidR="00E14F2C" w:rsidRPr="00E14F2C">
        <w:rPr>
          <w:rFonts w:asciiTheme="minorHAnsi" w:eastAsia="Calibri" w:hAnsiTheme="minorHAnsi" w:cstheme="minorHAnsi"/>
          <w:i/>
          <w:iCs/>
          <w:color w:val="000000"/>
          <w:sz w:val="22"/>
          <w:szCs w:val="22"/>
        </w:rPr>
        <w:t>No single SSAP was referenced as t</w:t>
      </w:r>
      <w:r w:rsidRPr="00E14F2C">
        <w:rPr>
          <w:rFonts w:asciiTheme="minorHAnsi" w:eastAsia="Calibri" w:hAnsiTheme="minorHAnsi" w:cstheme="minorHAnsi"/>
          <w:i/>
          <w:iCs/>
          <w:color w:val="000000"/>
          <w:sz w:val="22"/>
          <w:szCs w:val="22"/>
        </w:rPr>
        <w:t xml:space="preserve">rust </w:t>
      </w:r>
      <w:r w:rsidRPr="00E14F2C">
        <w:rPr>
          <w:rFonts w:asciiTheme="minorHAnsi" w:eastAsia="Calibri" w:hAnsiTheme="minorHAnsi" w:cstheme="minorHAnsi"/>
          <w:i/>
          <w:iCs/>
          <w:color w:val="000000"/>
          <w:sz w:val="22"/>
          <w:szCs w:val="22"/>
        </w:rPr>
        <w:lastRenderedPageBreak/>
        <w:t xml:space="preserve">structures and their uses vary widely. As a result, referencing only one SSAP would be </w:t>
      </w:r>
      <w:r w:rsidRPr="003B4BBE">
        <w:rPr>
          <w:rFonts w:asciiTheme="minorHAnsi" w:eastAsia="Calibri" w:hAnsiTheme="minorHAnsi" w:cstheme="minorHAnsi"/>
          <w:i/>
          <w:iCs/>
          <w:color w:val="000000"/>
          <w:sz w:val="22"/>
          <w:szCs w:val="22"/>
        </w:rPr>
        <w:t>inappropriate, and it would be impractical to address all possible trust types and provide specific SSAP references for each.</w:t>
      </w:r>
    </w:p>
    <w:p w14:paraId="7418B966" w14:textId="77777777" w:rsidR="003B4BBE" w:rsidRPr="003B4BBE" w:rsidRDefault="003B4BBE" w:rsidP="005F6D9F">
      <w:pPr>
        <w:widowControl w:val="0"/>
        <w:spacing w:line="254" w:lineRule="auto"/>
        <w:jc w:val="both"/>
        <w:rPr>
          <w:rFonts w:asciiTheme="minorHAnsi" w:eastAsia="Calibri" w:hAnsiTheme="minorHAnsi" w:cstheme="minorHAnsi"/>
          <w:i/>
          <w:iCs/>
          <w:color w:val="000000"/>
          <w:sz w:val="22"/>
          <w:szCs w:val="22"/>
        </w:rPr>
      </w:pPr>
    </w:p>
    <w:p w14:paraId="07D60A56" w14:textId="432F556E" w:rsidR="00343730" w:rsidRPr="003B4BBE" w:rsidRDefault="00343730" w:rsidP="005F6D9F">
      <w:pPr>
        <w:pStyle w:val="ListParagraph"/>
        <w:numPr>
          <w:ilvl w:val="0"/>
          <w:numId w:val="28"/>
        </w:numPr>
        <w:spacing w:line="254" w:lineRule="auto"/>
        <w:jc w:val="both"/>
        <w:rPr>
          <w:rFonts w:asciiTheme="minorHAnsi" w:hAnsiTheme="minorHAnsi" w:cstheme="minorHAnsi"/>
          <w:color w:val="000000"/>
          <w:sz w:val="22"/>
          <w:szCs w:val="22"/>
          <w:lang w:eastAsia="zh-CN"/>
        </w:rPr>
      </w:pPr>
      <w:r w:rsidRPr="003B4BBE">
        <w:rPr>
          <w:rFonts w:asciiTheme="minorHAnsi" w:eastAsia="Calibri" w:hAnsiTheme="minorHAnsi" w:cstheme="minorHAnsi"/>
          <w:i/>
          <w:iCs/>
          <w:color w:val="000000"/>
          <w:sz w:val="22"/>
          <w:szCs w:val="22"/>
        </w:rPr>
        <w:t>During interim discussions, interested parties</w:t>
      </w:r>
      <w:r w:rsidR="003B4BBE">
        <w:rPr>
          <w:rFonts w:asciiTheme="minorHAnsi" w:eastAsia="Calibri" w:hAnsiTheme="minorHAnsi" w:cstheme="minorHAnsi"/>
          <w:i/>
          <w:iCs/>
          <w:color w:val="000000"/>
          <w:sz w:val="22"/>
          <w:szCs w:val="22"/>
        </w:rPr>
        <w:t xml:space="preserve"> also</w:t>
      </w:r>
      <w:r w:rsidRPr="003B4BBE">
        <w:rPr>
          <w:rFonts w:asciiTheme="minorHAnsi" w:eastAsia="Calibri" w:hAnsiTheme="minorHAnsi" w:cstheme="minorHAnsi"/>
          <w:i/>
          <w:iCs/>
          <w:color w:val="000000"/>
          <w:sz w:val="22"/>
          <w:szCs w:val="22"/>
        </w:rPr>
        <w:t xml:space="preserve"> recommended revisions to allow qualifying statutory trusts to receive other assets that constitute proceeds of such mortgage loan. However, NAIC staff are concerned that this language could permit virtually any type of asset to be held and reported within a qualifying statutory trust, so long as it is received as proceeds from RMLs. It is unclear how often non-cash assets are received in these situations, and additional detail would be helpfu</w:t>
      </w:r>
      <w:r w:rsidR="003B4BBE" w:rsidRPr="003B4BBE">
        <w:rPr>
          <w:rFonts w:asciiTheme="minorHAnsi" w:eastAsia="Calibri" w:hAnsiTheme="minorHAnsi" w:cstheme="minorHAnsi"/>
          <w:i/>
          <w:iCs/>
          <w:color w:val="000000"/>
          <w:sz w:val="22"/>
          <w:szCs w:val="22"/>
        </w:rPr>
        <w:t>l</w:t>
      </w:r>
      <w:r w:rsidR="005F6D9F" w:rsidRPr="003B4BBE">
        <w:rPr>
          <w:rFonts w:asciiTheme="minorHAnsi" w:eastAsia="Calibri" w:hAnsiTheme="minorHAnsi" w:cstheme="minorHAnsi"/>
          <w:i/>
          <w:iCs/>
          <w:color w:val="000000"/>
          <w:sz w:val="22"/>
          <w:szCs w:val="22"/>
        </w:rPr>
        <w:t xml:space="preserve">. </w:t>
      </w:r>
      <w:r w:rsidR="003B4BBE" w:rsidRPr="003B4BBE">
        <w:rPr>
          <w:rFonts w:asciiTheme="minorHAnsi" w:eastAsia="Calibri" w:hAnsiTheme="minorHAnsi" w:cstheme="minorHAnsi"/>
          <w:i/>
          <w:iCs/>
          <w:color w:val="000000"/>
          <w:sz w:val="22"/>
          <w:szCs w:val="22"/>
        </w:rPr>
        <w:t>S</w:t>
      </w:r>
      <w:r w:rsidRPr="003B4BBE">
        <w:rPr>
          <w:rFonts w:asciiTheme="minorHAnsi" w:eastAsia="Calibri" w:hAnsiTheme="minorHAnsi" w:cstheme="minorHAnsi"/>
          <w:i/>
          <w:iCs/>
          <w:color w:val="000000"/>
          <w:sz w:val="22"/>
          <w:szCs w:val="22"/>
        </w:rPr>
        <w:t>pecifically, the types of assets received, how frequently this occurs, and whether such assets are typically converted to cash by the trust.</w:t>
      </w:r>
    </w:p>
    <w:p w14:paraId="332ACD0D" w14:textId="77777777" w:rsidR="00FC09B7" w:rsidRDefault="00FC09B7" w:rsidP="00FC09B7">
      <w:pPr>
        <w:pStyle w:val="BodyText2"/>
        <w:rPr>
          <w:rFonts w:asciiTheme="minorHAnsi" w:hAnsiTheme="minorHAnsi" w:cstheme="minorHAnsi"/>
          <w:szCs w:val="22"/>
        </w:rPr>
      </w:pPr>
    </w:p>
    <w:p w14:paraId="74069A81" w14:textId="3C579566" w:rsidR="00B261DB" w:rsidRPr="00B65579" w:rsidRDefault="00B65579" w:rsidP="004312FD">
      <w:pPr>
        <w:pStyle w:val="ListParagraph"/>
        <w:widowControl w:val="0"/>
        <w:ind w:left="0"/>
        <w:contextualSpacing w:val="0"/>
        <w:rPr>
          <w:rFonts w:asciiTheme="minorHAnsi" w:hAnsiTheme="minorHAnsi" w:cstheme="minorHAnsi"/>
          <w:b/>
          <w:i/>
          <w:iCs/>
          <w:sz w:val="22"/>
          <w:szCs w:val="22"/>
        </w:rPr>
      </w:pPr>
      <w:r>
        <w:rPr>
          <w:rFonts w:asciiTheme="minorHAnsi" w:hAnsiTheme="minorHAnsi" w:cstheme="minorHAnsi"/>
          <w:b/>
          <w:sz w:val="22"/>
          <w:szCs w:val="22"/>
        </w:rPr>
        <w:t xml:space="preserve">STAFF </w:t>
      </w:r>
      <w:r w:rsidR="005B7F92" w:rsidRPr="00B65579">
        <w:rPr>
          <w:rFonts w:asciiTheme="minorHAnsi" w:hAnsiTheme="minorHAnsi" w:cstheme="minorHAnsi"/>
          <w:b/>
          <w:sz w:val="22"/>
          <w:szCs w:val="22"/>
        </w:rPr>
        <w:t>RECOMMENDATION</w:t>
      </w:r>
      <w:r w:rsidR="00C10C49" w:rsidRPr="00B65579">
        <w:rPr>
          <w:rFonts w:asciiTheme="minorHAnsi" w:hAnsiTheme="minorHAnsi" w:cstheme="minorHAnsi"/>
          <w:b/>
          <w:sz w:val="22"/>
          <w:szCs w:val="22"/>
        </w:rPr>
        <w:t xml:space="preserve"> –</w:t>
      </w:r>
      <w:r w:rsidR="00E100E4" w:rsidRPr="00B65579">
        <w:rPr>
          <w:rFonts w:asciiTheme="minorHAnsi" w:hAnsiTheme="minorHAnsi" w:cstheme="minorHAnsi"/>
          <w:b/>
          <w:sz w:val="22"/>
          <w:szCs w:val="22"/>
        </w:rPr>
        <w:t xml:space="preserve"> </w:t>
      </w:r>
      <w:r w:rsidR="005B7F92" w:rsidRPr="00B65579">
        <w:rPr>
          <w:rFonts w:asciiTheme="minorHAnsi" w:hAnsiTheme="minorHAnsi" w:cstheme="minorHAnsi"/>
          <w:b/>
          <w:sz w:val="22"/>
          <w:szCs w:val="22"/>
        </w:rPr>
        <w:t>2025 SUMMER NATIONAL MEETIING</w:t>
      </w:r>
      <w:r w:rsidR="00B261DB" w:rsidRPr="00B65579">
        <w:rPr>
          <w:rFonts w:asciiTheme="minorHAnsi" w:hAnsiTheme="minorHAnsi" w:cstheme="minorHAnsi"/>
          <w:b/>
          <w:i/>
          <w:sz w:val="22"/>
          <w:szCs w:val="22"/>
        </w:rPr>
        <w:t>:</w:t>
      </w:r>
    </w:p>
    <w:p w14:paraId="30D991D2" w14:textId="68CEB474" w:rsidR="00260137" w:rsidRPr="00B65579" w:rsidRDefault="003615AF" w:rsidP="004312FD">
      <w:pPr>
        <w:pStyle w:val="ListParagraph"/>
        <w:widowControl w:val="0"/>
        <w:ind w:left="0"/>
        <w:contextualSpacing w:val="0"/>
        <w:rPr>
          <w:rFonts w:asciiTheme="minorHAnsi" w:hAnsiTheme="minorHAnsi" w:cstheme="minorHAnsi"/>
          <w:b/>
          <w:sz w:val="22"/>
          <w:szCs w:val="22"/>
        </w:rPr>
      </w:pPr>
      <w:r w:rsidRPr="00B65579">
        <w:rPr>
          <w:rFonts w:asciiTheme="minorHAnsi" w:hAnsiTheme="minorHAnsi" w:cstheme="minorHAnsi"/>
          <w:b/>
          <w:sz w:val="22"/>
          <w:szCs w:val="22"/>
        </w:rPr>
        <w:t xml:space="preserve">NAIC staff met with industry </w:t>
      </w:r>
      <w:r w:rsidR="001B6F9E" w:rsidRPr="00B65579">
        <w:rPr>
          <w:rFonts w:asciiTheme="minorHAnsi" w:hAnsiTheme="minorHAnsi" w:cstheme="minorHAnsi"/>
          <w:b/>
          <w:sz w:val="22"/>
          <w:szCs w:val="22"/>
        </w:rPr>
        <w:t>representatives</w:t>
      </w:r>
      <w:r w:rsidRPr="00B65579">
        <w:rPr>
          <w:rFonts w:asciiTheme="minorHAnsi" w:hAnsiTheme="minorHAnsi" w:cstheme="minorHAnsi"/>
          <w:b/>
          <w:sz w:val="22"/>
          <w:szCs w:val="22"/>
        </w:rPr>
        <w:t xml:space="preserve"> in the interim and have incorporated revisions </w:t>
      </w:r>
      <w:r w:rsidR="001B6F9E" w:rsidRPr="00B65579">
        <w:rPr>
          <w:rFonts w:asciiTheme="minorHAnsi" w:hAnsiTheme="minorHAnsi" w:cstheme="minorHAnsi"/>
          <w:b/>
          <w:sz w:val="22"/>
          <w:szCs w:val="22"/>
        </w:rPr>
        <w:t xml:space="preserve">for consideration. </w:t>
      </w:r>
      <w:r w:rsidR="00B65579">
        <w:rPr>
          <w:rFonts w:asciiTheme="minorHAnsi" w:hAnsiTheme="minorHAnsi" w:cstheme="minorHAnsi"/>
          <w:b/>
          <w:sz w:val="22"/>
          <w:szCs w:val="22"/>
        </w:rPr>
        <w:t>We recommend</w:t>
      </w:r>
      <w:r w:rsidR="00F04404">
        <w:rPr>
          <w:rFonts w:asciiTheme="minorHAnsi" w:hAnsiTheme="minorHAnsi" w:cstheme="minorHAnsi"/>
          <w:b/>
          <w:sz w:val="22"/>
          <w:szCs w:val="22"/>
        </w:rPr>
        <w:t xml:space="preserve"> that</w:t>
      </w:r>
      <w:r w:rsidR="00B65579">
        <w:rPr>
          <w:rFonts w:asciiTheme="minorHAnsi" w:hAnsiTheme="minorHAnsi" w:cstheme="minorHAnsi"/>
          <w:b/>
          <w:sz w:val="22"/>
          <w:szCs w:val="22"/>
        </w:rPr>
        <w:t xml:space="preserve"> the Working Group expose </w:t>
      </w:r>
      <w:r w:rsidR="00E4423F">
        <w:rPr>
          <w:rFonts w:asciiTheme="minorHAnsi" w:hAnsiTheme="minorHAnsi" w:cstheme="minorHAnsi"/>
          <w:b/>
          <w:sz w:val="22"/>
          <w:szCs w:val="22"/>
        </w:rPr>
        <w:t xml:space="preserve">an updated </w:t>
      </w:r>
      <w:r w:rsidR="00F04404">
        <w:rPr>
          <w:rFonts w:asciiTheme="minorHAnsi" w:hAnsiTheme="minorHAnsi" w:cstheme="minorHAnsi"/>
          <w:b/>
          <w:sz w:val="22"/>
          <w:szCs w:val="22"/>
        </w:rPr>
        <w:t>draft</w:t>
      </w:r>
      <w:r w:rsidR="00E4423F">
        <w:rPr>
          <w:rFonts w:asciiTheme="minorHAnsi" w:hAnsiTheme="minorHAnsi" w:cstheme="minorHAnsi"/>
          <w:b/>
          <w:sz w:val="22"/>
          <w:szCs w:val="22"/>
        </w:rPr>
        <w:t xml:space="preserve"> of revisions to</w:t>
      </w:r>
      <w:r w:rsidR="00B65579" w:rsidRPr="00B65579">
        <w:rPr>
          <w:rFonts w:asciiTheme="minorHAnsi" w:hAnsiTheme="minorHAnsi" w:cstheme="minorHAnsi"/>
          <w:b/>
          <w:sz w:val="22"/>
          <w:szCs w:val="22"/>
        </w:rPr>
        <w:t xml:space="preserve"> </w:t>
      </w:r>
      <w:r w:rsidR="00EF6798">
        <w:rPr>
          <w:rFonts w:asciiTheme="minorHAnsi" w:hAnsiTheme="minorHAnsi" w:cstheme="minorHAnsi"/>
          <w:b/>
          <w:sz w:val="22"/>
          <w:szCs w:val="22"/>
        </w:rPr>
        <w:t xml:space="preserve">expand the scope of </w:t>
      </w:r>
      <w:r w:rsidR="00EF6798" w:rsidRPr="00E4423F">
        <w:rPr>
          <w:rFonts w:asciiTheme="minorHAnsi" w:hAnsiTheme="minorHAnsi" w:cstheme="minorHAnsi"/>
          <w:b/>
          <w:i/>
          <w:iCs/>
          <w:sz w:val="22"/>
          <w:szCs w:val="22"/>
        </w:rPr>
        <w:t>SSAP No. 37—Mortgage</w:t>
      </w:r>
      <w:r w:rsidR="00F84399">
        <w:rPr>
          <w:rFonts w:asciiTheme="minorHAnsi" w:hAnsiTheme="minorHAnsi" w:cstheme="minorHAnsi"/>
          <w:b/>
          <w:i/>
          <w:iCs/>
          <w:sz w:val="22"/>
          <w:szCs w:val="22"/>
        </w:rPr>
        <w:t xml:space="preserve"> Loans</w:t>
      </w:r>
      <w:r w:rsidR="00EF6798">
        <w:rPr>
          <w:rFonts w:asciiTheme="minorHAnsi" w:hAnsiTheme="minorHAnsi" w:cstheme="minorHAnsi"/>
          <w:b/>
          <w:i/>
          <w:iCs/>
          <w:sz w:val="22"/>
          <w:szCs w:val="22"/>
        </w:rPr>
        <w:t xml:space="preserve"> </w:t>
      </w:r>
      <w:r w:rsidR="00EF6798" w:rsidRPr="00EF6798">
        <w:rPr>
          <w:rFonts w:asciiTheme="minorHAnsi" w:hAnsiTheme="minorHAnsi" w:cstheme="minorHAnsi"/>
          <w:b/>
          <w:sz w:val="22"/>
          <w:szCs w:val="22"/>
        </w:rPr>
        <w:t>to</w:t>
      </w:r>
      <w:r w:rsidR="00EF6798">
        <w:rPr>
          <w:rFonts w:asciiTheme="minorHAnsi" w:hAnsiTheme="minorHAnsi" w:cstheme="minorHAnsi"/>
          <w:b/>
          <w:i/>
          <w:iCs/>
          <w:sz w:val="22"/>
          <w:szCs w:val="22"/>
        </w:rPr>
        <w:t xml:space="preserve"> </w:t>
      </w:r>
      <w:r w:rsidR="00EF6798" w:rsidRPr="00EF6798">
        <w:rPr>
          <w:rFonts w:asciiTheme="minorHAnsi" w:hAnsiTheme="minorHAnsi" w:cstheme="minorHAnsi"/>
          <w:b/>
          <w:sz w:val="22"/>
          <w:szCs w:val="22"/>
        </w:rPr>
        <w:t>include</w:t>
      </w:r>
      <w:r w:rsidR="00B65579" w:rsidRPr="00B65579">
        <w:rPr>
          <w:rFonts w:asciiTheme="minorHAnsi" w:hAnsiTheme="minorHAnsi" w:cstheme="minorHAnsi"/>
          <w:b/>
          <w:sz w:val="22"/>
          <w:szCs w:val="22"/>
        </w:rPr>
        <w:t xml:space="preserve"> qualifying investment trusts holding residential mortgage loans</w:t>
      </w:r>
      <w:r w:rsidR="00EF6798">
        <w:rPr>
          <w:rFonts w:asciiTheme="minorHAnsi" w:hAnsiTheme="minorHAnsi" w:cstheme="minorHAnsi"/>
          <w:b/>
          <w:sz w:val="22"/>
          <w:szCs w:val="22"/>
        </w:rPr>
        <w:t xml:space="preserve"> to be reported </w:t>
      </w:r>
      <w:r w:rsidR="00EF6798" w:rsidRPr="00B65579">
        <w:rPr>
          <w:rFonts w:asciiTheme="minorHAnsi" w:hAnsiTheme="minorHAnsi" w:cstheme="minorHAnsi"/>
          <w:b/>
          <w:sz w:val="22"/>
          <w:szCs w:val="22"/>
        </w:rPr>
        <w:t>Schedule B – Mortgage</w:t>
      </w:r>
      <w:r w:rsidR="00E4423F">
        <w:rPr>
          <w:rFonts w:asciiTheme="minorHAnsi" w:hAnsiTheme="minorHAnsi" w:cstheme="minorHAnsi"/>
          <w:b/>
          <w:sz w:val="22"/>
          <w:szCs w:val="22"/>
        </w:rPr>
        <w:t xml:space="preserve">. </w:t>
      </w:r>
      <w:r w:rsidR="00E4423F" w:rsidRPr="00E4423F">
        <w:rPr>
          <w:rFonts w:asciiTheme="minorHAnsi" w:hAnsiTheme="minorHAnsi" w:cstheme="minorHAnsi"/>
          <w:bCs/>
          <w:sz w:val="22"/>
          <w:szCs w:val="22"/>
        </w:rPr>
        <w:t>Key</w:t>
      </w:r>
      <w:r w:rsidR="00B65579" w:rsidRPr="00E4423F">
        <w:rPr>
          <w:rFonts w:asciiTheme="minorHAnsi" w:hAnsiTheme="minorHAnsi" w:cstheme="minorHAnsi"/>
          <w:bCs/>
          <w:sz w:val="22"/>
          <w:szCs w:val="22"/>
        </w:rPr>
        <w:t xml:space="preserve"> </w:t>
      </w:r>
      <w:r w:rsidR="001B6F9E" w:rsidRPr="00E4423F">
        <w:rPr>
          <w:rFonts w:asciiTheme="minorHAnsi" w:hAnsiTheme="minorHAnsi" w:cstheme="minorHAnsi"/>
          <w:bCs/>
          <w:sz w:val="22"/>
          <w:szCs w:val="22"/>
        </w:rPr>
        <w:t>revisions include:</w:t>
      </w:r>
      <w:r w:rsidR="001B6F9E" w:rsidRPr="00B65579">
        <w:rPr>
          <w:rFonts w:asciiTheme="minorHAnsi" w:hAnsiTheme="minorHAnsi" w:cstheme="minorHAnsi"/>
          <w:b/>
          <w:sz w:val="22"/>
          <w:szCs w:val="22"/>
        </w:rPr>
        <w:t xml:space="preserve"> </w:t>
      </w:r>
    </w:p>
    <w:p w14:paraId="3A6E74AE" w14:textId="4A06AEE0" w:rsidR="00D27E6B" w:rsidRPr="00B65579" w:rsidRDefault="00D27E6B" w:rsidP="004312FD">
      <w:pPr>
        <w:pStyle w:val="ListParagraph"/>
        <w:widowControl w:val="0"/>
        <w:ind w:left="0"/>
        <w:contextualSpacing w:val="0"/>
        <w:rPr>
          <w:rFonts w:asciiTheme="minorHAnsi" w:hAnsiTheme="minorHAnsi" w:cstheme="minorHAnsi"/>
          <w:b/>
          <w:sz w:val="22"/>
          <w:szCs w:val="22"/>
        </w:rPr>
      </w:pPr>
    </w:p>
    <w:p w14:paraId="11B028FD" w14:textId="77777777" w:rsidR="00821F42" w:rsidRPr="00B65579" w:rsidRDefault="00821F42" w:rsidP="00821F42">
      <w:pPr>
        <w:pStyle w:val="ListParagraph"/>
        <w:widowControl w:val="0"/>
        <w:numPr>
          <w:ilvl w:val="0"/>
          <w:numId w:val="26"/>
        </w:numPr>
        <w:rPr>
          <w:rFonts w:asciiTheme="minorHAnsi" w:hAnsiTheme="minorHAnsi" w:cstheme="minorHAnsi"/>
          <w:bCs/>
          <w:sz w:val="22"/>
          <w:szCs w:val="22"/>
        </w:rPr>
      </w:pPr>
      <w:r w:rsidRPr="00B65579">
        <w:rPr>
          <w:rFonts w:asciiTheme="minorHAnsi" w:hAnsiTheme="minorHAnsi" w:cstheme="minorHAnsi"/>
          <w:bCs/>
          <w:sz w:val="22"/>
          <w:szCs w:val="22"/>
        </w:rPr>
        <w:t>Proposed updates to permit qualifying statutory trusts to hold cash</w:t>
      </w:r>
      <w:r>
        <w:rPr>
          <w:rFonts w:asciiTheme="minorHAnsi" w:hAnsiTheme="minorHAnsi" w:cstheme="minorHAnsi"/>
          <w:bCs/>
          <w:sz w:val="22"/>
          <w:szCs w:val="22"/>
        </w:rPr>
        <w:t xml:space="preserve"> and cash equivalents,</w:t>
      </w:r>
      <w:r w:rsidRPr="00B65579">
        <w:rPr>
          <w:rFonts w:asciiTheme="minorHAnsi" w:hAnsiTheme="minorHAnsi" w:cstheme="minorHAnsi"/>
          <w:bCs/>
          <w:sz w:val="22"/>
          <w:szCs w:val="22"/>
        </w:rPr>
        <w:t xml:space="preserve"> and real estate obtained through foreclosure, along with clarification on the applicability of SSAP No. 2 and SSAP No. 40.</w:t>
      </w:r>
    </w:p>
    <w:p w14:paraId="2E211A99" w14:textId="77777777" w:rsidR="00821F42" w:rsidRPr="00B65579" w:rsidRDefault="00821F42" w:rsidP="00821F42">
      <w:pPr>
        <w:pStyle w:val="ListParagraph"/>
        <w:widowControl w:val="0"/>
        <w:ind w:left="0"/>
        <w:rPr>
          <w:rFonts w:asciiTheme="minorHAnsi" w:hAnsiTheme="minorHAnsi" w:cstheme="minorHAnsi"/>
          <w:bCs/>
          <w:sz w:val="22"/>
          <w:szCs w:val="22"/>
        </w:rPr>
      </w:pPr>
    </w:p>
    <w:p w14:paraId="47062B42" w14:textId="77777777" w:rsidR="00821F42" w:rsidRPr="00B65579" w:rsidRDefault="00821F42" w:rsidP="00821F42">
      <w:pPr>
        <w:pStyle w:val="ListParagraph"/>
        <w:widowControl w:val="0"/>
        <w:numPr>
          <w:ilvl w:val="0"/>
          <w:numId w:val="26"/>
        </w:numPr>
        <w:rPr>
          <w:rFonts w:asciiTheme="minorHAnsi" w:hAnsiTheme="minorHAnsi" w:cstheme="minorHAnsi"/>
          <w:bCs/>
          <w:sz w:val="22"/>
          <w:szCs w:val="22"/>
        </w:rPr>
      </w:pPr>
      <w:r w:rsidRPr="00B65579">
        <w:rPr>
          <w:rFonts w:asciiTheme="minorHAnsi" w:hAnsiTheme="minorHAnsi" w:cstheme="minorHAnsi"/>
          <w:bCs/>
          <w:sz w:val="22"/>
          <w:szCs w:val="22"/>
        </w:rPr>
        <w:t>Replacement of the restriction to first-lien mortgages with broader language permitting any single residential mortgage loan eligible under SSAP No. 37 to be held in a qualifying statutory trust.</w:t>
      </w:r>
    </w:p>
    <w:p w14:paraId="52B66E59" w14:textId="77777777" w:rsidR="00821F42" w:rsidRPr="00B65579" w:rsidRDefault="00821F42" w:rsidP="00821F42">
      <w:pPr>
        <w:pStyle w:val="ListParagraph"/>
        <w:widowControl w:val="0"/>
        <w:ind w:left="0"/>
        <w:rPr>
          <w:rFonts w:asciiTheme="minorHAnsi" w:hAnsiTheme="minorHAnsi" w:cstheme="minorHAnsi"/>
          <w:bCs/>
          <w:sz w:val="22"/>
          <w:szCs w:val="22"/>
        </w:rPr>
      </w:pPr>
    </w:p>
    <w:p w14:paraId="3BB43156" w14:textId="77777777" w:rsidR="00821F42" w:rsidRDefault="00821F42" w:rsidP="00821F42">
      <w:pPr>
        <w:pStyle w:val="ListParagraph"/>
        <w:widowControl w:val="0"/>
        <w:numPr>
          <w:ilvl w:val="0"/>
          <w:numId w:val="26"/>
        </w:numPr>
        <w:rPr>
          <w:rFonts w:asciiTheme="minorHAnsi" w:hAnsiTheme="minorHAnsi" w:cstheme="minorHAnsi"/>
          <w:bCs/>
          <w:sz w:val="22"/>
          <w:szCs w:val="22"/>
        </w:rPr>
      </w:pPr>
      <w:r w:rsidRPr="00B65579">
        <w:rPr>
          <w:rFonts w:asciiTheme="minorHAnsi" w:hAnsiTheme="minorHAnsi" w:cstheme="minorHAnsi"/>
          <w:bCs/>
          <w:sz w:val="22"/>
          <w:szCs w:val="22"/>
        </w:rPr>
        <w:t xml:space="preserve">Removal of the requirement that qualifying statutory trusts may only hold </w:t>
      </w:r>
      <w:r>
        <w:rPr>
          <w:rFonts w:asciiTheme="minorHAnsi" w:hAnsiTheme="minorHAnsi" w:cstheme="minorHAnsi"/>
          <w:bCs/>
          <w:sz w:val="22"/>
          <w:szCs w:val="22"/>
        </w:rPr>
        <w:t xml:space="preserve">first lien </w:t>
      </w:r>
      <w:r w:rsidRPr="00B65579">
        <w:rPr>
          <w:rFonts w:asciiTheme="minorHAnsi" w:hAnsiTheme="minorHAnsi" w:cstheme="minorHAnsi"/>
          <w:bCs/>
          <w:sz w:val="22"/>
          <w:szCs w:val="22"/>
        </w:rPr>
        <w:t xml:space="preserve">single residential mortgage loans </w:t>
      </w:r>
      <w:r>
        <w:rPr>
          <w:rFonts w:asciiTheme="minorHAnsi" w:hAnsiTheme="minorHAnsi" w:cstheme="minorHAnsi"/>
          <w:bCs/>
          <w:sz w:val="22"/>
          <w:szCs w:val="22"/>
        </w:rPr>
        <w:t xml:space="preserve">and the requirement to hold the entire </w:t>
      </w:r>
      <w:r w:rsidRPr="00B65579">
        <w:rPr>
          <w:rFonts w:asciiTheme="minorHAnsi" w:hAnsiTheme="minorHAnsi" w:cstheme="minorHAnsi"/>
          <w:bCs/>
          <w:sz w:val="22"/>
          <w:szCs w:val="22"/>
        </w:rPr>
        <w:t>loan.</w:t>
      </w:r>
    </w:p>
    <w:p w14:paraId="0AD58464" w14:textId="77777777" w:rsidR="00821F42" w:rsidRPr="00DA4B90" w:rsidRDefault="00821F42" w:rsidP="00821F42">
      <w:pPr>
        <w:pStyle w:val="ListParagraph"/>
        <w:rPr>
          <w:rFonts w:asciiTheme="minorHAnsi" w:hAnsiTheme="minorHAnsi" w:cstheme="minorHAnsi"/>
          <w:bCs/>
          <w:sz w:val="22"/>
          <w:szCs w:val="22"/>
        </w:rPr>
      </w:pPr>
    </w:p>
    <w:p w14:paraId="3C44A321" w14:textId="127D0A3C" w:rsidR="00821F42" w:rsidRPr="00B65579" w:rsidRDefault="00821F42" w:rsidP="00821F42">
      <w:pPr>
        <w:pStyle w:val="ListParagraph"/>
        <w:widowControl w:val="0"/>
        <w:numPr>
          <w:ilvl w:val="0"/>
          <w:numId w:val="26"/>
        </w:numPr>
        <w:rPr>
          <w:rFonts w:asciiTheme="minorHAnsi" w:hAnsiTheme="minorHAnsi" w:cstheme="minorHAnsi"/>
          <w:bCs/>
          <w:sz w:val="22"/>
          <w:szCs w:val="22"/>
        </w:rPr>
      </w:pPr>
      <w:r w:rsidRPr="000710E4">
        <w:rPr>
          <w:rFonts w:asciiTheme="minorHAnsi" w:hAnsiTheme="minorHAnsi" w:cstheme="minorHAnsi"/>
          <w:bCs/>
          <w:sz w:val="22"/>
          <w:szCs w:val="22"/>
        </w:rPr>
        <w:t xml:space="preserve">Additional criteria for a qualifying statutory trust series </w:t>
      </w:r>
      <w:r w:rsidR="00BC56BD">
        <w:rPr>
          <w:rFonts w:asciiTheme="minorHAnsi" w:hAnsiTheme="minorHAnsi" w:cstheme="minorHAnsi"/>
          <w:bCs/>
          <w:sz w:val="22"/>
          <w:szCs w:val="22"/>
        </w:rPr>
        <w:t>which requires the qualifying trust to</w:t>
      </w:r>
      <w:r>
        <w:rPr>
          <w:rFonts w:asciiTheme="minorHAnsi" w:hAnsiTheme="minorHAnsi" w:cstheme="minorHAnsi"/>
          <w:bCs/>
          <w:sz w:val="22"/>
          <w:szCs w:val="22"/>
        </w:rPr>
        <w:t xml:space="preserve"> </w:t>
      </w:r>
      <w:r w:rsidR="00BC56BD">
        <w:rPr>
          <w:rFonts w:asciiTheme="minorHAnsi" w:hAnsiTheme="minorHAnsi" w:cstheme="minorHAnsi"/>
          <w:bCs/>
          <w:sz w:val="22"/>
          <w:szCs w:val="22"/>
        </w:rPr>
        <w:t>maintain</w:t>
      </w:r>
      <w:r w:rsidRPr="000710E4">
        <w:rPr>
          <w:rFonts w:asciiTheme="minorHAnsi" w:hAnsiTheme="minorHAnsi" w:cstheme="minorHAnsi"/>
          <w:bCs/>
          <w:sz w:val="22"/>
          <w:szCs w:val="22"/>
        </w:rPr>
        <w:t xml:space="preserve"> separate and distinct records from the overall </w:t>
      </w:r>
      <w:r>
        <w:rPr>
          <w:rFonts w:asciiTheme="minorHAnsi" w:hAnsiTheme="minorHAnsi" w:cstheme="minorHAnsi"/>
          <w:bCs/>
          <w:sz w:val="22"/>
          <w:szCs w:val="22"/>
        </w:rPr>
        <w:t xml:space="preserve">statutory </w:t>
      </w:r>
      <w:r w:rsidRPr="000710E4">
        <w:rPr>
          <w:rFonts w:asciiTheme="minorHAnsi" w:hAnsiTheme="minorHAnsi" w:cstheme="minorHAnsi"/>
          <w:bCs/>
          <w:sz w:val="22"/>
          <w:szCs w:val="22"/>
        </w:rPr>
        <w:t>trust and other series.</w:t>
      </w:r>
    </w:p>
    <w:p w14:paraId="303308AC" w14:textId="77777777" w:rsidR="00821F42" w:rsidRPr="00B65579" w:rsidRDefault="00821F42" w:rsidP="00821F42">
      <w:pPr>
        <w:pStyle w:val="ListParagraph"/>
        <w:widowControl w:val="0"/>
        <w:ind w:left="0"/>
        <w:rPr>
          <w:rFonts w:asciiTheme="minorHAnsi" w:hAnsiTheme="minorHAnsi" w:cstheme="minorHAnsi"/>
          <w:bCs/>
          <w:sz w:val="22"/>
          <w:szCs w:val="22"/>
        </w:rPr>
      </w:pPr>
    </w:p>
    <w:p w14:paraId="30E0869A" w14:textId="77777777" w:rsidR="00821F42" w:rsidRDefault="00821F42" w:rsidP="00821F42">
      <w:pPr>
        <w:pStyle w:val="ListParagraph"/>
        <w:widowControl w:val="0"/>
        <w:numPr>
          <w:ilvl w:val="0"/>
          <w:numId w:val="26"/>
        </w:numPr>
        <w:rPr>
          <w:rFonts w:asciiTheme="minorHAnsi" w:hAnsiTheme="minorHAnsi" w:cstheme="minorHAnsi"/>
          <w:bCs/>
          <w:sz w:val="22"/>
          <w:szCs w:val="22"/>
        </w:rPr>
      </w:pPr>
      <w:r w:rsidRPr="00B65579">
        <w:rPr>
          <w:rFonts w:asciiTheme="minorHAnsi" w:hAnsiTheme="minorHAnsi" w:cstheme="minorHAnsi"/>
          <w:bCs/>
          <w:sz w:val="22"/>
          <w:szCs w:val="22"/>
        </w:rPr>
        <w:t>Clarification that an insurer may pledge qualifying statutory trust assets as collateral; however, assets encumbered or pledged to a third party by action of the statutory trust itself are nonadmitted.</w:t>
      </w:r>
    </w:p>
    <w:p w14:paraId="30988CCD" w14:textId="77777777" w:rsidR="00821F42" w:rsidRPr="00F36D7C" w:rsidRDefault="00821F42" w:rsidP="00821F42">
      <w:pPr>
        <w:pStyle w:val="ListParagraph"/>
        <w:rPr>
          <w:rFonts w:asciiTheme="minorHAnsi" w:hAnsiTheme="minorHAnsi" w:cstheme="minorHAnsi"/>
          <w:bCs/>
          <w:sz w:val="22"/>
          <w:szCs w:val="22"/>
        </w:rPr>
      </w:pPr>
    </w:p>
    <w:p w14:paraId="675E598E" w14:textId="0FEE5219" w:rsidR="00821F42" w:rsidRPr="00B65579" w:rsidRDefault="00767CD9" w:rsidP="00821F42">
      <w:pPr>
        <w:pStyle w:val="ListParagraph"/>
        <w:widowControl w:val="0"/>
        <w:numPr>
          <w:ilvl w:val="0"/>
          <w:numId w:val="26"/>
        </w:numPr>
        <w:rPr>
          <w:rFonts w:asciiTheme="minorHAnsi" w:hAnsiTheme="minorHAnsi" w:cstheme="minorHAnsi"/>
          <w:b/>
          <w:i/>
          <w:iCs/>
          <w:sz w:val="22"/>
          <w:szCs w:val="22"/>
        </w:rPr>
      </w:pPr>
      <w:r>
        <w:rPr>
          <w:rFonts w:asciiTheme="minorHAnsi" w:hAnsiTheme="minorHAnsi" w:cstheme="minorHAnsi"/>
          <w:bCs/>
          <w:sz w:val="22"/>
          <w:szCs w:val="22"/>
        </w:rPr>
        <w:t>Eliminated the</w:t>
      </w:r>
      <w:r w:rsidR="00821F42">
        <w:rPr>
          <w:rFonts w:asciiTheme="minorHAnsi" w:hAnsiTheme="minorHAnsi" w:cstheme="minorHAnsi"/>
          <w:bCs/>
          <w:sz w:val="22"/>
          <w:szCs w:val="22"/>
        </w:rPr>
        <w:t xml:space="preserve"> management fee disclosure.</w:t>
      </w:r>
    </w:p>
    <w:p w14:paraId="299E888F" w14:textId="77777777" w:rsidR="00821F42" w:rsidRPr="00B65579" w:rsidRDefault="00821F42" w:rsidP="00821F42">
      <w:pPr>
        <w:pStyle w:val="ListParagraph"/>
        <w:widowControl w:val="0"/>
        <w:ind w:left="0"/>
        <w:rPr>
          <w:rFonts w:asciiTheme="minorHAnsi" w:hAnsiTheme="minorHAnsi" w:cstheme="minorHAnsi"/>
          <w:bCs/>
          <w:sz w:val="22"/>
          <w:szCs w:val="22"/>
        </w:rPr>
      </w:pPr>
    </w:p>
    <w:p w14:paraId="41E9A5F9" w14:textId="77777777" w:rsidR="00821F42" w:rsidRPr="00B84BBA" w:rsidRDefault="00821F42" w:rsidP="00821F42">
      <w:pPr>
        <w:pStyle w:val="ListParagraph"/>
        <w:widowControl w:val="0"/>
        <w:numPr>
          <w:ilvl w:val="0"/>
          <w:numId w:val="26"/>
        </w:numPr>
        <w:rPr>
          <w:rFonts w:asciiTheme="minorHAnsi" w:hAnsiTheme="minorHAnsi" w:cstheme="minorHAnsi"/>
          <w:b/>
          <w:i/>
          <w:iCs/>
          <w:sz w:val="22"/>
          <w:szCs w:val="22"/>
        </w:rPr>
      </w:pPr>
      <w:r w:rsidRPr="00B65579">
        <w:rPr>
          <w:rFonts w:asciiTheme="minorHAnsi" w:hAnsiTheme="minorHAnsi" w:cstheme="minorHAnsi"/>
          <w:bCs/>
          <w:sz w:val="22"/>
          <w:szCs w:val="22"/>
        </w:rPr>
        <w:t>New requirement to disclose a summary of assets and liabilities held within qualifying statutory trusts. Since such balances are to be reported as if directly held by the insurer, this disclosure is intended to provide regulators with a high-level overview of the balances held within the trust(s).</w:t>
      </w:r>
    </w:p>
    <w:p w14:paraId="7604E8B6" w14:textId="77777777" w:rsidR="00F04404" w:rsidRPr="00821F42" w:rsidRDefault="00F04404" w:rsidP="00B65579">
      <w:pPr>
        <w:widowControl w:val="0"/>
        <w:rPr>
          <w:rFonts w:asciiTheme="minorHAnsi" w:hAnsiTheme="minorHAnsi" w:cstheme="minorHAnsi"/>
          <w:b/>
          <w:sz w:val="22"/>
          <w:szCs w:val="22"/>
        </w:rPr>
      </w:pPr>
    </w:p>
    <w:p w14:paraId="30010EDE" w14:textId="5E3DD796" w:rsidR="00F04404" w:rsidRDefault="00F04404" w:rsidP="00B65579">
      <w:pPr>
        <w:widowControl w:val="0"/>
        <w:rPr>
          <w:rFonts w:asciiTheme="minorHAnsi" w:hAnsiTheme="minorHAnsi" w:cstheme="minorHAnsi"/>
          <w:b/>
          <w:i/>
          <w:iCs/>
          <w:sz w:val="22"/>
          <w:szCs w:val="22"/>
        </w:rPr>
      </w:pPr>
      <w:r>
        <w:rPr>
          <w:rFonts w:asciiTheme="minorHAnsi" w:hAnsiTheme="minorHAnsi" w:cstheme="minorHAnsi"/>
          <w:b/>
          <w:i/>
          <w:iCs/>
          <w:sz w:val="22"/>
          <w:szCs w:val="22"/>
        </w:rPr>
        <w:t>Proposed Revisions – Summer National Meeting:</w:t>
      </w:r>
    </w:p>
    <w:p w14:paraId="1C1EBC53" w14:textId="54CC054D" w:rsidR="00FD4C18" w:rsidRPr="00FD4C18" w:rsidRDefault="00FD4C18" w:rsidP="00B65579">
      <w:pPr>
        <w:widowControl w:val="0"/>
        <w:rPr>
          <w:rFonts w:asciiTheme="minorHAnsi" w:hAnsiTheme="minorHAnsi" w:cstheme="minorHAnsi"/>
          <w:bCs/>
          <w:i/>
          <w:iCs/>
          <w:sz w:val="22"/>
          <w:szCs w:val="22"/>
        </w:rPr>
      </w:pPr>
      <w:r w:rsidRPr="00FD4C18">
        <w:rPr>
          <w:rFonts w:asciiTheme="minorHAnsi" w:hAnsiTheme="minorHAnsi" w:cstheme="minorHAnsi"/>
          <w:bCs/>
          <w:i/>
          <w:iCs/>
          <w:sz w:val="22"/>
          <w:szCs w:val="22"/>
          <w:highlight w:val="lightGray"/>
        </w:rPr>
        <w:t xml:space="preserve">Drafting Note: Changes </w:t>
      </w:r>
      <w:r w:rsidR="00FC20AE">
        <w:rPr>
          <w:rFonts w:asciiTheme="minorHAnsi" w:hAnsiTheme="minorHAnsi" w:cstheme="minorHAnsi"/>
          <w:bCs/>
          <w:i/>
          <w:iCs/>
          <w:sz w:val="22"/>
          <w:szCs w:val="22"/>
          <w:highlight w:val="lightGray"/>
        </w:rPr>
        <w:t xml:space="preserve">made </w:t>
      </w:r>
      <w:r w:rsidR="00EB2A6B">
        <w:rPr>
          <w:rFonts w:asciiTheme="minorHAnsi" w:hAnsiTheme="minorHAnsi" w:cstheme="minorHAnsi"/>
          <w:bCs/>
          <w:i/>
          <w:iCs/>
          <w:sz w:val="22"/>
          <w:szCs w:val="22"/>
          <w:highlight w:val="lightGray"/>
        </w:rPr>
        <w:t>since</w:t>
      </w:r>
      <w:r w:rsidRPr="00FD4C18">
        <w:rPr>
          <w:rFonts w:asciiTheme="minorHAnsi" w:hAnsiTheme="minorHAnsi" w:cstheme="minorHAnsi"/>
          <w:bCs/>
          <w:i/>
          <w:iCs/>
          <w:sz w:val="22"/>
          <w:szCs w:val="22"/>
          <w:highlight w:val="lightGray"/>
        </w:rPr>
        <w:t xml:space="preserve"> </w:t>
      </w:r>
      <w:r w:rsidR="00EB2A6B">
        <w:rPr>
          <w:rFonts w:asciiTheme="minorHAnsi" w:hAnsiTheme="minorHAnsi" w:cstheme="minorHAnsi"/>
          <w:bCs/>
          <w:i/>
          <w:iCs/>
          <w:sz w:val="22"/>
          <w:szCs w:val="22"/>
          <w:highlight w:val="lightGray"/>
        </w:rPr>
        <w:t xml:space="preserve">previous </w:t>
      </w:r>
      <w:r w:rsidRPr="00FD4C18">
        <w:rPr>
          <w:rFonts w:asciiTheme="minorHAnsi" w:hAnsiTheme="minorHAnsi" w:cstheme="minorHAnsi"/>
          <w:bCs/>
          <w:i/>
          <w:iCs/>
          <w:sz w:val="22"/>
          <w:szCs w:val="22"/>
          <w:highlight w:val="lightGray"/>
        </w:rPr>
        <w:t xml:space="preserve">exposure </w:t>
      </w:r>
      <w:r>
        <w:rPr>
          <w:rFonts w:asciiTheme="minorHAnsi" w:hAnsiTheme="minorHAnsi" w:cstheme="minorHAnsi"/>
          <w:bCs/>
          <w:i/>
          <w:iCs/>
          <w:sz w:val="22"/>
          <w:szCs w:val="22"/>
          <w:highlight w:val="lightGray"/>
        </w:rPr>
        <w:t>shown with</w:t>
      </w:r>
      <w:r w:rsidRPr="00FD4C18">
        <w:rPr>
          <w:rFonts w:asciiTheme="minorHAnsi" w:hAnsiTheme="minorHAnsi" w:cstheme="minorHAnsi"/>
          <w:bCs/>
          <w:i/>
          <w:iCs/>
          <w:sz w:val="22"/>
          <w:szCs w:val="22"/>
          <w:highlight w:val="lightGray"/>
        </w:rPr>
        <w:t xml:space="preserve"> grey fill.</w:t>
      </w:r>
    </w:p>
    <w:p w14:paraId="29A06B83" w14:textId="77777777" w:rsidR="00F04404" w:rsidRPr="00B65579" w:rsidRDefault="00F04404" w:rsidP="00B65579">
      <w:pPr>
        <w:widowControl w:val="0"/>
        <w:rPr>
          <w:rFonts w:asciiTheme="minorHAnsi" w:hAnsiTheme="minorHAnsi" w:cstheme="minorHAnsi"/>
          <w:b/>
          <w:i/>
          <w:iCs/>
          <w:sz w:val="22"/>
          <w:szCs w:val="22"/>
        </w:rPr>
      </w:pPr>
    </w:p>
    <w:p w14:paraId="1C949D03" w14:textId="65687071" w:rsidR="005F447A" w:rsidRPr="005F447A" w:rsidRDefault="005F447A" w:rsidP="005F447A">
      <w:pPr>
        <w:pStyle w:val="ListParagraph"/>
        <w:widowControl w:val="0"/>
        <w:ind w:left="0"/>
        <w:contextualSpacing w:val="0"/>
        <w:rPr>
          <w:rFonts w:asciiTheme="minorHAnsi" w:hAnsiTheme="minorHAnsi" w:cstheme="minorHAnsi"/>
          <w:b/>
          <w:i/>
          <w:iCs/>
          <w:sz w:val="22"/>
          <w:szCs w:val="22"/>
        </w:rPr>
      </w:pPr>
      <w:r w:rsidRPr="005F447A">
        <w:rPr>
          <w:rFonts w:asciiTheme="minorHAnsi" w:hAnsiTheme="minorHAnsi" w:cstheme="minorHAnsi"/>
          <w:b/>
          <w:i/>
          <w:iCs/>
          <w:sz w:val="22"/>
          <w:szCs w:val="22"/>
        </w:rPr>
        <w:t xml:space="preserve">SSAP No. </w:t>
      </w:r>
      <w:r>
        <w:rPr>
          <w:rFonts w:asciiTheme="minorHAnsi" w:hAnsiTheme="minorHAnsi" w:cstheme="minorHAnsi"/>
          <w:b/>
          <w:i/>
          <w:iCs/>
          <w:sz w:val="22"/>
          <w:szCs w:val="22"/>
        </w:rPr>
        <w:t>2</w:t>
      </w:r>
      <w:r w:rsidRPr="005F447A">
        <w:rPr>
          <w:rFonts w:asciiTheme="minorHAnsi" w:hAnsiTheme="minorHAnsi" w:cstheme="minorHAnsi"/>
          <w:b/>
          <w:i/>
          <w:iCs/>
          <w:sz w:val="22"/>
          <w:szCs w:val="22"/>
        </w:rPr>
        <w:t>—</w:t>
      </w:r>
      <w:r w:rsidR="00805081" w:rsidRPr="00805081">
        <w:rPr>
          <w:rFonts w:asciiTheme="minorHAnsi" w:hAnsiTheme="minorHAnsi" w:cstheme="minorHAnsi"/>
          <w:b/>
          <w:i/>
          <w:iCs/>
          <w:sz w:val="22"/>
          <w:szCs w:val="22"/>
        </w:rPr>
        <w:t>Cash, Cash Equivalents, Drafts, and Short-Term Investments</w:t>
      </w:r>
    </w:p>
    <w:p w14:paraId="39EBAF39" w14:textId="77777777" w:rsidR="005F447A" w:rsidRPr="005F447A" w:rsidRDefault="005F447A" w:rsidP="005F447A">
      <w:pPr>
        <w:spacing w:after="220"/>
        <w:outlineLvl w:val="1"/>
        <w:rPr>
          <w:rFonts w:asciiTheme="minorHAnsi" w:hAnsiTheme="minorHAnsi" w:cstheme="minorHAnsi"/>
          <w:b/>
          <w:bCs/>
          <w:iCs/>
          <w:sz w:val="22"/>
          <w:szCs w:val="28"/>
        </w:rPr>
      </w:pPr>
      <w:bookmarkStart w:id="308" w:name="_Toc384538204"/>
      <w:bookmarkStart w:id="309" w:name="_Toc187669443"/>
      <w:r w:rsidRPr="005F447A">
        <w:rPr>
          <w:rFonts w:asciiTheme="minorHAnsi" w:hAnsiTheme="minorHAnsi" w:cstheme="minorHAnsi"/>
          <w:b/>
          <w:bCs/>
          <w:iCs/>
          <w:sz w:val="22"/>
          <w:szCs w:val="28"/>
        </w:rPr>
        <w:t>SCOPE OF STATEMENT</w:t>
      </w:r>
      <w:bookmarkEnd w:id="308"/>
      <w:bookmarkEnd w:id="309"/>
    </w:p>
    <w:p w14:paraId="21ADFF7E" w14:textId="55136B29" w:rsidR="005F447A" w:rsidRPr="005F447A" w:rsidRDefault="00B0746A" w:rsidP="00AD6CA3">
      <w:pPr>
        <w:numPr>
          <w:ilvl w:val="0"/>
          <w:numId w:val="23"/>
        </w:numPr>
        <w:spacing w:after="220"/>
        <w:ind w:left="0" w:firstLine="0"/>
        <w:jc w:val="both"/>
        <w:rPr>
          <w:rFonts w:asciiTheme="minorHAnsi" w:hAnsiTheme="minorHAnsi" w:cstheme="minorHAnsi"/>
          <w:sz w:val="22"/>
        </w:rPr>
      </w:pPr>
      <w:r>
        <w:rPr>
          <w:rFonts w:asciiTheme="minorHAnsi" w:hAnsiTheme="minorHAnsi" w:cstheme="minorHAnsi"/>
          <w:sz w:val="22"/>
        </w:rPr>
        <w:t xml:space="preserve"> </w:t>
      </w:r>
      <w:r w:rsidR="005F447A" w:rsidRPr="005F447A">
        <w:rPr>
          <w:rFonts w:asciiTheme="minorHAnsi" w:hAnsiTheme="minorHAnsi" w:cstheme="minorHAnsi"/>
          <w:sz w:val="22"/>
        </w:rPr>
        <w:t>This statement establishes statutory accounting principles and related reporting for cash, cash equivalents, drafts and short-term investments.</w:t>
      </w:r>
      <w:ins w:id="310" w:author="Oden, Wil" w:date="2025-06-05T15:07:00Z" w16du:dateUtc="2025-06-05T20:07:00Z">
        <w:r w:rsidR="00805081">
          <w:rPr>
            <w:rFonts w:asciiTheme="minorHAnsi" w:hAnsiTheme="minorHAnsi" w:cstheme="minorHAnsi"/>
            <w:sz w:val="22"/>
          </w:rPr>
          <w:t xml:space="preserve"> </w:t>
        </w:r>
      </w:ins>
      <w:ins w:id="311" w:author="Oden, Wil" w:date="2025-06-05T15:08:00Z" w16du:dateUtc="2025-06-05T20:08:00Z">
        <w:r w:rsidR="009024DB" w:rsidRPr="00B73ED2">
          <w:rPr>
            <w:rFonts w:asciiTheme="minorHAnsi" w:hAnsiTheme="minorHAnsi" w:cstheme="minorHAnsi"/>
            <w:sz w:val="22"/>
            <w:szCs w:val="22"/>
            <w:highlight w:val="lightGray"/>
          </w:rPr>
          <w:t>C</w:t>
        </w:r>
      </w:ins>
      <w:ins w:id="312" w:author="Oden, Wil" w:date="2025-06-05T15:21:00Z" w16du:dateUtc="2025-06-05T20:21:00Z">
        <w:r w:rsidR="001D4084" w:rsidRPr="00B73ED2">
          <w:rPr>
            <w:rFonts w:asciiTheme="minorHAnsi" w:hAnsiTheme="minorHAnsi" w:cstheme="minorHAnsi"/>
            <w:sz w:val="22"/>
            <w:szCs w:val="22"/>
            <w:highlight w:val="lightGray"/>
          </w:rPr>
          <w:t xml:space="preserve">ash and cash </w:t>
        </w:r>
      </w:ins>
      <w:proofErr w:type="gramStart"/>
      <w:ins w:id="313" w:author="Oden, Wil" w:date="2025-06-25T13:40:00Z" w16du:dateUtc="2025-06-25T18:40:00Z">
        <w:r w:rsidR="004E6939" w:rsidRPr="00B73ED2">
          <w:rPr>
            <w:rFonts w:asciiTheme="minorHAnsi" w:hAnsiTheme="minorHAnsi" w:cstheme="minorHAnsi"/>
            <w:sz w:val="22"/>
            <w:szCs w:val="22"/>
            <w:highlight w:val="lightGray"/>
          </w:rPr>
          <w:t>equivalents</w:t>
        </w:r>
      </w:ins>
      <w:proofErr w:type="gramEnd"/>
      <w:ins w:id="314" w:author="Oden, Wil" w:date="2025-06-05T15:21:00Z" w16du:dateUtc="2025-06-05T20:21:00Z">
        <w:r w:rsidR="001D4084" w:rsidRPr="00B73ED2">
          <w:rPr>
            <w:rFonts w:asciiTheme="minorHAnsi" w:hAnsiTheme="minorHAnsi" w:cstheme="minorHAnsi"/>
            <w:sz w:val="22"/>
            <w:szCs w:val="22"/>
            <w:highlight w:val="lightGray"/>
          </w:rPr>
          <w:t xml:space="preserve"> </w:t>
        </w:r>
      </w:ins>
      <w:ins w:id="315" w:author="Oden, Wil" w:date="2025-06-25T13:39:00Z" w16du:dateUtc="2025-06-25T18:39:00Z">
        <w:r w:rsidR="007A13BC">
          <w:rPr>
            <w:rFonts w:asciiTheme="minorHAnsi" w:hAnsiTheme="minorHAnsi" w:cstheme="minorHAnsi"/>
            <w:sz w:val="22"/>
            <w:szCs w:val="22"/>
            <w:highlight w:val="lightGray"/>
          </w:rPr>
          <w:t xml:space="preserve">which are </w:t>
        </w:r>
        <w:r w:rsidR="007A13BC" w:rsidRPr="00095FAB">
          <w:rPr>
            <w:rFonts w:asciiTheme="minorHAnsi" w:hAnsiTheme="minorHAnsi" w:cstheme="minorHAnsi"/>
            <w:sz w:val="22"/>
            <w:szCs w:val="22"/>
            <w:highlight w:val="lightGray"/>
          </w:rPr>
          <w:t xml:space="preserve">beneficially owned by the </w:t>
        </w:r>
        <w:r w:rsidR="007A13BC">
          <w:rPr>
            <w:rFonts w:asciiTheme="minorHAnsi" w:hAnsiTheme="minorHAnsi" w:cstheme="minorHAnsi"/>
            <w:sz w:val="22"/>
            <w:szCs w:val="22"/>
            <w:highlight w:val="lightGray"/>
          </w:rPr>
          <w:lastRenderedPageBreak/>
          <w:t>insurer through</w:t>
        </w:r>
        <w:r w:rsidR="004E6939">
          <w:rPr>
            <w:rFonts w:asciiTheme="minorHAnsi" w:hAnsiTheme="minorHAnsi" w:cstheme="minorHAnsi"/>
            <w:sz w:val="22"/>
            <w:szCs w:val="22"/>
            <w:highlight w:val="lightGray"/>
          </w:rPr>
          <w:t xml:space="preserve"> an investment in a</w:t>
        </w:r>
      </w:ins>
      <w:ins w:id="316" w:author="Oden, Wil" w:date="2025-06-05T15:21:00Z" w16du:dateUtc="2025-06-05T20:21:00Z">
        <w:r w:rsidR="001D4084" w:rsidRPr="00B73ED2">
          <w:rPr>
            <w:rFonts w:asciiTheme="minorHAnsi" w:hAnsiTheme="minorHAnsi" w:cstheme="minorHAnsi"/>
            <w:sz w:val="22"/>
            <w:szCs w:val="22"/>
            <w:highlight w:val="lightGray"/>
          </w:rPr>
          <w:t xml:space="preserve"> qualifying statutory trust</w:t>
        </w:r>
      </w:ins>
      <w:ins w:id="317" w:author="Oden, Wil" w:date="2025-06-25T13:40:00Z" w16du:dateUtc="2025-06-25T18:40:00Z">
        <w:r w:rsidR="004E6939">
          <w:rPr>
            <w:rFonts w:asciiTheme="minorHAnsi" w:hAnsiTheme="minorHAnsi" w:cstheme="minorHAnsi"/>
            <w:sz w:val="22"/>
            <w:szCs w:val="22"/>
            <w:highlight w:val="lightGray"/>
          </w:rPr>
          <w:t>,</w:t>
        </w:r>
      </w:ins>
      <w:ins w:id="318" w:author="Oden, Wil" w:date="2025-06-05T15:21:00Z" w16du:dateUtc="2025-06-05T20:21:00Z">
        <w:r w:rsidR="001D4084" w:rsidRPr="00B73ED2">
          <w:rPr>
            <w:rFonts w:asciiTheme="minorHAnsi" w:hAnsiTheme="minorHAnsi" w:cstheme="minorHAnsi"/>
            <w:sz w:val="22"/>
            <w:szCs w:val="22"/>
            <w:highlight w:val="lightGray"/>
          </w:rPr>
          <w:t xml:space="preserve"> as defined under </w:t>
        </w:r>
        <w:r w:rsidR="001D4084" w:rsidRPr="00B73ED2">
          <w:rPr>
            <w:rFonts w:asciiTheme="minorHAnsi" w:hAnsiTheme="minorHAnsi" w:cstheme="minorHAnsi"/>
            <w:i/>
            <w:iCs/>
            <w:sz w:val="22"/>
            <w:szCs w:val="22"/>
            <w:highlight w:val="lightGray"/>
          </w:rPr>
          <w:t>SSAP No. 37—Mortgage Loans</w:t>
        </w:r>
        <w:r w:rsidR="001D4084" w:rsidRPr="00B73ED2">
          <w:rPr>
            <w:rFonts w:asciiTheme="minorHAnsi" w:hAnsiTheme="minorHAnsi" w:cstheme="minorHAnsi"/>
            <w:sz w:val="22"/>
            <w:szCs w:val="22"/>
            <w:highlight w:val="lightGray"/>
          </w:rPr>
          <w:t xml:space="preserve">, fall within the scope of this </w:t>
        </w:r>
      </w:ins>
      <w:ins w:id="319" w:author="Oden, Wil" w:date="2025-06-05T15:22:00Z" w16du:dateUtc="2025-06-05T20:22:00Z">
        <w:r w:rsidR="001D4084" w:rsidRPr="00B73ED2">
          <w:rPr>
            <w:rFonts w:asciiTheme="minorHAnsi" w:hAnsiTheme="minorHAnsi" w:cstheme="minorHAnsi"/>
            <w:sz w:val="22"/>
            <w:szCs w:val="22"/>
            <w:highlight w:val="lightGray"/>
          </w:rPr>
          <w:t>statement</w:t>
        </w:r>
      </w:ins>
      <w:ins w:id="320" w:author="Oden, Wil" w:date="2025-06-05T15:21:00Z" w16du:dateUtc="2025-06-05T20:21:00Z">
        <w:r w:rsidR="001D4084" w:rsidRPr="00B73ED2">
          <w:rPr>
            <w:rFonts w:asciiTheme="minorHAnsi" w:hAnsiTheme="minorHAnsi" w:cstheme="minorHAnsi"/>
            <w:sz w:val="22"/>
            <w:szCs w:val="22"/>
            <w:highlight w:val="lightGray"/>
          </w:rPr>
          <w:t xml:space="preserve"> </w:t>
        </w:r>
      </w:ins>
      <w:ins w:id="321" w:author="Oden, Wil" w:date="2025-06-25T13:40:00Z" w16du:dateUtc="2025-06-25T18:40:00Z">
        <w:r w:rsidR="004E6939">
          <w:rPr>
            <w:rFonts w:asciiTheme="minorHAnsi" w:hAnsiTheme="minorHAnsi" w:cstheme="minorHAnsi"/>
            <w:sz w:val="22"/>
            <w:szCs w:val="22"/>
            <w:highlight w:val="lightGray"/>
          </w:rPr>
          <w:t xml:space="preserve">and </w:t>
        </w:r>
      </w:ins>
      <w:ins w:id="322" w:author="Oden, Wil" w:date="2025-06-05T15:21:00Z" w16du:dateUtc="2025-06-05T20:21:00Z">
        <w:r w:rsidR="001D4084" w:rsidRPr="00B73ED2">
          <w:rPr>
            <w:rFonts w:asciiTheme="minorHAnsi" w:hAnsiTheme="minorHAnsi" w:cstheme="minorHAnsi"/>
            <w:sz w:val="22"/>
            <w:szCs w:val="22"/>
            <w:highlight w:val="lightGray"/>
          </w:rPr>
          <w:t xml:space="preserve">shall be reported as if directly held by the </w:t>
        </w:r>
      </w:ins>
      <w:ins w:id="323" w:author="Oden, Wil" w:date="2025-06-18T10:51:00Z" w16du:dateUtc="2025-06-18T15:51:00Z">
        <w:r w:rsidR="006E3B88">
          <w:rPr>
            <w:rFonts w:asciiTheme="minorHAnsi" w:hAnsiTheme="minorHAnsi" w:cstheme="minorHAnsi"/>
            <w:sz w:val="22"/>
            <w:szCs w:val="22"/>
            <w:highlight w:val="lightGray"/>
          </w:rPr>
          <w:t xml:space="preserve">reporting </w:t>
        </w:r>
        <w:r w:rsidR="006E3B88" w:rsidRPr="005D0CA0">
          <w:rPr>
            <w:rFonts w:asciiTheme="minorHAnsi" w:hAnsiTheme="minorHAnsi" w:cstheme="minorHAnsi"/>
            <w:sz w:val="22"/>
            <w:szCs w:val="22"/>
            <w:highlight w:val="lightGray"/>
          </w:rPr>
          <w:t>entity</w:t>
        </w:r>
      </w:ins>
      <w:ins w:id="324" w:author="Oden, Wil" w:date="2025-06-05T15:16:00Z" w16du:dateUtc="2025-06-05T20:16:00Z">
        <w:r w:rsidR="006D696E" w:rsidRPr="00C30D89">
          <w:rPr>
            <w:rFonts w:asciiTheme="minorHAnsi" w:hAnsiTheme="minorHAnsi" w:cstheme="minorHAnsi"/>
            <w:sz w:val="22"/>
            <w:szCs w:val="22"/>
            <w:highlight w:val="lightGray"/>
          </w:rPr>
          <w:t>.</w:t>
        </w:r>
      </w:ins>
      <w:ins w:id="325" w:author="Oden, Wil" w:date="2025-06-25T16:15:00Z" w16du:dateUtc="2025-06-25T21:15:00Z">
        <w:r w:rsidR="00C30D89" w:rsidRPr="00807D47">
          <w:rPr>
            <w:rFonts w:asciiTheme="minorHAnsi" w:hAnsiTheme="minorHAnsi" w:cstheme="minorHAnsi"/>
            <w:sz w:val="22"/>
            <w:szCs w:val="22"/>
            <w:highlight w:val="lightGray"/>
          </w:rPr>
          <w:t xml:space="preserve"> </w:t>
        </w:r>
      </w:ins>
      <w:ins w:id="326" w:author="Oden, Wil" w:date="2025-06-25T16:20:00Z" w16du:dateUtc="2025-06-25T21:20:00Z">
        <w:r w:rsidR="0081377D" w:rsidRPr="00C60056">
          <w:rPr>
            <w:rFonts w:asciiTheme="minorHAnsi" w:hAnsiTheme="minorHAnsi" w:cstheme="minorHAnsi"/>
            <w:sz w:val="22"/>
            <w:szCs w:val="22"/>
            <w:highlight w:val="lightGray"/>
          </w:rPr>
          <w:t>If the qualifying statutory trust is part of a trust series where cash is held in</w:t>
        </w:r>
        <w:r w:rsidR="00C60056" w:rsidRPr="00C60056">
          <w:rPr>
            <w:rFonts w:asciiTheme="minorHAnsi" w:hAnsiTheme="minorHAnsi" w:cstheme="minorHAnsi"/>
            <w:sz w:val="22"/>
            <w:szCs w:val="22"/>
            <w:highlight w:val="lightGray"/>
          </w:rPr>
          <w:t xml:space="preserve"> a joint account</w:t>
        </w:r>
        <w:r w:rsidR="0081377D" w:rsidRPr="00C60056">
          <w:rPr>
            <w:rFonts w:asciiTheme="minorHAnsi" w:hAnsiTheme="minorHAnsi" w:cstheme="minorHAnsi"/>
            <w:sz w:val="22"/>
            <w:szCs w:val="22"/>
            <w:highlight w:val="lightGray"/>
          </w:rPr>
          <w:t xml:space="preserve"> and each series holds a beneficial interest, only the portion beneficially owned by the insurer through the qualifying statutory trust </w:t>
        </w:r>
        <w:r w:rsidR="00C60056" w:rsidRPr="00C60056">
          <w:rPr>
            <w:rFonts w:asciiTheme="minorHAnsi" w:hAnsiTheme="minorHAnsi" w:cstheme="minorHAnsi"/>
            <w:sz w:val="22"/>
            <w:szCs w:val="22"/>
            <w:highlight w:val="lightGray"/>
          </w:rPr>
          <w:t>shall</w:t>
        </w:r>
        <w:r w:rsidR="0081377D" w:rsidRPr="00C60056">
          <w:rPr>
            <w:rFonts w:asciiTheme="minorHAnsi" w:hAnsiTheme="minorHAnsi" w:cstheme="minorHAnsi"/>
            <w:sz w:val="22"/>
            <w:szCs w:val="22"/>
            <w:highlight w:val="lightGray"/>
          </w:rPr>
          <w:t xml:space="preserve"> be reported.</w:t>
        </w:r>
      </w:ins>
    </w:p>
    <w:p w14:paraId="3E1735DF" w14:textId="4D1F8791" w:rsidR="00027CFA" w:rsidRPr="005F447A" w:rsidRDefault="00027CFA" w:rsidP="00027CFA">
      <w:pPr>
        <w:pStyle w:val="ListParagraph"/>
        <w:widowControl w:val="0"/>
        <w:ind w:left="0"/>
        <w:contextualSpacing w:val="0"/>
        <w:rPr>
          <w:rFonts w:asciiTheme="minorHAnsi" w:hAnsiTheme="minorHAnsi" w:cstheme="minorHAnsi"/>
          <w:b/>
          <w:i/>
          <w:iCs/>
          <w:sz w:val="22"/>
          <w:szCs w:val="22"/>
        </w:rPr>
      </w:pPr>
      <w:r w:rsidRPr="005F447A">
        <w:rPr>
          <w:rFonts w:asciiTheme="minorHAnsi" w:hAnsiTheme="minorHAnsi" w:cstheme="minorHAnsi"/>
          <w:b/>
          <w:i/>
          <w:iCs/>
          <w:sz w:val="22"/>
          <w:szCs w:val="22"/>
        </w:rPr>
        <w:t>SSAP No. 40—</w:t>
      </w:r>
      <w:r w:rsidR="003F21EF" w:rsidRPr="005F447A">
        <w:rPr>
          <w:rFonts w:asciiTheme="minorHAnsi" w:hAnsiTheme="minorHAnsi" w:cstheme="minorHAnsi"/>
          <w:b/>
          <w:i/>
          <w:iCs/>
          <w:sz w:val="22"/>
          <w:szCs w:val="22"/>
        </w:rPr>
        <w:t>Real Estate Investments</w:t>
      </w:r>
    </w:p>
    <w:p w14:paraId="5DD3C2E9" w14:textId="6AC3D9FE" w:rsidR="00A20720" w:rsidRPr="005F447A" w:rsidRDefault="00A20720" w:rsidP="00A20720">
      <w:pPr>
        <w:widowControl w:val="0"/>
        <w:spacing w:after="220"/>
        <w:jc w:val="both"/>
        <w:outlineLvl w:val="1"/>
        <w:rPr>
          <w:rFonts w:asciiTheme="minorHAnsi" w:hAnsiTheme="minorHAnsi" w:cstheme="minorHAnsi"/>
          <w:b/>
          <w:caps/>
          <w:sz w:val="22"/>
          <w:szCs w:val="22"/>
        </w:rPr>
      </w:pPr>
      <w:r w:rsidRPr="005F447A">
        <w:rPr>
          <w:rFonts w:asciiTheme="minorHAnsi" w:hAnsiTheme="minorHAnsi" w:cstheme="minorHAnsi"/>
          <w:b/>
          <w:caps/>
          <w:sz w:val="22"/>
          <w:szCs w:val="22"/>
        </w:rPr>
        <w:t>SUMMARY CONCLUSION</w:t>
      </w:r>
    </w:p>
    <w:p w14:paraId="49A3814B" w14:textId="3229467A" w:rsidR="0014723F" w:rsidRPr="00F327B5" w:rsidRDefault="0014723F" w:rsidP="00AD6CA3">
      <w:pPr>
        <w:pStyle w:val="ListParagraph"/>
        <w:widowControl w:val="0"/>
        <w:numPr>
          <w:ilvl w:val="0"/>
          <w:numId w:val="22"/>
        </w:numPr>
        <w:spacing w:after="220"/>
        <w:ind w:left="0" w:firstLine="0"/>
        <w:jc w:val="both"/>
        <w:rPr>
          <w:rFonts w:asciiTheme="minorHAnsi" w:hAnsiTheme="minorHAnsi" w:cstheme="minorHAnsi"/>
          <w:sz w:val="22"/>
          <w:szCs w:val="22"/>
        </w:rPr>
      </w:pPr>
      <w:r w:rsidRPr="005F447A">
        <w:rPr>
          <w:rFonts w:asciiTheme="minorHAnsi" w:hAnsiTheme="minorHAnsi" w:cstheme="minorHAnsi"/>
          <w:sz w:val="22"/>
          <w:szCs w:val="22"/>
        </w:rPr>
        <w:t xml:space="preserve">Real estate investments include certain </w:t>
      </w:r>
      <w:r w:rsidRPr="00F327B5">
        <w:rPr>
          <w:rFonts w:asciiTheme="minorHAnsi" w:hAnsiTheme="minorHAnsi" w:cstheme="minorHAnsi"/>
          <w:sz w:val="22"/>
          <w:szCs w:val="22"/>
        </w:rPr>
        <w:t xml:space="preserve">acquisition, development and construction arrangements (ADC) as defined in </w:t>
      </w:r>
      <w:r w:rsidRPr="00F327B5">
        <w:rPr>
          <w:rFonts w:asciiTheme="minorHAnsi" w:hAnsiTheme="minorHAnsi" w:cstheme="minorHAnsi"/>
          <w:i/>
          <w:iCs/>
          <w:sz w:val="22"/>
          <w:szCs w:val="22"/>
        </w:rPr>
        <w:t>SSAP No. 38—Acquisition, Development and Construction Arrangements</w:t>
      </w:r>
      <w:ins w:id="327" w:author="Oden, Wil" w:date="2025-06-05T11:46:00Z" w16du:dateUtc="2025-06-05T16:46:00Z">
        <w:r w:rsidR="00027CFA" w:rsidRPr="00F327B5">
          <w:rPr>
            <w:rFonts w:asciiTheme="minorHAnsi" w:hAnsiTheme="minorHAnsi" w:cstheme="minorHAnsi"/>
            <w:sz w:val="22"/>
            <w:szCs w:val="22"/>
            <w:highlight w:val="lightGray"/>
          </w:rPr>
          <w:t xml:space="preserve">; and </w:t>
        </w:r>
      </w:ins>
      <w:ins w:id="328" w:author="Oden, Wil" w:date="2025-06-05T11:38:00Z" w16du:dateUtc="2025-06-05T16:38:00Z">
        <w:r w:rsidR="00C11A15" w:rsidRPr="00F327B5">
          <w:rPr>
            <w:rFonts w:asciiTheme="minorHAnsi" w:hAnsiTheme="minorHAnsi" w:cstheme="minorHAnsi"/>
            <w:sz w:val="22"/>
            <w:szCs w:val="22"/>
            <w:highlight w:val="lightGray"/>
          </w:rPr>
          <w:t xml:space="preserve">real estate </w:t>
        </w:r>
      </w:ins>
      <w:ins w:id="329" w:author="Oden, Wil" w:date="2025-06-05T11:42:00Z" w16du:dateUtc="2025-06-05T16:42:00Z">
        <w:r w:rsidR="00573758" w:rsidRPr="00F327B5">
          <w:rPr>
            <w:rFonts w:asciiTheme="minorHAnsi" w:hAnsiTheme="minorHAnsi" w:cstheme="minorHAnsi"/>
            <w:sz w:val="22"/>
            <w:szCs w:val="22"/>
            <w:highlight w:val="lightGray"/>
          </w:rPr>
          <w:t xml:space="preserve"> held </w:t>
        </w:r>
      </w:ins>
      <w:ins w:id="330" w:author="Oden, Wil" w:date="2025-06-05T11:45:00Z" w16du:dateUtc="2025-06-05T16:45:00Z">
        <w:r w:rsidR="00CF235D" w:rsidRPr="00F327B5">
          <w:rPr>
            <w:rFonts w:asciiTheme="minorHAnsi" w:hAnsiTheme="minorHAnsi" w:cstheme="minorHAnsi"/>
            <w:sz w:val="22"/>
            <w:szCs w:val="22"/>
            <w:highlight w:val="lightGray"/>
          </w:rPr>
          <w:t>within</w:t>
        </w:r>
      </w:ins>
      <w:ins w:id="331" w:author="Oden, Wil" w:date="2025-06-05T11:42:00Z" w16du:dateUtc="2025-06-05T16:42:00Z">
        <w:r w:rsidR="00573758" w:rsidRPr="00F327B5">
          <w:rPr>
            <w:rFonts w:asciiTheme="minorHAnsi" w:hAnsiTheme="minorHAnsi" w:cstheme="minorHAnsi"/>
            <w:sz w:val="22"/>
            <w:szCs w:val="22"/>
            <w:highlight w:val="lightGray"/>
          </w:rPr>
          <w:t xml:space="preserve"> </w:t>
        </w:r>
      </w:ins>
      <w:ins w:id="332" w:author="Oden, Wil" w:date="2025-06-05T11:44:00Z" w16du:dateUtc="2025-06-05T16:44:00Z">
        <w:r w:rsidR="002A38A4" w:rsidRPr="00F327B5">
          <w:rPr>
            <w:rFonts w:asciiTheme="minorHAnsi" w:hAnsiTheme="minorHAnsi" w:cstheme="minorHAnsi"/>
            <w:sz w:val="22"/>
            <w:szCs w:val="22"/>
            <w:highlight w:val="lightGray"/>
          </w:rPr>
          <w:t>a qualifying</w:t>
        </w:r>
      </w:ins>
      <w:ins w:id="333" w:author="Oden, Wil" w:date="2025-06-05T11:43:00Z" w16du:dateUtc="2025-06-05T16:43:00Z">
        <w:r w:rsidR="002A38A4" w:rsidRPr="00F327B5">
          <w:rPr>
            <w:rFonts w:asciiTheme="minorHAnsi" w:hAnsiTheme="minorHAnsi" w:cstheme="minorHAnsi"/>
            <w:sz w:val="22"/>
            <w:szCs w:val="22"/>
            <w:highlight w:val="lightGray"/>
          </w:rPr>
          <w:t xml:space="preserve"> statutory trust</w:t>
        </w:r>
      </w:ins>
      <w:ins w:id="334" w:author="Oden, Wil" w:date="2025-06-05T11:44:00Z" w16du:dateUtc="2025-06-05T16:44:00Z">
        <w:r w:rsidR="002A38A4" w:rsidRPr="00F327B5">
          <w:rPr>
            <w:rFonts w:asciiTheme="minorHAnsi" w:hAnsiTheme="minorHAnsi" w:cstheme="minorHAnsi"/>
            <w:sz w:val="22"/>
            <w:szCs w:val="22"/>
            <w:highlight w:val="lightGray"/>
          </w:rPr>
          <w:t xml:space="preserve">(s) </w:t>
        </w:r>
      </w:ins>
      <w:ins w:id="335" w:author="Oden, Wil" w:date="2025-06-05T11:48:00Z" w16du:dateUtc="2025-06-05T16:48:00Z">
        <w:r w:rsidR="0017710C" w:rsidRPr="00F327B5">
          <w:rPr>
            <w:rFonts w:asciiTheme="minorHAnsi" w:hAnsiTheme="minorHAnsi" w:cstheme="minorHAnsi"/>
            <w:sz w:val="22"/>
            <w:szCs w:val="22"/>
            <w:highlight w:val="lightGray"/>
          </w:rPr>
          <w:t xml:space="preserve">that </w:t>
        </w:r>
      </w:ins>
      <w:ins w:id="336" w:author="Oden, Wil" w:date="2025-06-05T11:46:00Z" w16du:dateUtc="2025-06-05T16:46:00Z">
        <w:r w:rsidR="00CF235D" w:rsidRPr="00F327B5">
          <w:rPr>
            <w:rFonts w:asciiTheme="minorHAnsi" w:hAnsiTheme="minorHAnsi" w:cstheme="minorHAnsi"/>
            <w:sz w:val="22"/>
            <w:szCs w:val="22"/>
            <w:highlight w:val="lightGray"/>
          </w:rPr>
          <w:t xml:space="preserve">was acquired </w:t>
        </w:r>
      </w:ins>
      <w:ins w:id="337" w:author="Oden, Wil" w:date="2025-06-05T11:39:00Z" w16du:dateUtc="2025-06-05T16:39:00Z">
        <w:r w:rsidR="001C5107" w:rsidRPr="00F327B5">
          <w:rPr>
            <w:rFonts w:asciiTheme="minorHAnsi" w:hAnsiTheme="minorHAnsi" w:cstheme="minorHAnsi"/>
            <w:sz w:val="22"/>
            <w:szCs w:val="22"/>
            <w:highlight w:val="lightGray"/>
          </w:rPr>
          <w:t xml:space="preserve">due to events described in </w:t>
        </w:r>
      </w:ins>
      <w:ins w:id="338" w:author="Oden, Wil" w:date="2025-06-05T11:44:00Z" w16du:dateUtc="2025-06-05T16:44:00Z">
        <w:r w:rsidR="00864214" w:rsidRPr="00F327B5">
          <w:rPr>
            <w:rFonts w:asciiTheme="minorHAnsi" w:hAnsiTheme="minorHAnsi" w:cstheme="minorHAnsi"/>
            <w:i/>
            <w:iCs/>
            <w:sz w:val="22"/>
            <w:szCs w:val="22"/>
            <w:highlight w:val="lightGray"/>
          </w:rPr>
          <w:t>SSAP No. 37</w:t>
        </w:r>
      </w:ins>
      <w:ins w:id="339" w:author="Oden, Wil" w:date="2025-06-05T11:45:00Z" w16du:dateUtc="2025-06-05T16:45:00Z">
        <w:r w:rsidR="00864214" w:rsidRPr="00F327B5">
          <w:rPr>
            <w:rFonts w:asciiTheme="minorHAnsi" w:hAnsiTheme="minorHAnsi" w:cstheme="minorHAnsi"/>
            <w:i/>
            <w:iCs/>
            <w:sz w:val="22"/>
            <w:szCs w:val="22"/>
            <w:highlight w:val="lightGray"/>
          </w:rPr>
          <w:t>—Mortgage Loans</w:t>
        </w:r>
      </w:ins>
      <w:ins w:id="340" w:author="Oden, Wil" w:date="2025-06-05T11:44:00Z" w16du:dateUtc="2025-06-05T16:44:00Z">
        <w:r w:rsidR="00864214" w:rsidRPr="00F327B5">
          <w:rPr>
            <w:rFonts w:asciiTheme="minorHAnsi" w:hAnsiTheme="minorHAnsi" w:cstheme="minorHAnsi"/>
            <w:sz w:val="22"/>
            <w:szCs w:val="22"/>
            <w:highlight w:val="lightGray"/>
          </w:rPr>
          <w:t xml:space="preserve">, </w:t>
        </w:r>
      </w:ins>
      <w:ins w:id="341" w:author="Oden, Wil" w:date="2025-06-05T11:39:00Z" w16du:dateUtc="2025-06-05T16:39:00Z">
        <w:r w:rsidR="001C5107" w:rsidRPr="00F327B5">
          <w:rPr>
            <w:rFonts w:asciiTheme="minorHAnsi" w:hAnsiTheme="minorHAnsi" w:cstheme="minorHAnsi"/>
            <w:sz w:val="22"/>
            <w:szCs w:val="22"/>
            <w:highlight w:val="lightGray"/>
          </w:rPr>
          <w:t>paragraph 18</w:t>
        </w:r>
      </w:ins>
      <w:ins w:id="342" w:author="Oden, Wil" w:date="2025-06-18T10:51:00Z" w16du:dateUtc="2025-06-18T15:51:00Z">
        <w:r w:rsidR="004820AD">
          <w:rPr>
            <w:rFonts w:asciiTheme="minorHAnsi" w:hAnsiTheme="minorHAnsi" w:cstheme="minorHAnsi"/>
            <w:sz w:val="22"/>
            <w:szCs w:val="22"/>
            <w:highlight w:val="lightGray"/>
          </w:rPr>
          <w:t>,</w:t>
        </w:r>
      </w:ins>
      <w:ins w:id="343" w:author="Oden, Wil" w:date="2025-06-06T10:15:00Z" w16du:dateUtc="2025-06-06T15:15:00Z">
        <w:r w:rsidR="00A54A07" w:rsidRPr="00F327B5">
          <w:rPr>
            <w:rFonts w:asciiTheme="minorHAnsi" w:hAnsiTheme="minorHAnsi" w:cstheme="minorHAnsi"/>
            <w:highlight w:val="lightGray"/>
          </w:rPr>
          <w:t xml:space="preserve"> </w:t>
        </w:r>
        <w:r w:rsidR="00A54A07" w:rsidRPr="00F327B5">
          <w:rPr>
            <w:rFonts w:asciiTheme="minorHAnsi" w:hAnsiTheme="minorHAnsi" w:cstheme="minorHAnsi"/>
            <w:sz w:val="22"/>
            <w:szCs w:val="22"/>
            <w:highlight w:val="lightGray"/>
          </w:rPr>
          <w:t xml:space="preserve">and shall be reported as if directly held by the </w:t>
        </w:r>
      </w:ins>
      <w:ins w:id="344" w:author="Oden, Wil" w:date="2025-06-18T10:51:00Z" w16du:dateUtc="2025-06-18T15:51:00Z">
        <w:r w:rsidR="006E3B88" w:rsidRPr="006E3B88">
          <w:rPr>
            <w:rFonts w:asciiTheme="minorHAnsi" w:hAnsiTheme="minorHAnsi" w:cstheme="minorHAnsi"/>
            <w:sz w:val="22"/>
            <w:szCs w:val="22"/>
            <w:highlight w:val="lightGray"/>
          </w:rPr>
          <w:t>reporting entity</w:t>
        </w:r>
      </w:ins>
      <w:r w:rsidRPr="00F327B5">
        <w:rPr>
          <w:rFonts w:asciiTheme="minorHAnsi" w:hAnsiTheme="minorHAnsi" w:cstheme="minorHAnsi"/>
          <w:sz w:val="22"/>
          <w:szCs w:val="22"/>
        </w:rPr>
        <w:t>.</w:t>
      </w:r>
    </w:p>
    <w:p w14:paraId="66840214" w14:textId="77777777" w:rsidR="0014723F" w:rsidRPr="005F447A" w:rsidRDefault="0014723F" w:rsidP="004312FD">
      <w:pPr>
        <w:pStyle w:val="ListParagraph"/>
        <w:widowControl w:val="0"/>
        <w:ind w:left="0"/>
        <w:contextualSpacing w:val="0"/>
        <w:rPr>
          <w:rFonts w:asciiTheme="minorHAnsi" w:hAnsiTheme="minorHAnsi" w:cstheme="minorHAnsi"/>
          <w:b/>
          <w:sz w:val="22"/>
          <w:szCs w:val="22"/>
        </w:rPr>
      </w:pPr>
    </w:p>
    <w:p w14:paraId="48DEE4BC" w14:textId="1B188115" w:rsidR="00A20720" w:rsidRPr="005F447A" w:rsidRDefault="00A20720" w:rsidP="00A20720">
      <w:pPr>
        <w:widowControl w:val="0"/>
        <w:spacing w:after="220"/>
        <w:jc w:val="both"/>
        <w:outlineLvl w:val="1"/>
        <w:rPr>
          <w:rFonts w:asciiTheme="minorHAnsi" w:hAnsiTheme="minorHAnsi" w:cstheme="minorHAnsi"/>
          <w:b/>
          <w:caps/>
          <w:sz w:val="22"/>
          <w:szCs w:val="22"/>
        </w:rPr>
      </w:pPr>
      <w:r w:rsidRPr="005F447A">
        <w:rPr>
          <w:rFonts w:asciiTheme="minorHAnsi" w:hAnsiTheme="minorHAnsi" w:cstheme="minorHAnsi"/>
          <w:b/>
          <w:caps/>
          <w:sz w:val="22"/>
          <w:szCs w:val="22"/>
        </w:rPr>
        <w:t>Disclosures</w:t>
      </w:r>
    </w:p>
    <w:p w14:paraId="5B595DA0" w14:textId="22F51636" w:rsidR="0014723F" w:rsidRPr="00927F2A" w:rsidRDefault="00927F2A" w:rsidP="00AD6CA3">
      <w:pPr>
        <w:pStyle w:val="ListParagraph"/>
        <w:widowControl w:val="0"/>
        <w:ind w:left="0"/>
        <w:contextualSpacing w:val="0"/>
        <w:jc w:val="both"/>
        <w:rPr>
          <w:rFonts w:asciiTheme="minorHAnsi" w:hAnsiTheme="minorHAnsi" w:cstheme="minorHAnsi"/>
          <w:bCs/>
          <w:sz w:val="22"/>
          <w:szCs w:val="22"/>
        </w:rPr>
      </w:pPr>
      <w:r w:rsidRPr="005F447A">
        <w:rPr>
          <w:rFonts w:asciiTheme="minorHAnsi" w:hAnsiTheme="minorHAnsi" w:cstheme="minorHAnsi"/>
          <w:bCs/>
          <w:sz w:val="22"/>
          <w:szCs w:val="22"/>
        </w:rPr>
        <w:t>27.</w:t>
      </w:r>
      <w:r w:rsidRPr="005F447A">
        <w:rPr>
          <w:rFonts w:asciiTheme="minorHAnsi" w:hAnsiTheme="minorHAnsi" w:cstheme="minorHAnsi"/>
          <w:bCs/>
          <w:sz w:val="22"/>
          <w:szCs w:val="22"/>
        </w:rPr>
        <w:tab/>
        <w:t>An entity that holds real estate investments through an LLC, which qualifies for inclusion in this statement because all the criteria in paragraph 4 are met, shall separately report each investment on Schedule A, and code the real estate as wholly-owned through an LLC.</w:t>
      </w:r>
      <w:r w:rsidR="00D502C0" w:rsidRPr="005F447A">
        <w:rPr>
          <w:rFonts w:asciiTheme="minorHAnsi" w:hAnsiTheme="minorHAnsi" w:cstheme="minorHAnsi"/>
          <w:bCs/>
          <w:sz w:val="22"/>
          <w:szCs w:val="22"/>
        </w:rPr>
        <w:t xml:space="preserve"> </w:t>
      </w:r>
      <w:ins w:id="345" w:author="Oden, Wil" w:date="2025-06-05T11:52:00Z" w16du:dateUtc="2025-06-05T16:52:00Z">
        <w:r w:rsidR="00D502C0" w:rsidRPr="00D220B7">
          <w:rPr>
            <w:rFonts w:asciiTheme="minorHAnsi" w:hAnsiTheme="minorHAnsi" w:cstheme="minorHAnsi"/>
            <w:bCs/>
            <w:sz w:val="22"/>
            <w:szCs w:val="22"/>
            <w:highlight w:val="lightGray"/>
          </w:rPr>
          <w:t>A</w:t>
        </w:r>
      </w:ins>
      <w:ins w:id="346" w:author="Oden, Wil" w:date="2025-06-18T10:51:00Z" w16du:dateUtc="2025-06-18T15:51:00Z">
        <w:r w:rsidR="006E3B88">
          <w:rPr>
            <w:rFonts w:asciiTheme="minorHAnsi" w:hAnsiTheme="minorHAnsi" w:cstheme="minorHAnsi"/>
            <w:bCs/>
            <w:sz w:val="22"/>
            <w:szCs w:val="22"/>
            <w:highlight w:val="lightGray"/>
          </w:rPr>
          <w:t xml:space="preserve"> reporting</w:t>
        </w:r>
      </w:ins>
      <w:ins w:id="347" w:author="Oden, Wil" w:date="2025-06-05T11:52:00Z" w16du:dateUtc="2025-06-05T16:52:00Z">
        <w:r w:rsidR="00D502C0" w:rsidRPr="00D220B7">
          <w:rPr>
            <w:rFonts w:asciiTheme="minorHAnsi" w:hAnsiTheme="minorHAnsi" w:cstheme="minorHAnsi"/>
            <w:bCs/>
            <w:sz w:val="22"/>
            <w:szCs w:val="22"/>
            <w:highlight w:val="lightGray"/>
          </w:rPr>
          <w:t xml:space="preserve"> entity that hold</w:t>
        </w:r>
      </w:ins>
      <w:ins w:id="348" w:author="Oden, Wil" w:date="2025-06-05T11:53:00Z" w16du:dateUtc="2025-06-05T16:53:00Z">
        <w:r w:rsidR="0083249F" w:rsidRPr="00D220B7">
          <w:rPr>
            <w:rFonts w:asciiTheme="minorHAnsi" w:hAnsiTheme="minorHAnsi" w:cstheme="minorHAnsi"/>
            <w:bCs/>
            <w:sz w:val="22"/>
            <w:szCs w:val="22"/>
            <w:highlight w:val="lightGray"/>
          </w:rPr>
          <w:t>s</w:t>
        </w:r>
      </w:ins>
      <w:ins w:id="349" w:author="Oden, Wil" w:date="2025-06-05T11:52:00Z" w16du:dateUtc="2025-06-05T16:52:00Z">
        <w:r w:rsidR="00D502C0" w:rsidRPr="00D220B7">
          <w:rPr>
            <w:rFonts w:asciiTheme="minorHAnsi" w:hAnsiTheme="minorHAnsi" w:cstheme="minorHAnsi"/>
            <w:bCs/>
            <w:sz w:val="22"/>
            <w:szCs w:val="22"/>
            <w:highlight w:val="lightGray"/>
          </w:rPr>
          <w:t xml:space="preserve"> real estate investments through a qualifying statutory trust</w:t>
        </w:r>
        <w:r w:rsidR="0083249F" w:rsidRPr="00D220B7">
          <w:rPr>
            <w:rFonts w:asciiTheme="minorHAnsi" w:hAnsiTheme="minorHAnsi" w:cstheme="minorHAnsi"/>
            <w:bCs/>
            <w:sz w:val="22"/>
            <w:szCs w:val="22"/>
            <w:highlight w:val="lightGray"/>
          </w:rPr>
          <w:t xml:space="preserve"> in accordance with </w:t>
        </w:r>
      </w:ins>
      <w:ins w:id="350" w:author="Oden, Wil" w:date="2025-06-05T11:53:00Z" w16du:dateUtc="2025-06-05T16:53:00Z">
        <w:r w:rsidR="0083249F" w:rsidRPr="00D220B7">
          <w:rPr>
            <w:rFonts w:asciiTheme="minorHAnsi" w:hAnsiTheme="minorHAnsi" w:cstheme="minorHAnsi"/>
            <w:bCs/>
            <w:sz w:val="22"/>
            <w:szCs w:val="22"/>
            <w:highlight w:val="lightGray"/>
          </w:rPr>
          <w:t>SSAP No. 37, shall separately report each investment on Schedule A, and code the real estate as owned through a qualifying statutory trust.</w:t>
        </w:r>
      </w:ins>
    </w:p>
    <w:p w14:paraId="53013E96" w14:textId="77777777" w:rsidR="0014723F" w:rsidRPr="0014723F" w:rsidRDefault="0014723F" w:rsidP="004312FD">
      <w:pPr>
        <w:pStyle w:val="ListParagraph"/>
        <w:widowControl w:val="0"/>
        <w:ind w:left="0"/>
        <w:contextualSpacing w:val="0"/>
        <w:rPr>
          <w:rFonts w:asciiTheme="minorHAnsi" w:hAnsiTheme="minorHAnsi" w:cstheme="minorHAnsi"/>
          <w:b/>
          <w:sz w:val="22"/>
          <w:szCs w:val="22"/>
        </w:rPr>
      </w:pPr>
    </w:p>
    <w:p w14:paraId="03F55C0C" w14:textId="15522B0D" w:rsidR="00C10C49" w:rsidRPr="00F02C29" w:rsidRDefault="00C10C49" w:rsidP="004312FD">
      <w:pPr>
        <w:pStyle w:val="ListParagraph"/>
        <w:widowControl w:val="0"/>
        <w:ind w:left="0"/>
        <w:contextualSpacing w:val="0"/>
        <w:rPr>
          <w:rFonts w:asciiTheme="minorHAnsi" w:hAnsiTheme="minorHAnsi" w:cstheme="minorHAnsi"/>
          <w:b/>
          <w:i/>
          <w:iCs/>
          <w:sz w:val="22"/>
          <w:szCs w:val="22"/>
          <w:u w:val="single"/>
        </w:rPr>
      </w:pPr>
      <w:r w:rsidRPr="00F02C29">
        <w:rPr>
          <w:rFonts w:asciiTheme="minorHAnsi" w:hAnsiTheme="minorHAnsi" w:cstheme="minorHAnsi"/>
          <w:b/>
          <w:i/>
          <w:iCs/>
          <w:sz w:val="22"/>
          <w:szCs w:val="22"/>
        </w:rPr>
        <w:t>SSAP No. 37—Mortgage Loans</w:t>
      </w:r>
    </w:p>
    <w:p w14:paraId="3C6245CB" w14:textId="77777777" w:rsidR="00B261DB" w:rsidRPr="00F02C29" w:rsidRDefault="00B261DB" w:rsidP="004312FD">
      <w:pPr>
        <w:widowControl w:val="0"/>
        <w:spacing w:after="220"/>
        <w:jc w:val="both"/>
        <w:outlineLvl w:val="1"/>
        <w:rPr>
          <w:rFonts w:asciiTheme="minorHAnsi" w:hAnsiTheme="minorHAnsi" w:cstheme="minorHAnsi"/>
          <w:b/>
          <w:caps/>
          <w:sz w:val="22"/>
          <w:szCs w:val="22"/>
        </w:rPr>
      </w:pPr>
      <w:r w:rsidRPr="00F02C29">
        <w:rPr>
          <w:rFonts w:asciiTheme="minorHAnsi" w:hAnsiTheme="minorHAnsi" w:cstheme="minorHAnsi"/>
          <w:b/>
          <w:caps/>
          <w:sz w:val="22"/>
          <w:szCs w:val="22"/>
        </w:rPr>
        <w:t>SCOPE OF STATEMENT</w:t>
      </w:r>
    </w:p>
    <w:p w14:paraId="211C4B33" w14:textId="77777777" w:rsidR="00B261DB" w:rsidRPr="00F02C29" w:rsidRDefault="00B261DB" w:rsidP="00DE3172">
      <w:pPr>
        <w:pStyle w:val="ListParagraph"/>
        <w:widowControl w:val="0"/>
        <w:numPr>
          <w:ilvl w:val="0"/>
          <w:numId w:val="21"/>
        </w:numPr>
        <w:spacing w:after="220"/>
        <w:ind w:left="0" w:firstLine="0"/>
        <w:jc w:val="both"/>
        <w:rPr>
          <w:rFonts w:asciiTheme="minorHAnsi" w:hAnsiTheme="minorHAnsi" w:cstheme="minorHAnsi"/>
          <w:sz w:val="22"/>
          <w:szCs w:val="22"/>
        </w:rPr>
      </w:pPr>
      <w:r w:rsidRPr="00F02C29">
        <w:rPr>
          <w:rFonts w:asciiTheme="minorHAnsi" w:hAnsiTheme="minorHAnsi" w:cstheme="minorHAnsi"/>
          <w:sz w:val="22"/>
          <w:szCs w:val="22"/>
        </w:rPr>
        <w:t>This statement establishes statutory accounting principles for the accounting and reporting of mortgage loans and related fees.</w:t>
      </w:r>
    </w:p>
    <w:p w14:paraId="557D9DD2" w14:textId="77777777" w:rsidR="00B261DB" w:rsidRPr="00F02C29" w:rsidRDefault="00B261DB" w:rsidP="004312FD">
      <w:pPr>
        <w:widowControl w:val="0"/>
        <w:spacing w:after="220"/>
        <w:jc w:val="both"/>
        <w:outlineLvl w:val="1"/>
        <w:rPr>
          <w:rFonts w:asciiTheme="minorHAnsi" w:hAnsiTheme="minorHAnsi" w:cstheme="minorHAnsi"/>
          <w:b/>
          <w:caps/>
          <w:sz w:val="22"/>
          <w:szCs w:val="22"/>
        </w:rPr>
      </w:pPr>
      <w:r w:rsidRPr="00F02C29">
        <w:rPr>
          <w:rFonts w:asciiTheme="minorHAnsi" w:hAnsiTheme="minorHAnsi" w:cstheme="minorHAnsi"/>
          <w:b/>
          <w:caps/>
          <w:sz w:val="22"/>
          <w:szCs w:val="22"/>
        </w:rPr>
        <w:t>SUMMARY CONCLUSION</w:t>
      </w:r>
    </w:p>
    <w:p w14:paraId="4F1C6744" w14:textId="5C8A22C6" w:rsidR="00B261DB" w:rsidRPr="00F02C29" w:rsidRDefault="00B261DB" w:rsidP="000301B5">
      <w:pPr>
        <w:pStyle w:val="ListParagraph"/>
        <w:widowControl w:val="0"/>
        <w:numPr>
          <w:ilvl w:val="0"/>
          <w:numId w:val="21"/>
        </w:numPr>
        <w:tabs>
          <w:tab w:val="num" w:pos="-720"/>
        </w:tabs>
        <w:spacing w:after="220"/>
        <w:ind w:left="0" w:firstLine="0"/>
        <w:jc w:val="both"/>
        <w:rPr>
          <w:rFonts w:asciiTheme="minorHAnsi" w:hAnsiTheme="minorHAnsi" w:cstheme="minorHAnsi"/>
          <w:sz w:val="22"/>
          <w:szCs w:val="22"/>
        </w:rPr>
      </w:pPr>
      <w:r w:rsidRPr="00F02C29">
        <w:rPr>
          <w:rFonts w:asciiTheme="minorHAnsi" w:hAnsiTheme="minorHAnsi" w:cstheme="minorHAnsi"/>
          <w:sz w:val="22"/>
          <w:szCs w:val="22"/>
        </w:rPr>
        <w:t>A mortgage loan is defined as a debt obligation that is not a security, which is secured by a mortgage on real estate. In addition to mortgage loans directly originated, a mortgage loan also includes mortgage loans acquired or obtained through assignment, syndication or participation</w:t>
      </w:r>
      <w:r w:rsidRPr="00F02C29">
        <w:rPr>
          <w:rFonts w:asciiTheme="minorHAnsi" w:hAnsiTheme="minorHAnsi" w:cstheme="minorHAnsi"/>
          <w:sz w:val="22"/>
          <w:szCs w:val="22"/>
          <w:vertAlign w:val="superscript"/>
        </w:rPr>
        <w:footnoteReference w:id="5"/>
      </w:r>
      <w:ins w:id="351" w:author="Oden, Wil" w:date="2025-04-03T13:37:00Z" w16du:dateUtc="2025-04-03T18:37:00Z">
        <w:r w:rsidR="000C0A3C" w:rsidRPr="00F02C29">
          <w:rPr>
            <w:rFonts w:asciiTheme="minorHAnsi" w:hAnsiTheme="minorHAnsi" w:cstheme="minorHAnsi"/>
            <w:sz w:val="22"/>
            <w:szCs w:val="22"/>
          </w:rPr>
          <w:t xml:space="preserve">, or </w:t>
        </w:r>
      </w:ins>
      <w:ins w:id="352" w:author="Oden, Wil" w:date="2025-04-03T14:12:00Z" w16du:dateUtc="2025-04-03T19:12:00Z">
        <w:r w:rsidR="005477E6" w:rsidRPr="00F02C29">
          <w:rPr>
            <w:rFonts w:asciiTheme="minorHAnsi" w:hAnsiTheme="minorHAnsi" w:cstheme="minorHAnsi"/>
            <w:sz w:val="22"/>
            <w:szCs w:val="22"/>
          </w:rPr>
          <w:t xml:space="preserve">mortgage loans acquired through </w:t>
        </w:r>
      </w:ins>
      <w:ins w:id="353" w:author="Oden, Wil" w:date="2025-04-03T15:02:00Z" w16du:dateUtc="2025-04-03T20:02:00Z">
        <w:r w:rsidR="006B32F5" w:rsidRPr="00F02C29">
          <w:rPr>
            <w:rFonts w:asciiTheme="minorHAnsi" w:hAnsiTheme="minorHAnsi" w:cstheme="minorHAnsi"/>
            <w:sz w:val="22"/>
            <w:szCs w:val="22"/>
          </w:rPr>
          <w:t>a</w:t>
        </w:r>
      </w:ins>
      <w:ins w:id="354" w:author="Oden, Wil" w:date="2025-06-25T13:12:00Z" w16du:dateUtc="2025-06-25T18:12:00Z">
        <w:r w:rsidR="00BB7229">
          <w:rPr>
            <w:rFonts w:asciiTheme="minorHAnsi" w:hAnsiTheme="minorHAnsi" w:cstheme="minorHAnsi"/>
            <w:sz w:val="22"/>
            <w:szCs w:val="22"/>
          </w:rPr>
          <w:t>n</w:t>
        </w:r>
      </w:ins>
      <w:ins w:id="355" w:author="Oden, Wil" w:date="2025-04-03T15:02:00Z" w16du:dateUtc="2025-04-03T20:02:00Z">
        <w:r w:rsidR="006B32F5" w:rsidRPr="00F02C29">
          <w:rPr>
            <w:rFonts w:asciiTheme="minorHAnsi" w:hAnsiTheme="minorHAnsi" w:cstheme="minorHAnsi"/>
            <w:sz w:val="22"/>
            <w:szCs w:val="22"/>
          </w:rPr>
          <w:t xml:space="preserve"> </w:t>
        </w:r>
      </w:ins>
      <w:ins w:id="356" w:author="Oden, Wil" w:date="2025-04-03T14:12:00Z" w16du:dateUtc="2025-04-03T19:12:00Z">
        <w:r w:rsidR="005477E6" w:rsidRPr="00F02C29">
          <w:rPr>
            <w:rFonts w:asciiTheme="minorHAnsi" w:hAnsiTheme="minorHAnsi" w:cstheme="minorHAnsi"/>
            <w:sz w:val="22"/>
            <w:szCs w:val="22"/>
          </w:rPr>
          <w:lastRenderedPageBreak/>
          <w:t>investment in</w:t>
        </w:r>
      </w:ins>
      <w:ins w:id="357" w:author="Oden, Wil" w:date="2025-04-03T13:50:00Z" w16du:dateUtc="2025-04-03T18:50:00Z">
        <w:r w:rsidR="002B0B86" w:rsidRPr="00F02C29">
          <w:rPr>
            <w:rFonts w:asciiTheme="minorHAnsi" w:hAnsiTheme="minorHAnsi" w:cstheme="minorHAnsi"/>
            <w:sz w:val="22"/>
            <w:szCs w:val="22"/>
          </w:rPr>
          <w:t xml:space="preserve"> </w:t>
        </w:r>
      </w:ins>
      <w:ins w:id="358" w:author="Oden, Wil" w:date="2025-04-03T15:02:00Z" w16du:dateUtc="2025-04-03T20:02:00Z">
        <w:r w:rsidR="006B32F5" w:rsidRPr="00F02C29">
          <w:rPr>
            <w:rFonts w:asciiTheme="minorHAnsi" w:hAnsiTheme="minorHAnsi" w:cstheme="minorHAnsi"/>
            <w:sz w:val="22"/>
            <w:szCs w:val="22"/>
          </w:rPr>
          <w:t>a</w:t>
        </w:r>
      </w:ins>
      <w:ins w:id="359" w:author="Oden, Wil" w:date="2025-04-03T14:11:00Z" w16du:dateUtc="2025-04-03T19:11:00Z">
        <w:r w:rsidR="005477E6" w:rsidRPr="00F02C29">
          <w:rPr>
            <w:rFonts w:asciiTheme="minorHAnsi" w:hAnsiTheme="minorHAnsi" w:cstheme="minorHAnsi"/>
            <w:sz w:val="22"/>
            <w:szCs w:val="22"/>
          </w:rPr>
          <w:t xml:space="preserve"> </w:t>
        </w:r>
      </w:ins>
      <w:ins w:id="360" w:author="Oden, Wil" w:date="2025-06-25T13:12:00Z" w16du:dateUtc="2025-06-25T18:12:00Z">
        <w:r w:rsidR="00BB7229" w:rsidRPr="00F02C29">
          <w:rPr>
            <w:rFonts w:asciiTheme="minorHAnsi" w:hAnsiTheme="minorHAnsi" w:cstheme="minorHAnsi"/>
            <w:sz w:val="22"/>
            <w:szCs w:val="22"/>
          </w:rPr>
          <w:t xml:space="preserve">qualifying </w:t>
        </w:r>
      </w:ins>
      <w:ins w:id="361" w:author="Oden, Wil" w:date="2025-04-03T15:34:00Z" w16du:dateUtc="2025-04-03T20:34:00Z">
        <w:r w:rsidR="0033175B" w:rsidRPr="00F02C29">
          <w:rPr>
            <w:rFonts w:asciiTheme="minorHAnsi" w:hAnsiTheme="minorHAnsi" w:cstheme="minorHAnsi"/>
            <w:sz w:val="22"/>
            <w:szCs w:val="22"/>
          </w:rPr>
          <w:t>statutory trust</w:t>
        </w:r>
      </w:ins>
      <w:ins w:id="362" w:author="Oden, Wil" w:date="2025-06-03T10:16:00Z" w16du:dateUtc="2025-06-03T15:16:00Z">
        <w:r w:rsidR="001E7827" w:rsidRPr="00F02C29">
          <w:rPr>
            <w:rFonts w:asciiTheme="minorHAnsi" w:hAnsiTheme="minorHAnsi" w:cstheme="minorHAnsi"/>
            <w:sz w:val="22"/>
            <w:szCs w:val="22"/>
          </w:rPr>
          <w:t xml:space="preserve"> </w:t>
        </w:r>
        <w:r w:rsidR="001E7827" w:rsidRPr="00F02C29">
          <w:rPr>
            <w:rFonts w:asciiTheme="minorHAnsi" w:hAnsiTheme="minorHAnsi" w:cstheme="minorHAnsi"/>
            <w:sz w:val="22"/>
            <w:szCs w:val="22"/>
            <w:highlight w:val="lightGray"/>
          </w:rPr>
          <w:t>as defined in paragraph 2.b</w:t>
        </w:r>
      </w:ins>
      <w:r w:rsidRPr="00F02C29">
        <w:rPr>
          <w:rFonts w:asciiTheme="minorHAnsi" w:hAnsiTheme="minorHAnsi" w:cstheme="minorHAnsi"/>
          <w:sz w:val="22"/>
          <w:szCs w:val="22"/>
        </w:rPr>
        <w:t>. Investments that reflect “participating mortgages,” “mortgage loan fund,” “bundled mortgage loans</w:t>
      </w:r>
      <w:r w:rsidRPr="00F02C29">
        <w:rPr>
          <w:rFonts w:asciiTheme="minorHAnsi" w:hAnsiTheme="minorHAnsi" w:cstheme="minorHAnsi"/>
          <w:sz w:val="22"/>
          <w:szCs w:val="22"/>
          <w:vertAlign w:val="superscript"/>
        </w:rPr>
        <w:footnoteReference w:id="6"/>
      </w:r>
      <w:r w:rsidRPr="00F02C29">
        <w:rPr>
          <w:rFonts w:asciiTheme="minorHAnsi" w:hAnsiTheme="minorHAnsi" w:cstheme="minorHAnsi"/>
          <w:sz w:val="22"/>
          <w:szCs w:val="22"/>
        </w:rPr>
        <w:t>” or the “securitization of assets” are not considered mortgage loans within scope of this SSAP.</w:t>
      </w:r>
      <w:ins w:id="363" w:author="Oden, Wil" w:date="2025-05-08T09:41:00Z" w16du:dateUtc="2025-05-08T14:41:00Z">
        <w:r w:rsidR="00365482" w:rsidRPr="00F02C29">
          <w:rPr>
            <w:rFonts w:asciiTheme="minorHAnsi" w:hAnsiTheme="minorHAnsi" w:cstheme="minorHAnsi"/>
            <w:sz w:val="22"/>
            <w:szCs w:val="22"/>
          </w:rPr>
          <w:t xml:space="preserve"> </w:t>
        </w:r>
      </w:ins>
      <w:ins w:id="364" w:author="Oden, Wil" w:date="2025-06-04T12:19:00Z" w16du:dateUtc="2025-06-04T17:19:00Z">
        <w:r w:rsidR="00C24EEE" w:rsidRPr="00F02C29">
          <w:rPr>
            <w:rFonts w:asciiTheme="minorHAnsi" w:hAnsiTheme="minorHAnsi" w:cstheme="minorHAnsi"/>
            <w:sz w:val="22"/>
            <w:szCs w:val="22"/>
            <w:highlight w:val="lightGray"/>
          </w:rPr>
          <w:t xml:space="preserve">Nonqualifying </w:t>
        </w:r>
      </w:ins>
      <w:ins w:id="365" w:author="Oden, Wil" w:date="2025-06-04T12:20:00Z" w16du:dateUtc="2025-06-04T17:20:00Z">
        <w:r w:rsidR="00C24EEE" w:rsidRPr="00F02C29">
          <w:rPr>
            <w:rFonts w:asciiTheme="minorHAnsi" w:hAnsiTheme="minorHAnsi" w:cstheme="minorHAnsi"/>
            <w:sz w:val="22"/>
            <w:szCs w:val="22"/>
            <w:highlight w:val="lightGray"/>
          </w:rPr>
          <w:t xml:space="preserve">statutory trusts </w:t>
        </w:r>
        <w:r w:rsidR="005C6F84" w:rsidRPr="00F02C29">
          <w:rPr>
            <w:rFonts w:asciiTheme="minorHAnsi" w:hAnsiTheme="minorHAnsi" w:cstheme="minorHAnsi"/>
            <w:sz w:val="22"/>
            <w:szCs w:val="22"/>
            <w:highlight w:val="lightGray"/>
          </w:rPr>
          <w:t>shall be accounted for and reported in accordance with the applicable statement of statutory accounting principle</w:t>
        </w:r>
      </w:ins>
      <w:r w:rsidR="005C6F84" w:rsidRPr="00F02C29">
        <w:rPr>
          <w:rFonts w:asciiTheme="minorHAnsi" w:hAnsiTheme="minorHAnsi" w:cstheme="minorHAnsi"/>
          <w:sz w:val="22"/>
          <w:szCs w:val="22"/>
          <w:highlight w:val="lightGray"/>
        </w:rPr>
        <w:t xml:space="preserve">. </w:t>
      </w:r>
      <w:ins w:id="366" w:author="Oden, Wil" w:date="2025-05-08T09:41:00Z" w16du:dateUtc="2025-05-08T14:41:00Z">
        <w:r w:rsidR="0006564D" w:rsidRPr="00F02C29">
          <w:rPr>
            <w:rFonts w:asciiTheme="minorHAnsi" w:hAnsiTheme="minorHAnsi" w:cstheme="minorHAnsi"/>
            <w:sz w:val="22"/>
            <w:szCs w:val="22"/>
          </w:rPr>
          <w:t xml:space="preserve">Regardless of whether reported on Schedule </w:t>
        </w:r>
      </w:ins>
      <w:ins w:id="367" w:author="Oden, Wil" w:date="2025-05-08T09:42:00Z" w16du:dateUtc="2025-05-08T14:42:00Z">
        <w:r w:rsidR="0006564D" w:rsidRPr="00F02C29">
          <w:rPr>
            <w:rFonts w:asciiTheme="minorHAnsi" w:hAnsiTheme="minorHAnsi" w:cstheme="minorHAnsi"/>
            <w:sz w:val="22"/>
            <w:szCs w:val="22"/>
          </w:rPr>
          <w:t>B</w:t>
        </w:r>
      </w:ins>
      <w:ins w:id="368" w:author="Oden, Wil" w:date="2025-05-08T09:41:00Z" w16du:dateUtc="2025-05-08T14:41:00Z">
        <w:r w:rsidR="0006564D" w:rsidRPr="00F02C29">
          <w:rPr>
            <w:rFonts w:asciiTheme="minorHAnsi" w:hAnsiTheme="minorHAnsi" w:cstheme="minorHAnsi"/>
            <w:sz w:val="22"/>
            <w:szCs w:val="22"/>
          </w:rPr>
          <w:t xml:space="preserve"> or </w:t>
        </w:r>
      </w:ins>
      <w:ins w:id="369" w:author="Oden, Wil" w:date="2025-05-08T13:51:00Z" w16du:dateUtc="2025-05-08T18:51:00Z">
        <w:r w:rsidR="00736797" w:rsidRPr="00F02C29">
          <w:rPr>
            <w:rFonts w:asciiTheme="minorHAnsi" w:hAnsiTheme="minorHAnsi" w:cstheme="minorHAnsi"/>
            <w:sz w:val="22"/>
            <w:szCs w:val="22"/>
          </w:rPr>
          <w:t>another schedule</w:t>
        </w:r>
      </w:ins>
      <w:ins w:id="370" w:author="Oden, Wil" w:date="2025-05-08T09:41:00Z" w16du:dateUtc="2025-05-08T14:41:00Z">
        <w:r w:rsidR="0006564D" w:rsidRPr="00F02C29">
          <w:rPr>
            <w:rFonts w:asciiTheme="minorHAnsi" w:hAnsiTheme="minorHAnsi" w:cstheme="minorHAnsi"/>
            <w:sz w:val="22"/>
            <w:szCs w:val="22"/>
          </w:rPr>
          <w:t xml:space="preserve">, all </w:t>
        </w:r>
      </w:ins>
      <w:ins w:id="371" w:author="Oden, Wil" w:date="2025-05-08T09:42:00Z" w16du:dateUtc="2025-05-08T14:42:00Z">
        <w:r w:rsidR="0006564D" w:rsidRPr="00F02C29">
          <w:rPr>
            <w:rFonts w:asciiTheme="minorHAnsi" w:hAnsiTheme="minorHAnsi" w:cstheme="minorHAnsi"/>
            <w:sz w:val="22"/>
            <w:szCs w:val="22"/>
          </w:rPr>
          <w:t>statutory trust</w:t>
        </w:r>
      </w:ins>
      <w:ins w:id="372" w:author="Oden, Wil" w:date="2025-05-08T09:41:00Z" w16du:dateUtc="2025-05-08T14:41:00Z">
        <w:r w:rsidR="0006564D" w:rsidRPr="00F02C29">
          <w:rPr>
            <w:rFonts w:asciiTheme="minorHAnsi" w:hAnsiTheme="minorHAnsi" w:cstheme="minorHAnsi"/>
            <w:sz w:val="22"/>
            <w:szCs w:val="22"/>
          </w:rPr>
          <w:t xml:space="preserve">s </w:t>
        </w:r>
      </w:ins>
      <w:ins w:id="373" w:author="Oden, Wil" w:date="2025-07-16T14:12:00Z" w16du:dateUtc="2025-07-16T19:12:00Z">
        <w:r w:rsidR="005B1FD6" w:rsidRPr="005B1FD6">
          <w:rPr>
            <w:rFonts w:asciiTheme="minorHAnsi" w:hAnsiTheme="minorHAnsi" w:cstheme="minorHAnsi"/>
            <w:sz w:val="22"/>
            <w:szCs w:val="22"/>
            <w:highlight w:val="lightGray"/>
          </w:rPr>
          <w:t>beneficially or directly</w:t>
        </w:r>
        <w:r w:rsidR="005B1FD6">
          <w:rPr>
            <w:rFonts w:asciiTheme="minorHAnsi" w:hAnsiTheme="minorHAnsi" w:cstheme="minorHAnsi"/>
            <w:sz w:val="22"/>
            <w:szCs w:val="22"/>
          </w:rPr>
          <w:t xml:space="preserve"> </w:t>
        </w:r>
      </w:ins>
      <w:ins w:id="374" w:author="Oden, Wil" w:date="2025-05-08T09:41:00Z" w16du:dateUtc="2025-05-08T14:41:00Z">
        <w:r w:rsidR="0006564D" w:rsidRPr="00F02C29">
          <w:rPr>
            <w:rFonts w:asciiTheme="minorHAnsi" w:hAnsiTheme="minorHAnsi" w:cstheme="minorHAnsi"/>
            <w:sz w:val="22"/>
            <w:szCs w:val="22"/>
          </w:rPr>
          <w:t>owned by the reporting entity shall be detailed in Schedule Y.</w:t>
        </w:r>
      </w:ins>
    </w:p>
    <w:p w14:paraId="0FB27DB6" w14:textId="77777777" w:rsidR="00B261DB" w:rsidRPr="00F02C29" w:rsidRDefault="00B261DB" w:rsidP="000301B5">
      <w:pPr>
        <w:numPr>
          <w:ilvl w:val="0"/>
          <w:numId w:val="20"/>
        </w:numPr>
        <w:spacing w:after="220"/>
        <w:ind w:left="1440" w:hanging="720"/>
        <w:jc w:val="both"/>
        <w:rPr>
          <w:rFonts w:asciiTheme="minorHAnsi" w:hAnsiTheme="minorHAnsi" w:cstheme="minorHAnsi"/>
          <w:sz w:val="22"/>
          <w:szCs w:val="22"/>
        </w:rPr>
      </w:pPr>
      <w:r w:rsidRPr="00F02C29">
        <w:rPr>
          <w:rFonts w:asciiTheme="minorHAnsi" w:hAnsiTheme="minorHAnsi" w:cstheme="minorHAnsi"/>
          <w:sz w:val="22"/>
          <w:szCs w:val="22"/>
        </w:rPr>
        <w:t xml:space="preserve">A security is a share, participation, or other interest in property or in an entity of the issuer or an obligation of the issuer that has </w:t>
      </w:r>
      <w:proofErr w:type="gramStart"/>
      <w:r w:rsidRPr="00F02C29">
        <w:rPr>
          <w:rFonts w:asciiTheme="minorHAnsi" w:hAnsiTheme="minorHAnsi" w:cstheme="minorHAnsi"/>
          <w:sz w:val="22"/>
          <w:szCs w:val="22"/>
        </w:rPr>
        <w:t>all of</w:t>
      </w:r>
      <w:proofErr w:type="gramEnd"/>
      <w:r w:rsidRPr="00F02C29">
        <w:rPr>
          <w:rFonts w:asciiTheme="minorHAnsi" w:hAnsiTheme="minorHAnsi" w:cstheme="minorHAnsi"/>
          <w:sz w:val="22"/>
          <w:szCs w:val="22"/>
        </w:rPr>
        <w:t xml:space="preserve"> the following characteristics:</w:t>
      </w:r>
    </w:p>
    <w:p w14:paraId="4D8D7912" w14:textId="77777777" w:rsidR="00B261DB" w:rsidRPr="00F02C29" w:rsidRDefault="00B261DB" w:rsidP="00B261DB">
      <w:pPr>
        <w:spacing w:after="220"/>
        <w:ind w:left="2160" w:hanging="720"/>
        <w:jc w:val="both"/>
        <w:rPr>
          <w:rFonts w:asciiTheme="minorHAnsi" w:hAnsiTheme="minorHAnsi" w:cstheme="minorHAnsi"/>
          <w:sz w:val="22"/>
          <w:szCs w:val="22"/>
        </w:rPr>
      </w:pPr>
      <w:proofErr w:type="spellStart"/>
      <w:r w:rsidRPr="00F02C29">
        <w:rPr>
          <w:rFonts w:asciiTheme="minorHAnsi" w:hAnsiTheme="minorHAnsi" w:cstheme="minorHAnsi"/>
          <w:sz w:val="22"/>
          <w:szCs w:val="22"/>
        </w:rPr>
        <w:t>i</w:t>
      </w:r>
      <w:proofErr w:type="spellEnd"/>
      <w:r w:rsidRPr="00F02C29">
        <w:rPr>
          <w:rFonts w:asciiTheme="minorHAnsi" w:hAnsiTheme="minorHAnsi" w:cstheme="minorHAnsi"/>
          <w:sz w:val="22"/>
          <w:szCs w:val="22"/>
        </w:rPr>
        <w:t>.</w:t>
      </w:r>
      <w:r w:rsidRPr="00F02C29">
        <w:rPr>
          <w:rFonts w:asciiTheme="minorHAnsi" w:hAnsiTheme="minorHAnsi" w:cstheme="minorHAnsi"/>
          <w:sz w:val="22"/>
          <w:szCs w:val="22"/>
        </w:rPr>
        <w:tab/>
        <w:t>It is either represented by an instrument issued in bearer or registered form, or if not represented by an instrument, is registered in books maintained to record transfers by or on behalf of the issuer.</w:t>
      </w:r>
    </w:p>
    <w:p w14:paraId="476A8C18" w14:textId="77777777" w:rsidR="00B261DB" w:rsidRPr="00F02C29" w:rsidRDefault="00B261DB" w:rsidP="00B261DB">
      <w:pPr>
        <w:spacing w:after="220"/>
        <w:ind w:left="2160" w:hanging="720"/>
        <w:jc w:val="both"/>
        <w:rPr>
          <w:rFonts w:asciiTheme="minorHAnsi" w:hAnsiTheme="minorHAnsi" w:cstheme="minorHAnsi"/>
          <w:sz w:val="22"/>
          <w:szCs w:val="22"/>
        </w:rPr>
      </w:pPr>
      <w:r w:rsidRPr="00F02C29">
        <w:rPr>
          <w:rFonts w:asciiTheme="minorHAnsi" w:hAnsiTheme="minorHAnsi" w:cstheme="minorHAnsi"/>
          <w:sz w:val="22"/>
          <w:szCs w:val="22"/>
        </w:rPr>
        <w:t>ii.</w:t>
      </w:r>
      <w:r w:rsidRPr="00F02C29">
        <w:rPr>
          <w:rFonts w:asciiTheme="minorHAnsi" w:hAnsiTheme="minorHAnsi" w:cstheme="minorHAnsi"/>
          <w:sz w:val="22"/>
          <w:szCs w:val="22"/>
        </w:rPr>
        <w:tab/>
        <w:t xml:space="preserve">It is of a type commonly dealt in on securities exchanges or markets or, when represented by an instrument, </w:t>
      </w:r>
      <w:proofErr w:type="gramStart"/>
      <w:r w:rsidRPr="00F02C29">
        <w:rPr>
          <w:rFonts w:asciiTheme="minorHAnsi" w:hAnsiTheme="minorHAnsi" w:cstheme="minorHAnsi"/>
          <w:sz w:val="22"/>
          <w:szCs w:val="22"/>
        </w:rPr>
        <w:t>is</w:t>
      </w:r>
      <w:proofErr w:type="gramEnd"/>
      <w:r w:rsidRPr="00F02C29">
        <w:rPr>
          <w:rFonts w:asciiTheme="minorHAnsi" w:hAnsiTheme="minorHAnsi" w:cstheme="minorHAnsi"/>
          <w:sz w:val="22"/>
          <w:szCs w:val="22"/>
        </w:rPr>
        <w:t xml:space="preserve"> commonly recognized in any area in which it is issued or dealt in as a medium for investment.</w:t>
      </w:r>
    </w:p>
    <w:p w14:paraId="5D8D456A" w14:textId="77777777" w:rsidR="00B261DB" w:rsidRPr="00F02C29" w:rsidRDefault="00B261DB" w:rsidP="00B261DB">
      <w:pPr>
        <w:spacing w:after="220"/>
        <w:ind w:left="2160" w:hanging="720"/>
        <w:jc w:val="both"/>
        <w:rPr>
          <w:ins w:id="375" w:author="Oden, Wil" w:date="2025-04-03T14:04:00Z" w16du:dateUtc="2025-04-03T19:04:00Z"/>
          <w:rFonts w:asciiTheme="minorHAnsi" w:hAnsiTheme="minorHAnsi" w:cstheme="minorHAnsi"/>
          <w:sz w:val="22"/>
          <w:szCs w:val="22"/>
        </w:rPr>
      </w:pPr>
      <w:r w:rsidRPr="00F02C29">
        <w:rPr>
          <w:rFonts w:asciiTheme="minorHAnsi" w:hAnsiTheme="minorHAnsi" w:cstheme="minorHAnsi"/>
          <w:sz w:val="22"/>
          <w:szCs w:val="22"/>
        </w:rPr>
        <w:t>iii.</w:t>
      </w:r>
      <w:r w:rsidRPr="00F02C29">
        <w:rPr>
          <w:rFonts w:asciiTheme="minorHAnsi" w:hAnsiTheme="minorHAnsi" w:cstheme="minorHAnsi"/>
          <w:sz w:val="22"/>
          <w:szCs w:val="22"/>
        </w:rPr>
        <w:tab/>
        <w:t xml:space="preserve">It either is one of a class or series or by its terms is divisible into a class or series of shares, </w:t>
      </w:r>
      <w:proofErr w:type="gramStart"/>
      <w:r w:rsidRPr="00F02C29">
        <w:rPr>
          <w:rFonts w:asciiTheme="minorHAnsi" w:hAnsiTheme="minorHAnsi" w:cstheme="minorHAnsi"/>
          <w:sz w:val="22"/>
          <w:szCs w:val="22"/>
        </w:rPr>
        <w:t>participations</w:t>
      </w:r>
      <w:proofErr w:type="gramEnd"/>
      <w:r w:rsidRPr="00F02C29">
        <w:rPr>
          <w:rFonts w:asciiTheme="minorHAnsi" w:hAnsiTheme="minorHAnsi" w:cstheme="minorHAnsi"/>
          <w:sz w:val="22"/>
          <w:szCs w:val="22"/>
        </w:rPr>
        <w:t>, interests, or obligations.</w:t>
      </w:r>
    </w:p>
    <w:p w14:paraId="230D47E5" w14:textId="2A679546" w:rsidR="006B32F5" w:rsidRPr="00F02C29" w:rsidRDefault="00FA2097" w:rsidP="000301B5">
      <w:pPr>
        <w:numPr>
          <w:ilvl w:val="0"/>
          <w:numId w:val="20"/>
        </w:numPr>
        <w:spacing w:after="220"/>
        <w:ind w:left="1440" w:hanging="720"/>
        <w:jc w:val="both"/>
        <w:rPr>
          <w:ins w:id="376" w:author="Oden, Wil" w:date="2025-04-03T15:08:00Z" w16du:dateUtc="2025-04-03T20:08:00Z"/>
          <w:rFonts w:asciiTheme="minorHAnsi" w:hAnsiTheme="minorHAnsi" w:cstheme="minorHAnsi"/>
          <w:sz w:val="22"/>
          <w:szCs w:val="22"/>
        </w:rPr>
      </w:pPr>
      <w:ins w:id="377" w:author="Oden, Wil" w:date="2025-04-03T14:44:00Z" w16du:dateUtc="2025-04-03T19:44:00Z">
        <w:r w:rsidRPr="00F02C29">
          <w:rPr>
            <w:rFonts w:asciiTheme="minorHAnsi" w:hAnsiTheme="minorHAnsi" w:cstheme="minorHAnsi"/>
            <w:sz w:val="22"/>
            <w:szCs w:val="22"/>
          </w:rPr>
          <w:t>A s</w:t>
        </w:r>
      </w:ins>
      <w:ins w:id="378" w:author="Oden, Wil" w:date="2025-04-03T14:12:00Z" w16du:dateUtc="2025-04-03T19:12:00Z">
        <w:r w:rsidR="005477E6" w:rsidRPr="00F02C29">
          <w:rPr>
            <w:rFonts w:asciiTheme="minorHAnsi" w:hAnsiTheme="minorHAnsi" w:cstheme="minorHAnsi"/>
            <w:sz w:val="22"/>
            <w:szCs w:val="22"/>
          </w:rPr>
          <w:t>tatutory trust</w:t>
        </w:r>
      </w:ins>
      <w:ins w:id="379" w:author="Oden, Wil" w:date="2025-04-03T14:43:00Z" w16du:dateUtc="2025-04-03T19:43:00Z">
        <w:r w:rsidRPr="00F02C29">
          <w:rPr>
            <w:rFonts w:asciiTheme="minorHAnsi" w:hAnsiTheme="minorHAnsi" w:cstheme="minorHAnsi"/>
            <w:sz w:val="22"/>
            <w:szCs w:val="22"/>
          </w:rPr>
          <w:t xml:space="preserve"> </w:t>
        </w:r>
      </w:ins>
      <w:ins w:id="380" w:author="Oden, Wil" w:date="2025-04-03T14:44:00Z" w16du:dateUtc="2025-04-03T19:44:00Z">
        <w:r w:rsidRPr="00F02C29">
          <w:rPr>
            <w:rFonts w:asciiTheme="minorHAnsi" w:hAnsiTheme="minorHAnsi" w:cstheme="minorHAnsi"/>
            <w:sz w:val="22"/>
            <w:szCs w:val="22"/>
          </w:rPr>
          <w:t xml:space="preserve">is </w:t>
        </w:r>
      </w:ins>
      <w:del w:id="381" w:author="Oden, Wil" w:date="2025-06-03T10:17:00Z" w16du:dateUtc="2025-06-03T15:17:00Z">
        <w:r w:rsidRPr="00F02C29" w:rsidDel="007A381F">
          <w:rPr>
            <w:rFonts w:asciiTheme="minorHAnsi" w:hAnsiTheme="minorHAnsi" w:cstheme="minorHAnsi"/>
            <w:sz w:val="22"/>
            <w:szCs w:val="22"/>
            <w:highlight w:val="lightGray"/>
            <w:rPrChange w:id="382" w:author="Oden, Wil" w:date="2025-06-03T10:17:00Z" w16du:dateUtc="2025-06-03T15:17:00Z">
              <w:rPr>
                <w:rFonts w:asciiTheme="minorHAnsi" w:hAnsiTheme="minorHAnsi" w:cstheme="minorHAnsi"/>
                <w:sz w:val="22"/>
                <w:szCs w:val="22"/>
              </w:rPr>
            </w:rPrChange>
          </w:rPr>
          <w:delText xml:space="preserve">a separate </w:delText>
        </w:r>
        <w:r w:rsidR="00325D9B" w:rsidRPr="00F02C29" w:rsidDel="007A381F">
          <w:rPr>
            <w:rFonts w:asciiTheme="minorHAnsi" w:hAnsiTheme="minorHAnsi" w:cstheme="minorHAnsi"/>
            <w:sz w:val="22"/>
            <w:szCs w:val="22"/>
            <w:highlight w:val="lightGray"/>
            <w:rPrChange w:id="383" w:author="Oden, Wil" w:date="2025-06-03T10:17:00Z" w16du:dateUtc="2025-06-03T15:17:00Z">
              <w:rPr>
                <w:rFonts w:asciiTheme="minorHAnsi" w:hAnsiTheme="minorHAnsi" w:cstheme="minorHAnsi"/>
                <w:sz w:val="22"/>
                <w:szCs w:val="22"/>
              </w:rPr>
            </w:rPrChange>
          </w:rPr>
          <w:delText>legal entity</w:delText>
        </w:r>
        <w:r w:rsidR="00325D9B" w:rsidRPr="00F02C29" w:rsidDel="007A381F">
          <w:rPr>
            <w:rFonts w:asciiTheme="minorHAnsi" w:hAnsiTheme="minorHAnsi" w:cstheme="minorHAnsi"/>
            <w:sz w:val="22"/>
            <w:szCs w:val="22"/>
          </w:rPr>
          <w:delText xml:space="preserve"> </w:delText>
        </w:r>
      </w:del>
      <w:ins w:id="384" w:author="Oden, Wil" w:date="2025-06-03T10:17:00Z" w16du:dateUtc="2025-06-03T15:17:00Z">
        <w:r w:rsidR="00786203" w:rsidRPr="00F02C29">
          <w:rPr>
            <w:rFonts w:asciiTheme="minorHAnsi" w:hAnsiTheme="minorHAnsi" w:cstheme="minorHAnsi"/>
            <w:sz w:val="22"/>
            <w:szCs w:val="22"/>
            <w:highlight w:val="lightGray"/>
          </w:rPr>
          <w:t>an unincorporated association</w:t>
        </w:r>
        <w:r w:rsidR="00786203" w:rsidRPr="00F02C29">
          <w:rPr>
            <w:rFonts w:asciiTheme="minorHAnsi" w:hAnsiTheme="minorHAnsi" w:cstheme="minorHAnsi"/>
            <w:sz w:val="22"/>
            <w:szCs w:val="22"/>
          </w:rPr>
          <w:t xml:space="preserve"> </w:t>
        </w:r>
      </w:ins>
      <w:ins w:id="385" w:author="Oden, Wil" w:date="2025-04-03T14:48:00Z" w16du:dateUtc="2025-04-03T19:48:00Z">
        <w:r w:rsidR="00325D9B" w:rsidRPr="00F02C29">
          <w:rPr>
            <w:rFonts w:asciiTheme="minorHAnsi" w:hAnsiTheme="minorHAnsi" w:cstheme="minorHAnsi"/>
            <w:sz w:val="22"/>
            <w:szCs w:val="22"/>
          </w:rPr>
          <w:t xml:space="preserve">created as a trust under </w:t>
        </w:r>
      </w:ins>
      <w:ins w:id="386" w:author="Oden, Wil" w:date="2025-04-03T14:49:00Z" w16du:dateUtc="2025-04-03T19:49:00Z">
        <w:r w:rsidR="00325D9B" w:rsidRPr="00F02C29">
          <w:rPr>
            <w:rFonts w:asciiTheme="minorHAnsi" w:hAnsiTheme="minorHAnsi" w:cstheme="minorHAnsi"/>
            <w:sz w:val="22"/>
            <w:szCs w:val="22"/>
          </w:rPr>
          <w:t>state</w:t>
        </w:r>
      </w:ins>
      <w:ins w:id="387" w:author="Oden, Wil" w:date="2025-04-03T14:48:00Z" w16du:dateUtc="2025-04-03T19:48:00Z">
        <w:r w:rsidR="00325D9B" w:rsidRPr="00F02C29">
          <w:rPr>
            <w:rFonts w:asciiTheme="minorHAnsi" w:hAnsiTheme="minorHAnsi" w:cstheme="minorHAnsi"/>
            <w:sz w:val="22"/>
            <w:szCs w:val="22"/>
          </w:rPr>
          <w:t xml:space="preserve"> </w:t>
        </w:r>
      </w:ins>
      <w:ins w:id="388" w:author="Oden, Wil" w:date="2025-04-03T14:49:00Z" w16du:dateUtc="2025-04-03T19:49:00Z">
        <w:r w:rsidR="00325D9B" w:rsidRPr="00F02C29">
          <w:rPr>
            <w:rFonts w:asciiTheme="minorHAnsi" w:hAnsiTheme="minorHAnsi" w:cstheme="minorHAnsi"/>
            <w:sz w:val="22"/>
            <w:szCs w:val="22"/>
          </w:rPr>
          <w:t>statute</w:t>
        </w:r>
      </w:ins>
      <w:ins w:id="389" w:author="Oden, Wil" w:date="2025-04-03T15:35:00Z" w16du:dateUtc="2025-04-03T20:35:00Z">
        <w:r w:rsidR="0033175B" w:rsidRPr="00F02C29">
          <w:rPr>
            <w:rFonts w:asciiTheme="minorHAnsi" w:hAnsiTheme="minorHAnsi" w:cstheme="minorHAnsi"/>
            <w:sz w:val="22"/>
            <w:szCs w:val="22"/>
          </w:rPr>
          <w:t xml:space="preserve">, a common example </w:t>
        </w:r>
      </w:ins>
      <w:ins w:id="390" w:author="Oden, Wil" w:date="2025-04-03T15:36:00Z" w16du:dateUtc="2025-04-03T20:36:00Z">
        <w:r w:rsidR="0033175B" w:rsidRPr="00F02C29">
          <w:rPr>
            <w:rFonts w:asciiTheme="minorHAnsi" w:hAnsiTheme="minorHAnsi" w:cstheme="minorHAnsi"/>
            <w:sz w:val="22"/>
            <w:szCs w:val="22"/>
          </w:rPr>
          <w:t xml:space="preserve">of which </w:t>
        </w:r>
      </w:ins>
      <w:ins w:id="391" w:author="Oden, Wil" w:date="2025-04-03T15:35:00Z" w16du:dateUtc="2025-04-03T20:35:00Z">
        <w:r w:rsidR="0033175B" w:rsidRPr="00F02C29">
          <w:rPr>
            <w:rFonts w:asciiTheme="minorHAnsi" w:hAnsiTheme="minorHAnsi" w:cstheme="minorHAnsi"/>
            <w:sz w:val="22"/>
            <w:szCs w:val="22"/>
          </w:rPr>
          <w:t xml:space="preserve">would be </w:t>
        </w:r>
      </w:ins>
      <w:ins w:id="392" w:author="Oden, Wil" w:date="2025-04-03T15:36:00Z" w16du:dateUtc="2025-04-03T20:36:00Z">
        <w:r w:rsidR="0033175B" w:rsidRPr="00F02C29">
          <w:rPr>
            <w:rFonts w:asciiTheme="minorHAnsi" w:hAnsiTheme="minorHAnsi" w:cstheme="minorHAnsi"/>
            <w:sz w:val="22"/>
            <w:szCs w:val="22"/>
          </w:rPr>
          <w:t>Delaware statutory trusts (DSTs)</w:t>
        </w:r>
      </w:ins>
      <w:ins w:id="393" w:author="Oden, Wil" w:date="2025-04-03T14:49:00Z" w16du:dateUtc="2025-04-03T19:49:00Z">
        <w:r w:rsidR="00325D9B" w:rsidRPr="00F02C29">
          <w:rPr>
            <w:rFonts w:asciiTheme="minorHAnsi" w:hAnsiTheme="minorHAnsi" w:cstheme="minorHAnsi"/>
            <w:sz w:val="22"/>
            <w:szCs w:val="22"/>
          </w:rPr>
          <w:t>.</w:t>
        </w:r>
      </w:ins>
      <w:ins w:id="394" w:author="Oden, Wil" w:date="2025-04-03T15:01:00Z" w16du:dateUtc="2025-04-03T20:01:00Z">
        <w:r w:rsidR="006B32F5" w:rsidRPr="00F02C29">
          <w:rPr>
            <w:rFonts w:asciiTheme="minorHAnsi" w:hAnsiTheme="minorHAnsi" w:cstheme="minorHAnsi"/>
            <w:sz w:val="22"/>
            <w:szCs w:val="22"/>
          </w:rPr>
          <w:t xml:space="preserve"> </w:t>
        </w:r>
      </w:ins>
      <w:del w:id="395" w:author="Oden, Wil" w:date="2025-06-25T13:20:00Z" w16du:dateUtc="2025-06-25T18:20:00Z">
        <w:r w:rsidR="00601DD5" w:rsidRPr="00B97685" w:rsidDel="00B97685">
          <w:rPr>
            <w:rFonts w:asciiTheme="minorHAnsi" w:hAnsiTheme="minorHAnsi" w:cstheme="minorHAnsi"/>
            <w:sz w:val="22"/>
            <w:szCs w:val="22"/>
            <w:highlight w:val="lightGray"/>
            <w:rPrChange w:id="396" w:author="Oden, Wil" w:date="2025-06-25T13:20:00Z" w16du:dateUtc="2025-06-25T18:20:00Z">
              <w:rPr>
                <w:rFonts w:asciiTheme="minorHAnsi" w:hAnsiTheme="minorHAnsi" w:cstheme="minorHAnsi"/>
                <w:sz w:val="22"/>
                <w:szCs w:val="22"/>
              </w:rPr>
            </w:rPrChange>
          </w:rPr>
          <w:delText xml:space="preserve">For an </w:delText>
        </w:r>
        <w:r w:rsidR="006B32F5" w:rsidRPr="00B97685" w:rsidDel="00B97685">
          <w:rPr>
            <w:rFonts w:asciiTheme="minorHAnsi" w:hAnsiTheme="minorHAnsi" w:cstheme="minorHAnsi"/>
            <w:sz w:val="22"/>
            <w:szCs w:val="22"/>
            <w:highlight w:val="lightGray"/>
            <w:rPrChange w:id="397" w:author="Oden, Wil" w:date="2025-06-25T13:20:00Z" w16du:dateUtc="2025-06-25T18:20:00Z">
              <w:rPr>
                <w:rFonts w:asciiTheme="minorHAnsi" w:hAnsiTheme="minorHAnsi" w:cstheme="minorHAnsi"/>
                <w:sz w:val="22"/>
                <w:szCs w:val="22"/>
              </w:rPr>
            </w:rPrChange>
          </w:rPr>
          <w:delText>investment in a statutory trust</w:delText>
        </w:r>
        <w:r w:rsidR="006B32F5" w:rsidRPr="00F02C29" w:rsidDel="00B97685">
          <w:rPr>
            <w:rFonts w:asciiTheme="minorHAnsi" w:hAnsiTheme="minorHAnsi" w:cstheme="minorHAnsi"/>
            <w:sz w:val="22"/>
            <w:szCs w:val="22"/>
          </w:rPr>
          <w:delText xml:space="preserve"> </w:delText>
        </w:r>
      </w:del>
      <w:ins w:id="398" w:author="Oden, Wil" w:date="2025-06-25T13:21:00Z" w16du:dateUtc="2025-06-25T18:21:00Z">
        <w:r w:rsidR="00B97685">
          <w:rPr>
            <w:rFonts w:asciiTheme="minorHAnsi" w:hAnsiTheme="minorHAnsi" w:cstheme="minorHAnsi"/>
            <w:sz w:val="22"/>
            <w:szCs w:val="22"/>
          </w:rPr>
          <w:t>T</w:t>
        </w:r>
      </w:ins>
      <w:ins w:id="399" w:author="Oden, Wil" w:date="2025-04-07T11:06:00Z" w16du:dateUtc="2025-04-07T16:06:00Z">
        <w:r w:rsidR="00601DD5" w:rsidRPr="00F02C29">
          <w:rPr>
            <w:rFonts w:asciiTheme="minorHAnsi" w:hAnsiTheme="minorHAnsi" w:cstheme="minorHAnsi"/>
            <w:sz w:val="22"/>
            <w:szCs w:val="22"/>
          </w:rPr>
          <w:t xml:space="preserve">o </w:t>
        </w:r>
      </w:ins>
      <w:ins w:id="400" w:author="Oden, Wil" w:date="2025-06-25T13:21:00Z" w16du:dateUtc="2025-06-25T18:21:00Z">
        <w:r w:rsidR="00894BF4" w:rsidRPr="00D4552A">
          <w:rPr>
            <w:rFonts w:asciiTheme="minorHAnsi" w:hAnsiTheme="minorHAnsi" w:cstheme="minorHAnsi"/>
            <w:sz w:val="22"/>
            <w:szCs w:val="22"/>
            <w:highlight w:val="lightGray"/>
          </w:rPr>
          <w:t xml:space="preserve">be </w:t>
        </w:r>
      </w:ins>
      <w:ins w:id="401" w:author="Oden, Wil" w:date="2025-06-25T13:56:00Z" w16du:dateUtc="2025-06-25T18:56:00Z">
        <w:r w:rsidR="004B0E69" w:rsidRPr="00F874AE">
          <w:rPr>
            <w:rFonts w:asciiTheme="minorHAnsi" w:hAnsiTheme="minorHAnsi" w:cstheme="minorHAnsi"/>
            <w:sz w:val="22"/>
            <w:szCs w:val="22"/>
            <w:highlight w:val="lightGray"/>
          </w:rPr>
          <w:t>considered a</w:t>
        </w:r>
      </w:ins>
      <w:ins w:id="402" w:author="Oden, Wil" w:date="2025-06-25T13:21:00Z" w16du:dateUtc="2025-06-25T18:21:00Z">
        <w:r w:rsidR="00894BF4">
          <w:rPr>
            <w:rFonts w:asciiTheme="minorHAnsi" w:hAnsiTheme="minorHAnsi" w:cstheme="minorHAnsi"/>
            <w:sz w:val="22"/>
            <w:szCs w:val="22"/>
          </w:rPr>
          <w:t xml:space="preserve"> </w:t>
        </w:r>
      </w:ins>
      <w:ins w:id="403" w:author="Oden, Wil" w:date="2025-04-07T11:06:00Z" w16du:dateUtc="2025-04-07T16:06:00Z">
        <w:r w:rsidR="00601DD5" w:rsidRPr="00F02C29">
          <w:rPr>
            <w:rFonts w:asciiTheme="minorHAnsi" w:hAnsiTheme="minorHAnsi" w:cstheme="minorHAnsi"/>
            <w:sz w:val="22"/>
            <w:szCs w:val="22"/>
          </w:rPr>
          <w:t>qu</w:t>
        </w:r>
      </w:ins>
      <w:ins w:id="404" w:author="Oden, Wil" w:date="2025-04-07T11:07:00Z" w16du:dateUtc="2025-04-07T16:07:00Z">
        <w:r w:rsidR="00601DD5" w:rsidRPr="00F02C29">
          <w:rPr>
            <w:rFonts w:asciiTheme="minorHAnsi" w:hAnsiTheme="minorHAnsi" w:cstheme="minorHAnsi"/>
            <w:sz w:val="22"/>
            <w:szCs w:val="22"/>
          </w:rPr>
          <w:t>alify</w:t>
        </w:r>
      </w:ins>
      <w:ins w:id="405" w:author="Oden, Wil" w:date="2025-06-25T13:21:00Z" w16du:dateUtc="2025-06-25T18:21:00Z">
        <w:r w:rsidR="00894BF4" w:rsidRPr="00D4552A">
          <w:rPr>
            <w:rFonts w:asciiTheme="minorHAnsi" w:hAnsiTheme="minorHAnsi" w:cstheme="minorHAnsi"/>
            <w:sz w:val="22"/>
            <w:szCs w:val="22"/>
            <w:highlight w:val="lightGray"/>
          </w:rPr>
          <w:t>ing</w:t>
        </w:r>
        <w:r w:rsidR="00894BF4">
          <w:rPr>
            <w:rFonts w:asciiTheme="minorHAnsi" w:hAnsiTheme="minorHAnsi" w:cstheme="minorHAnsi"/>
            <w:sz w:val="22"/>
            <w:szCs w:val="22"/>
          </w:rPr>
          <w:t xml:space="preserve"> statutory trust </w:t>
        </w:r>
        <w:r w:rsidR="00894BF4" w:rsidRPr="00D4552A">
          <w:rPr>
            <w:rFonts w:asciiTheme="minorHAnsi" w:hAnsiTheme="minorHAnsi" w:cstheme="minorHAnsi"/>
            <w:sz w:val="22"/>
            <w:szCs w:val="22"/>
            <w:highlight w:val="lightGray"/>
          </w:rPr>
          <w:t>and</w:t>
        </w:r>
        <w:r w:rsidR="00894BF4">
          <w:rPr>
            <w:rFonts w:asciiTheme="minorHAnsi" w:hAnsiTheme="minorHAnsi" w:cstheme="minorHAnsi"/>
            <w:sz w:val="22"/>
            <w:szCs w:val="22"/>
          </w:rPr>
          <w:t xml:space="preserve"> </w:t>
        </w:r>
      </w:ins>
      <w:ins w:id="406" w:author="Oden, Wil" w:date="2025-06-18T12:28:00Z" w16du:dateUtc="2025-06-18T17:28:00Z">
        <w:r w:rsidR="00B3330D" w:rsidRPr="00B3330D">
          <w:rPr>
            <w:rFonts w:asciiTheme="minorHAnsi" w:hAnsiTheme="minorHAnsi" w:cstheme="minorHAnsi"/>
            <w:sz w:val="22"/>
            <w:szCs w:val="22"/>
            <w:highlight w:val="lightGray"/>
          </w:rPr>
          <w:t>report</w:t>
        </w:r>
      </w:ins>
      <w:ins w:id="407" w:author="Oden, Wil" w:date="2025-06-25T13:21:00Z" w16du:dateUtc="2025-06-25T18:21:00Z">
        <w:r w:rsidR="00894BF4" w:rsidRPr="00D4552A">
          <w:rPr>
            <w:rFonts w:asciiTheme="minorHAnsi" w:hAnsiTheme="minorHAnsi" w:cstheme="minorHAnsi"/>
            <w:sz w:val="22"/>
            <w:szCs w:val="22"/>
            <w:highlight w:val="lightGray"/>
          </w:rPr>
          <w:t>ed</w:t>
        </w:r>
      </w:ins>
      <w:ins w:id="408" w:author="Oden, Wil" w:date="2025-06-18T12:28:00Z" w16du:dateUtc="2025-06-18T17:28:00Z">
        <w:r w:rsidR="00B3330D">
          <w:rPr>
            <w:rFonts w:asciiTheme="minorHAnsi" w:hAnsiTheme="minorHAnsi" w:cstheme="minorHAnsi"/>
            <w:sz w:val="22"/>
            <w:szCs w:val="22"/>
          </w:rPr>
          <w:t xml:space="preserve"> </w:t>
        </w:r>
      </w:ins>
      <w:ins w:id="409" w:author="Oden, Wil" w:date="2025-04-07T11:07:00Z" w16du:dateUtc="2025-04-07T16:07:00Z">
        <w:r w:rsidR="00601DD5" w:rsidRPr="00F02C29">
          <w:rPr>
            <w:rFonts w:asciiTheme="minorHAnsi" w:hAnsiTheme="minorHAnsi" w:cstheme="minorHAnsi"/>
            <w:sz w:val="22"/>
            <w:szCs w:val="22"/>
          </w:rPr>
          <w:t>as a mortgage loan within</w:t>
        </w:r>
      </w:ins>
      <w:ins w:id="410" w:author="Oden, Wil" w:date="2025-06-03T10:18:00Z" w16du:dateUtc="2025-06-03T15:18:00Z">
        <w:r w:rsidR="0089576F" w:rsidRPr="00F02C29">
          <w:rPr>
            <w:rFonts w:asciiTheme="minorHAnsi" w:hAnsiTheme="minorHAnsi" w:cstheme="minorHAnsi"/>
            <w:sz w:val="22"/>
            <w:szCs w:val="22"/>
          </w:rPr>
          <w:t xml:space="preserve"> </w:t>
        </w:r>
        <w:r w:rsidR="0089576F" w:rsidRPr="00F02C29">
          <w:rPr>
            <w:rFonts w:asciiTheme="minorHAnsi" w:hAnsiTheme="minorHAnsi" w:cstheme="minorHAnsi"/>
            <w:sz w:val="22"/>
            <w:szCs w:val="22"/>
            <w:highlight w:val="lightGray"/>
          </w:rPr>
          <w:t>scope of</w:t>
        </w:r>
      </w:ins>
      <w:ins w:id="411" w:author="Oden, Wil" w:date="2025-04-07T11:07:00Z" w16du:dateUtc="2025-04-07T16:07:00Z">
        <w:r w:rsidR="00601DD5" w:rsidRPr="00F02C29">
          <w:rPr>
            <w:rFonts w:asciiTheme="minorHAnsi" w:hAnsiTheme="minorHAnsi" w:cstheme="minorHAnsi"/>
            <w:sz w:val="22"/>
            <w:szCs w:val="22"/>
          </w:rPr>
          <w:t xml:space="preserve"> this statement</w:t>
        </w:r>
      </w:ins>
      <w:ins w:id="412" w:author="Oden, Wil" w:date="2025-06-25T13:22:00Z" w16du:dateUtc="2025-06-25T18:22:00Z">
        <w:r w:rsidR="00894BF4">
          <w:rPr>
            <w:rFonts w:asciiTheme="minorHAnsi" w:hAnsiTheme="minorHAnsi" w:cstheme="minorHAnsi"/>
            <w:sz w:val="22"/>
            <w:szCs w:val="22"/>
          </w:rPr>
          <w:t>,</w:t>
        </w:r>
      </w:ins>
      <w:ins w:id="413" w:author="Oden, Wil" w:date="2025-04-07T11:07:00Z" w16du:dateUtc="2025-04-07T16:07:00Z">
        <w:r w:rsidR="00601DD5" w:rsidRPr="00F02C29">
          <w:rPr>
            <w:rFonts w:asciiTheme="minorHAnsi" w:hAnsiTheme="minorHAnsi" w:cstheme="minorHAnsi"/>
            <w:sz w:val="22"/>
            <w:szCs w:val="22"/>
          </w:rPr>
          <w:t xml:space="preserve"> </w:t>
        </w:r>
      </w:ins>
      <w:del w:id="414" w:author="Oden, Wil" w:date="2025-06-25T13:22:00Z" w16du:dateUtc="2025-06-25T18:22:00Z">
        <w:r w:rsidR="00601DD5" w:rsidRPr="00894BF4" w:rsidDel="00894BF4">
          <w:rPr>
            <w:rFonts w:asciiTheme="minorHAnsi" w:hAnsiTheme="minorHAnsi" w:cstheme="minorHAnsi"/>
            <w:sz w:val="22"/>
            <w:szCs w:val="22"/>
            <w:highlight w:val="lightGray"/>
            <w:rPrChange w:id="415" w:author="Oden, Wil" w:date="2025-06-25T13:22:00Z" w16du:dateUtc="2025-06-25T18:22:00Z">
              <w:rPr>
                <w:rFonts w:asciiTheme="minorHAnsi" w:hAnsiTheme="minorHAnsi" w:cstheme="minorHAnsi"/>
                <w:sz w:val="22"/>
                <w:szCs w:val="22"/>
              </w:rPr>
            </w:rPrChange>
          </w:rPr>
          <w:delText>i</w:delText>
        </w:r>
        <w:r w:rsidR="00601DD5" w:rsidRPr="00DE03D4" w:rsidDel="00894BF4">
          <w:rPr>
            <w:rFonts w:asciiTheme="minorHAnsi" w:hAnsiTheme="minorHAnsi" w:cstheme="minorHAnsi"/>
            <w:sz w:val="22"/>
            <w:szCs w:val="22"/>
            <w:highlight w:val="lightGray"/>
            <w:rPrChange w:id="416" w:author="Oden, Wil" w:date="2025-06-25T13:22:00Z" w16du:dateUtc="2025-06-25T18:22:00Z">
              <w:rPr>
                <w:rFonts w:asciiTheme="minorHAnsi" w:hAnsiTheme="minorHAnsi" w:cstheme="minorHAnsi"/>
                <w:sz w:val="22"/>
                <w:szCs w:val="22"/>
              </w:rPr>
            </w:rPrChange>
          </w:rPr>
          <w:delText xml:space="preserve">t </w:delText>
        </w:r>
      </w:del>
      <w:ins w:id="417" w:author="Oden, Wil" w:date="2025-06-25T13:22:00Z" w16du:dateUtc="2025-06-25T18:22:00Z">
        <w:r w:rsidR="00894BF4" w:rsidRPr="00DE03D4">
          <w:rPr>
            <w:rFonts w:asciiTheme="minorHAnsi" w:hAnsiTheme="minorHAnsi" w:cstheme="minorHAnsi"/>
            <w:sz w:val="22"/>
            <w:szCs w:val="22"/>
            <w:highlight w:val="lightGray"/>
            <w:rPrChange w:id="418" w:author="Oden, Wil" w:date="2025-06-25T13:22:00Z" w16du:dateUtc="2025-06-25T18:22:00Z">
              <w:rPr>
                <w:rFonts w:asciiTheme="minorHAnsi" w:hAnsiTheme="minorHAnsi" w:cstheme="minorHAnsi"/>
                <w:sz w:val="22"/>
                <w:szCs w:val="22"/>
              </w:rPr>
            </w:rPrChange>
          </w:rPr>
          <w:t xml:space="preserve">the statutory trust </w:t>
        </w:r>
      </w:ins>
      <w:ins w:id="419" w:author="Oden, Wil" w:date="2025-06-25T13:56:00Z" w16du:dateUtc="2025-06-25T18:56:00Z">
        <w:r w:rsidR="009228BC">
          <w:rPr>
            <w:rFonts w:asciiTheme="minorHAnsi" w:hAnsiTheme="minorHAnsi" w:cstheme="minorHAnsi"/>
            <w:sz w:val="22"/>
            <w:szCs w:val="22"/>
            <w:highlight w:val="lightGray"/>
          </w:rPr>
          <w:t xml:space="preserve">being </w:t>
        </w:r>
      </w:ins>
      <w:ins w:id="420" w:author="Oden, Wil" w:date="2025-06-25T13:22:00Z" w16du:dateUtc="2025-06-25T18:22:00Z">
        <w:r w:rsidR="00DE03D4" w:rsidRPr="00F874AE">
          <w:rPr>
            <w:rFonts w:asciiTheme="minorHAnsi" w:hAnsiTheme="minorHAnsi" w:cstheme="minorHAnsi"/>
            <w:sz w:val="22"/>
            <w:szCs w:val="22"/>
            <w:highlight w:val="lightGray"/>
          </w:rPr>
          <w:t>invested in</w:t>
        </w:r>
        <w:r w:rsidR="00DE03D4">
          <w:rPr>
            <w:rFonts w:asciiTheme="minorHAnsi" w:hAnsiTheme="minorHAnsi" w:cstheme="minorHAnsi"/>
            <w:sz w:val="22"/>
            <w:szCs w:val="22"/>
          </w:rPr>
          <w:t xml:space="preserve"> </w:t>
        </w:r>
      </w:ins>
      <w:ins w:id="421" w:author="Oden, Wil" w:date="2025-04-03T15:05:00Z" w16du:dateUtc="2025-04-03T20:05:00Z">
        <w:r w:rsidR="006B32F5" w:rsidRPr="00F02C29">
          <w:rPr>
            <w:rFonts w:asciiTheme="minorHAnsi" w:hAnsiTheme="minorHAnsi" w:cstheme="minorHAnsi"/>
            <w:sz w:val="22"/>
            <w:szCs w:val="22"/>
          </w:rPr>
          <w:t xml:space="preserve">must </w:t>
        </w:r>
        <w:r w:rsidR="006B32F5" w:rsidRPr="004103CC">
          <w:rPr>
            <w:rFonts w:asciiTheme="minorHAnsi" w:hAnsiTheme="minorHAnsi" w:cstheme="minorHAnsi"/>
            <w:sz w:val="22"/>
            <w:szCs w:val="22"/>
            <w:highlight w:val="lightGray"/>
          </w:rPr>
          <w:t>have</w:t>
        </w:r>
      </w:ins>
      <w:ins w:id="422" w:author="Oden, Wil" w:date="2025-06-26T11:50:00Z" w16du:dateUtc="2025-06-26T16:50:00Z">
        <w:r w:rsidR="004103CC" w:rsidRPr="004103CC">
          <w:rPr>
            <w:rFonts w:asciiTheme="minorHAnsi" w:hAnsiTheme="minorHAnsi" w:cstheme="minorHAnsi"/>
            <w:sz w:val="22"/>
            <w:szCs w:val="22"/>
            <w:highlight w:val="lightGray"/>
          </w:rPr>
          <w:t xml:space="preserve"> and maintain</w:t>
        </w:r>
      </w:ins>
      <w:ins w:id="423" w:author="Oden, Wil" w:date="2025-04-03T15:05:00Z" w16du:dateUtc="2025-04-03T20:05:00Z">
        <w:r w:rsidR="006B32F5" w:rsidRPr="004103CC">
          <w:rPr>
            <w:rFonts w:asciiTheme="minorHAnsi" w:hAnsiTheme="minorHAnsi" w:cstheme="minorHAnsi"/>
            <w:sz w:val="22"/>
            <w:szCs w:val="22"/>
            <w:highlight w:val="lightGray"/>
          </w:rPr>
          <w:t xml:space="preserve"> </w:t>
        </w:r>
      </w:ins>
      <w:proofErr w:type="gramStart"/>
      <w:ins w:id="424" w:author="Oden, Wil" w:date="2025-06-25T13:23:00Z" w16du:dateUtc="2025-06-25T18:23:00Z">
        <w:r w:rsidR="00DE03D4" w:rsidRPr="004103CC">
          <w:rPr>
            <w:rFonts w:asciiTheme="minorHAnsi" w:hAnsiTheme="minorHAnsi" w:cstheme="minorHAnsi"/>
            <w:sz w:val="22"/>
            <w:szCs w:val="22"/>
            <w:highlight w:val="lightGray"/>
          </w:rPr>
          <w:t>all of</w:t>
        </w:r>
        <w:proofErr w:type="gramEnd"/>
        <w:r w:rsidR="00DE03D4">
          <w:rPr>
            <w:rFonts w:asciiTheme="minorHAnsi" w:hAnsiTheme="minorHAnsi" w:cstheme="minorHAnsi"/>
            <w:sz w:val="22"/>
            <w:szCs w:val="22"/>
          </w:rPr>
          <w:t xml:space="preserve"> </w:t>
        </w:r>
      </w:ins>
      <w:ins w:id="425" w:author="Oden, Wil" w:date="2025-04-03T15:05:00Z" w16du:dateUtc="2025-04-03T20:05:00Z">
        <w:r w:rsidR="006B32F5" w:rsidRPr="00F02C29">
          <w:rPr>
            <w:rFonts w:asciiTheme="minorHAnsi" w:hAnsiTheme="minorHAnsi" w:cstheme="minorHAnsi"/>
            <w:sz w:val="22"/>
            <w:szCs w:val="22"/>
          </w:rPr>
          <w:t>the following characteristics:</w:t>
        </w:r>
      </w:ins>
    </w:p>
    <w:p w14:paraId="065F6930" w14:textId="32D6C3F3" w:rsidR="00D52742" w:rsidRPr="00F02C29" w:rsidRDefault="0089576F" w:rsidP="000301B5">
      <w:pPr>
        <w:numPr>
          <w:ilvl w:val="2"/>
          <w:numId w:val="20"/>
        </w:numPr>
        <w:spacing w:after="220"/>
        <w:ind w:hanging="720"/>
        <w:jc w:val="both"/>
        <w:rPr>
          <w:ins w:id="426" w:author="Oden, Wil" w:date="2025-04-22T12:05:00Z" w16du:dateUtc="2025-04-22T17:05:00Z"/>
          <w:rFonts w:asciiTheme="minorHAnsi" w:hAnsiTheme="minorHAnsi" w:cstheme="minorHAnsi"/>
          <w:sz w:val="22"/>
          <w:szCs w:val="22"/>
        </w:rPr>
      </w:pPr>
      <w:ins w:id="427" w:author="Oden, Wil" w:date="2025-06-03T10:18:00Z" w16du:dateUtc="2025-06-03T15:18:00Z">
        <w:r w:rsidRPr="00F02C29">
          <w:rPr>
            <w:rFonts w:asciiTheme="minorHAnsi" w:hAnsiTheme="minorHAnsi" w:cstheme="minorHAnsi"/>
            <w:sz w:val="22"/>
            <w:szCs w:val="22"/>
            <w:highlight w:val="lightGray"/>
          </w:rPr>
          <w:t>The s</w:t>
        </w:r>
      </w:ins>
      <w:del w:id="428" w:author="Oden, Wil" w:date="2025-06-03T10:18:00Z" w16du:dateUtc="2025-06-03T15:18:00Z">
        <w:r w:rsidRPr="00F02C29" w:rsidDel="0089576F">
          <w:rPr>
            <w:rFonts w:asciiTheme="minorHAnsi" w:hAnsiTheme="minorHAnsi" w:cstheme="minorHAnsi"/>
            <w:sz w:val="22"/>
            <w:szCs w:val="22"/>
            <w:highlight w:val="lightGray"/>
          </w:rPr>
          <w:delText>S</w:delText>
        </w:r>
      </w:del>
      <w:ins w:id="429" w:author="Oden, Wil" w:date="2025-05-08T09:54:00Z" w16du:dateUtc="2025-05-08T14:54:00Z">
        <w:r w:rsidR="007930C6" w:rsidRPr="00F02C29">
          <w:rPr>
            <w:rFonts w:asciiTheme="minorHAnsi" w:hAnsiTheme="minorHAnsi" w:cstheme="minorHAnsi"/>
            <w:sz w:val="22"/>
            <w:szCs w:val="22"/>
          </w:rPr>
          <w:t>tatutory t</w:t>
        </w:r>
      </w:ins>
      <w:ins w:id="430" w:author="Oden, Wil" w:date="2025-04-22T12:05:00Z" w16du:dateUtc="2025-04-22T17:05:00Z">
        <w:r w:rsidR="00D52742" w:rsidRPr="00F02C29">
          <w:rPr>
            <w:rFonts w:asciiTheme="minorHAnsi" w:hAnsiTheme="minorHAnsi" w:cstheme="minorHAnsi"/>
            <w:sz w:val="22"/>
            <w:szCs w:val="22"/>
          </w:rPr>
          <w:t xml:space="preserve">rust must be domiciled </w:t>
        </w:r>
      </w:ins>
      <w:ins w:id="431" w:author="Oden, Wil" w:date="2025-04-22T12:06:00Z" w16du:dateUtc="2025-04-22T17:06:00Z">
        <w:r w:rsidR="00D52742" w:rsidRPr="00F02C29">
          <w:rPr>
            <w:rFonts w:asciiTheme="minorHAnsi" w:hAnsiTheme="minorHAnsi" w:cstheme="minorHAnsi"/>
            <w:sz w:val="22"/>
            <w:szCs w:val="22"/>
          </w:rPr>
          <w:t>in</w:t>
        </w:r>
      </w:ins>
      <w:ins w:id="432" w:author="Oden, Wil" w:date="2025-04-22T12:05:00Z" w16du:dateUtc="2025-04-22T17:05:00Z">
        <w:r w:rsidR="00D52742" w:rsidRPr="00F02C29">
          <w:rPr>
            <w:rFonts w:asciiTheme="minorHAnsi" w:hAnsiTheme="minorHAnsi" w:cstheme="minorHAnsi"/>
            <w:sz w:val="22"/>
            <w:szCs w:val="22"/>
          </w:rPr>
          <w:t xml:space="preserve"> a U.S. </w:t>
        </w:r>
      </w:ins>
      <w:ins w:id="433" w:author="Oden, Wil" w:date="2025-04-22T12:06:00Z" w16du:dateUtc="2025-04-22T17:06:00Z">
        <w:r w:rsidR="00D52742" w:rsidRPr="00F02C29">
          <w:rPr>
            <w:rFonts w:asciiTheme="minorHAnsi" w:hAnsiTheme="minorHAnsi" w:cstheme="minorHAnsi"/>
            <w:sz w:val="22"/>
            <w:szCs w:val="22"/>
          </w:rPr>
          <w:t>s</w:t>
        </w:r>
      </w:ins>
      <w:ins w:id="434" w:author="Oden, Wil" w:date="2025-04-22T12:05:00Z" w16du:dateUtc="2025-04-22T17:05:00Z">
        <w:r w:rsidR="00D52742" w:rsidRPr="00F02C29">
          <w:rPr>
            <w:rFonts w:asciiTheme="minorHAnsi" w:hAnsiTheme="minorHAnsi" w:cstheme="minorHAnsi"/>
            <w:sz w:val="22"/>
            <w:szCs w:val="22"/>
          </w:rPr>
          <w:t>tate</w:t>
        </w:r>
      </w:ins>
      <w:ins w:id="435" w:author="Oden, Wil" w:date="2025-04-24T10:34:00Z" w16du:dateUtc="2025-04-24T15:34:00Z">
        <w:r w:rsidR="009A660E" w:rsidRPr="00F02C29">
          <w:rPr>
            <w:rFonts w:asciiTheme="minorHAnsi" w:hAnsiTheme="minorHAnsi" w:cstheme="minorHAnsi"/>
            <w:sz w:val="22"/>
            <w:szCs w:val="22"/>
          </w:rPr>
          <w:t xml:space="preserve"> or territory</w:t>
        </w:r>
      </w:ins>
      <w:ins w:id="436" w:author="Oden, Wil" w:date="2025-04-22T12:05:00Z" w16du:dateUtc="2025-04-22T17:05:00Z">
        <w:r w:rsidR="00D52742" w:rsidRPr="00F02C29">
          <w:rPr>
            <w:rFonts w:asciiTheme="minorHAnsi" w:hAnsiTheme="minorHAnsi" w:cstheme="minorHAnsi"/>
            <w:sz w:val="22"/>
            <w:szCs w:val="22"/>
          </w:rPr>
          <w:t>.</w:t>
        </w:r>
      </w:ins>
    </w:p>
    <w:p w14:paraId="53F9B0DB" w14:textId="6DE3B286" w:rsidR="00A019E6" w:rsidRPr="00F02C29" w:rsidDel="00C44E97" w:rsidRDefault="00097ED1" w:rsidP="000301B5">
      <w:pPr>
        <w:numPr>
          <w:ilvl w:val="2"/>
          <w:numId w:val="20"/>
        </w:numPr>
        <w:spacing w:after="220"/>
        <w:ind w:hanging="720"/>
        <w:jc w:val="both"/>
        <w:rPr>
          <w:del w:id="437" w:author="Oden, Wil" w:date="2025-06-04T09:06:00Z" w16du:dateUtc="2025-06-04T14:06:00Z"/>
          <w:rFonts w:asciiTheme="minorHAnsi" w:hAnsiTheme="minorHAnsi" w:cstheme="minorHAnsi"/>
          <w:sz w:val="22"/>
          <w:szCs w:val="22"/>
          <w:highlight w:val="lightGray"/>
        </w:rPr>
      </w:pPr>
      <w:del w:id="438" w:author="Oden, Wil" w:date="2025-06-04T09:06:00Z" w16du:dateUtc="2025-06-04T14:06:00Z">
        <w:r w:rsidRPr="00F02C29" w:rsidDel="00C44E97">
          <w:rPr>
            <w:rFonts w:asciiTheme="minorHAnsi" w:hAnsiTheme="minorHAnsi" w:cstheme="minorHAnsi"/>
            <w:sz w:val="22"/>
            <w:szCs w:val="22"/>
            <w:highlight w:val="lightGray"/>
          </w:rPr>
          <w:delText>Beneficial o</w:delText>
        </w:r>
        <w:r w:rsidR="00A019E6" w:rsidRPr="00F02C29" w:rsidDel="00C44E97">
          <w:rPr>
            <w:rFonts w:asciiTheme="minorHAnsi" w:hAnsiTheme="minorHAnsi" w:cstheme="minorHAnsi"/>
            <w:sz w:val="22"/>
            <w:szCs w:val="22"/>
            <w:highlight w:val="lightGray"/>
          </w:rPr>
          <w:delText>wnership in the statutory trust must be evidenced by a certificate or registered as an uncertificated interest within the statutory trust register.</w:delText>
        </w:r>
      </w:del>
    </w:p>
    <w:p w14:paraId="368E8D9E" w14:textId="303064D0" w:rsidR="006B32F5" w:rsidRPr="00F02C29" w:rsidRDefault="00443B0B" w:rsidP="000301B5">
      <w:pPr>
        <w:numPr>
          <w:ilvl w:val="2"/>
          <w:numId w:val="20"/>
        </w:numPr>
        <w:spacing w:after="220"/>
        <w:ind w:hanging="720"/>
        <w:jc w:val="both"/>
        <w:rPr>
          <w:ins w:id="439" w:author="Oden, Wil" w:date="2025-04-22T14:30:00Z" w16du:dateUtc="2025-04-22T19:30:00Z"/>
          <w:rFonts w:asciiTheme="minorHAnsi" w:hAnsiTheme="minorHAnsi" w:cstheme="minorHAnsi"/>
          <w:sz w:val="22"/>
          <w:szCs w:val="22"/>
        </w:rPr>
      </w:pPr>
      <w:ins w:id="440" w:author="Oden, Wil" w:date="2025-04-03T15:09:00Z" w16du:dateUtc="2025-04-03T20:09:00Z">
        <w:r w:rsidRPr="00F02C29">
          <w:rPr>
            <w:rFonts w:asciiTheme="minorHAnsi" w:hAnsiTheme="minorHAnsi" w:cstheme="minorHAnsi"/>
            <w:sz w:val="22"/>
            <w:szCs w:val="22"/>
          </w:rPr>
          <w:t xml:space="preserve">The </w:t>
        </w:r>
      </w:ins>
      <w:ins w:id="441" w:author="Oden, Wil" w:date="2025-04-03T15:15:00Z" w16du:dateUtc="2025-04-03T20:15:00Z">
        <w:r w:rsidRPr="00F02C29">
          <w:rPr>
            <w:rFonts w:asciiTheme="minorHAnsi" w:hAnsiTheme="minorHAnsi" w:cstheme="minorHAnsi"/>
            <w:sz w:val="22"/>
            <w:szCs w:val="22"/>
          </w:rPr>
          <w:t>reporting entity</w:t>
        </w:r>
      </w:ins>
      <w:ins w:id="442" w:author="Oden, Wil" w:date="2025-06-03T10:19:00Z" w16du:dateUtc="2025-06-03T15:19:00Z">
        <w:r w:rsidR="00275D87" w:rsidRPr="00F02C29">
          <w:rPr>
            <w:rFonts w:asciiTheme="minorHAnsi" w:hAnsiTheme="minorHAnsi" w:cstheme="minorHAnsi"/>
            <w:sz w:val="22"/>
            <w:szCs w:val="22"/>
          </w:rPr>
          <w:t xml:space="preserve"> </w:t>
        </w:r>
        <w:r w:rsidR="00275D87" w:rsidRPr="00F02C29">
          <w:rPr>
            <w:rFonts w:asciiTheme="minorHAnsi" w:hAnsiTheme="minorHAnsi" w:cstheme="minorHAnsi"/>
            <w:sz w:val="22"/>
            <w:szCs w:val="22"/>
            <w:highlight w:val="lightGray"/>
          </w:rPr>
          <w:t>must hold an</w:t>
        </w:r>
      </w:ins>
      <w:ins w:id="443" w:author="Oden, Wil" w:date="2025-04-03T15:09:00Z" w16du:dateUtc="2025-04-03T20:09:00Z">
        <w:r w:rsidRPr="00F02C29">
          <w:rPr>
            <w:rFonts w:asciiTheme="minorHAnsi" w:hAnsiTheme="minorHAnsi" w:cstheme="minorHAnsi"/>
            <w:sz w:val="22"/>
            <w:szCs w:val="22"/>
          </w:rPr>
          <w:t xml:space="preserve"> </w:t>
        </w:r>
      </w:ins>
      <w:del w:id="444" w:author="Oden, Wil" w:date="2025-06-03T10:19:00Z" w16du:dateUtc="2025-06-03T15:19:00Z">
        <w:r w:rsidR="00601DD5" w:rsidRPr="00F02C29" w:rsidDel="00275D87">
          <w:rPr>
            <w:rFonts w:asciiTheme="minorHAnsi" w:hAnsiTheme="minorHAnsi" w:cstheme="minorHAnsi"/>
            <w:sz w:val="22"/>
            <w:szCs w:val="22"/>
            <w:highlight w:val="lightGray"/>
            <w:rPrChange w:id="445" w:author="Oden, Wil" w:date="2025-06-03T10:19:00Z" w16du:dateUtc="2025-06-03T15:19:00Z">
              <w:rPr>
                <w:rFonts w:asciiTheme="minorHAnsi" w:hAnsiTheme="minorHAnsi" w:cstheme="minorHAnsi"/>
                <w:sz w:val="22"/>
                <w:szCs w:val="22"/>
              </w:rPr>
            </w:rPrChange>
          </w:rPr>
          <w:delText>h</w:delText>
        </w:r>
        <w:r w:rsidR="00601DD5" w:rsidRPr="006502C8" w:rsidDel="00275D87">
          <w:rPr>
            <w:rFonts w:asciiTheme="minorHAnsi" w:hAnsiTheme="minorHAnsi" w:cstheme="minorHAnsi"/>
            <w:sz w:val="22"/>
            <w:szCs w:val="22"/>
            <w:highlight w:val="lightGray"/>
            <w:rPrChange w:id="446" w:author="Oden, Wil" w:date="2025-06-25T13:23:00Z" w16du:dateUtc="2025-06-25T18:23:00Z">
              <w:rPr>
                <w:rFonts w:asciiTheme="minorHAnsi" w:hAnsiTheme="minorHAnsi" w:cstheme="minorHAnsi"/>
                <w:sz w:val="22"/>
                <w:szCs w:val="22"/>
              </w:rPr>
            </w:rPrChange>
          </w:rPr>
          <w:delText>as</w:delText>
        </w:r>
        <w:r w:rsidRPr="006502C8" w:rsidDel="00275D87">
          <w:rPr>
            <w:rFonts w:asciiTheme="minorHAnsi" w:hAnsiTheme="minorHAnsi" w:cstheme="minorHAnsi"/>
            <w:sz w:val="22"/>
            <w:szCs w:val="22"/>
            <w:highlight w:val="lightGray"/>
            <w:rPrChange w:id="447" w:author="Oden, Wil" w:date="2025-06-25T13:23:00Z" w16du:dateUtc="2025-06-25T18:23:00Z">
              <w:rPr>
                <w:rFonts w:asciiTheme="minorHAnsi" w:hAnsiTheme="minorHAnsi" w:cstheme="minorHAnsi"/>
                <w:sz w:val="22"/>
                <w:szCs w:val="22"/>
              </w:rPr>
            </w:rPrChange>
          </w:rPr>
          <w:delText xml:space="preserve"> </w:delText>
        </w:r>
      </w:del>
      <w:del w:id="448" w:author="Oden, Wil" w:date="2025-06-25T13:23:00Z" w16du:dateUtc="2025-06-25T18:23:00Z">
        <w:r w:rsidRPr="006502C8" w:rsidDel="006502C8">
          <w:rPr>
            <w:rFonts w:asciiTheme="minorHAnsi" w:hAnsiTheme="minorHAnsi" w:cstheme="minorHAnsi"/>
            <w:sz w:val="22"/>
            <w:szCs w:val="22"/>
            <w:highlight w:val="lightGray"/>
            <w:rPrChange w:id="449" w:author="Oden, Wil" w:date="2025-06-25T13:23:00Z" w16du:dateUtc="2025-06-25T18:23:00Z">
              <w:rPr>
                <w:rFonts w:asciiTheme="minorHAnsi" w:hAnsiTheme="minorHAnsi" w:cstheme="minorHAnsi"/>
                <w:sz w:val="22"/>
                <w:szCs w:val="22"/>
              </w:rPr>
            </w:rPrChange>
          </w:rPr>
          <w:delText>exclusive</w:delText>
        </w:r>
      </w:del>
      <w:ins w:id="450" w:author="Oden, Wil" w:date="2025-04-03T15:09:00Z" w16du:dateUtc="2025-04-03T20:09:00Z">
        <w:r w:rsidRPr="00F02C29">
          <w:rPr>
            <w:rFonts w:asciiTheme="minorHAnsi" w:hAnsiTheme="minorHAnsi" w:cstheme="minorHAnsi"/>
            <w:sz w:val="22"/>
            <w:szCs w:val="22"/>
          </w:rPr>
          <w:t>, 100% undivided beneficial ownership interest in all assets of the statutory trust</w:t>
        </w:r>
      </w:ins>
      <w:ins w:id="451" w:author="Oden, Wil" w:date="2025-06-03T10:19:00Z" w16du:dateUtc="2025-06-03T15:19:00Z">
        <w:r w:rsidR="003C280B" w:rsidRPr="00F02C29">
          <w:rPr>
            <w:rFonts w:asciiTheme="minorHAnsi" w:hAnsiTheme="minorHAnsi" w:cstheme="minorHAnsi"/>
            <w:sz w:val="22"/>
            <w:szCs w:val="22"/>
            <w:highlight w:val="lightGray"/>
          </w:rPr>
          <w:t xml:space="preserve">, or in all assets of a specific series of a statutory </w:t>
        </w:r>
        <w:r w:rsidR="003C280B" w:rsidRPr="00F02C29">
          <w:rPr>
            <w:rFonts w:asciiTheme="minorHAnsi" w:hAnsiTheme="minorHAnsi" w:cstheme="minorHAnsi"/>
            <w:sz w:val="22"/>
            <w:szCs w:val="22"/>
            <w:highlight w:val="lightGray"/>
          </w:rPr>
          <w:lastRenderedPageBreak/>
          <w:t>trust that has separate series</w:t>
        </w:r>
      </w:ins>
      <w:ins w:id="452" w:author="Oden, Wil" w:date="2025-04-07T11:54:00Z" w16du:dateUtc="2025-04-07T16:54:00Z">
        <w:r w:rsidR="008C5314" w:rsidRPr="00F02C29">
          <w:rPr>
            <w:rStyle w:val="FootnoteReference"/>
            <w:rFonts w:asciiTheme="minorHAnsi" w:hAnsiTheme="minorHAnsi" w:cstheme="minorHAnsi"/>
            <w:sz w:val="22"/>
            <w:szCs w:val="22"/>
          </w:rPr>
          <w:footnoteReference w:id="7"/>
        </w:r>
      </w:ins>
      <w:ins w:id="540" w:author="Oden, Wil" w:date="2025-06-04T11:16:00Z" w16du:dateUtc="2025-06-04T16:16:00Z">
        <w:r w:rsidR="00200F11" w:rsidRPr="00F02C29">
          <w:rPr>
            <w:rFonts w:asciiTheme="minorHAnsi" w:hAnsiTheme="minorHAnsi" w:cstheme="minorHAnsi"/>
            <w:sz w:val="22"/>
            <w:szCs w:val="22"/>
          </w:rPr>
          <w:t>.</w:t>
        </w:r>
      </w:ins>
      <w:ins w:id="541" w:author="Oden, Wil" w:date="2025-06-04T11:15:00Z" w16du:dateUtc="2025-06-04T16:15:00Z">
        <w:r w:rsidR="00316280" w:rsidRPr="00F02C29">
          <w:rPr>
            <w:rFonts w:asciiTheme="minorHAnsi" w:hAnsiTheme="minorHAnsi" w:cstheme="minorHAnsi"/>
            <w:sz w:val="22"/>
            <w:szCs w:val="22"/>
          </w:rPr>
          <w:t xml:space="preserve"> </w:t>
        </w:r>
        <w:r w:rsidR="00316280" w:rsidRPr="00F02C29">
          <w:rPr>
            <w:rFonts w:asciiTheme="minorHAnsi" w:hAnsiTheme="minorHAnsi" w:cstheme="minorHAnsi"/>
            <w:sz w:val="22"/>
            <w:szCs w:val="22"/>
            <w:highlight w:val="lightGray"/>
          </w:rPr>
          <w:t>Such beneficial ownership interest must be evidenced by a certificate or registered as an uncertificated interest within the statutory trust register</w:t>
        </w:r>
      </w:ins>
      <w:ins w:id="542" w:author="Oden, Wil" w:date="2025-04-07T11:53:00Z" w16du:dateUtc="2025-04-07T16:53:00Z">
        <w:r w:rsidR="008C5314" w:rsidRPr="00F02C29">
          <w:rPr>
            <w:rFonts w:asciiTheme="minorHAnsi" w:hAnsiTheme="minorHAnsi" w:cstheme="minorHAnsi"/>
            <w:sz w:val="22"/>
            <w:szCs w:val="22"/>
          </w:rPr>
          <w:t>.</w:t>
        </w:r>
      </w:ins>
    </w:p>
    <w:p w14:paraId="23D9A731" w14:textId="1E3675BF" w:rsidR="00466525" w:rsidRPr="00F02C29" w:rsidRDefault="00A4684E" w:rsidP="000301B5">
      <w:pPr>
        <w:numPr>
          <w:ilvl w:val="2"/>
          <w:numId w:val="20"/>
        </w:numPr>
        <w:spacing w:after="220"/>
        <w:ind w:hanging="720"/>
        <w:jc w:val="both"/>
        <w:rPr>
          <w:ins w:id="543" w:author="Oden, Wil" w:date="2025-06-04T11:02:00Z" w16du:dateUtc="2025-06-04T16:02:00Z"/>
          <w:rFonts w:asciiTheme="minorHAnsi" w:hAnsiTheme="minorHAnsi" w:cstheme="minorHAnsi"/>
          <w:sz w:val="22"/>
          <w:szCs w:val="22"/>
        </w:rPr>
      </w:pPr>
      <w:ins w:id="544" w:author="Oden, Wil" w:date="2025-04-07T11:25:00Z" w16du:dateUtc="2025-04-07T16:25:00Z">
        <w:r w:rsidRPr="00F02C29">
          <w:rPr>
            <w:rFonts w:asciiTheme="minorHAnsi" w:hAnsiTheme="minorHAnsi" w:cstheme="minorHAnsi"/>
            <w:sz w:val="22"/>
            <w:szCs w:val="22"/>
          </w:rPr>
          <w:t>A</w:t>
        </w:r>
      </w:ins>
      <w:del w:id="545" w:author="Oden, Wil" w:date="2025-06-04T10:51:00Z" w16du:dateUtc="2025-06-04T15:51:00Z">
        <w:r w:rsidRPr="00F02C29" w:rsidDel="00B23558">
          <w:rPr>
            <w:rFonts w:asciiTheme="minorHAnsi" w:hAnsiTheme="minorHAnsi" w:cstheme="minorHAnsi"/>
            <w:sz w:val="22"/>
            <w:szCs w:val="22"/>
            <w:highlight w:val="lightGray"/>
            <w:rPrChange w:id="546" w:author="Oden, Wil" w:date="2025-06-04T10:52:00Z" w16du:dateUtc="2025-06-04T15:52:00Z">
              <w:rPr>
                <w:rFonts w:asciiTheme="minorHAnsi" w:hAnsiTheme="minorHAnsi" w:cstheme="minorHAnsi"/>
                <w:sz w:val="22"/>
                <w:szCs w:val="22"/>
              </w:rPr>
            </w:rPrChange>
          </w:rPr>
          <w:delText>ll</w:delText>
        </w:r>
        <w:r w:rsidR="00443B0B" w:rsidRPr="00F02C29" w:rsidDel="00B23558">
          <w:rPr>
            <w:rFonts w:asciiTheme="minorHAnsi" w:hAnsiTheme="minorHAnsi" w:cstheme="minorHAnsi"/>
            <w:sz w:val="22"/>
            <w:szCs w:val="22"/>
          </w:rPr>
          <w:delText xml:space="preserve"> </w:delText>
        </w:r>
        <w:r w:rsidR="00443B0B" w:rsidRPr="00F02C29" w:rsidDel="00B23558">
          <w:rPr>
            <w:rFonts w:asciiTheme="minorHAnsi" w:hAnsiTheme="minorHAnsi" w:cstheme="minorHAnsi"/>
            <w:sz w:val="22"/>
            <w:szCs w:val="22"/>
            <w:highlight w:val="lightGray"/>
            <w:rPrChange w:id="547" w:author="Oden, Wil" w:date="2025-06-04T10:51:00Z" w16du:dateUtc="2025-06-04T15:51:00Z">
              <w:rPr>
                <w:rFonts w:asciiTheme="minorHAnsi" w:hAnsiTheme="minorHAnsi" w:cstheme="minorHAnsi"/>
                <w:sz w:val="22"/>
                <w:szCs w:val="22"/>
              </w:rPr>
            </w:rPrChange>
          </w:rPr>
          <w:delText>a</w:delText>
        </w:r>
      </w:del>
      <w:ins w:id="548" w:author="Oden, Wil" w:date="2025-04-03T15:16:00Z" w16du:dateUtc="2025-04-03T20:16:00Z">
        <w:r w:rsidR="00443B0B" w:rsidRPr="00F02C29">
          <w:rPr>
            <w:rFonts w:asciiTheme="minorHAnsi" w:hAnsiTheme="minorHAnsi" w:cstheme="minorHAnsi"/>
            <w:sz w:val="22"/>
            <w:szCs w:val="22"/>
          </w:rPr>
          <w:t xml:space="preserve">ssets of the statutory trust </w:t>
        </w:r>
      </w:ins>
      <w:ins w:id="549" w:author="Oden, Wil" w:date="2025-06-04T10:49:00Z" w16du:dateUtc="2025-06-04T15:49:00Z">
        <w:r w:rsidR="00B23558" w:rsidRPr="00F02C29">
          <w:rPr>
            <w:rFonts w:asciiTheme="minorHAnsi" w:hAnsiTheme="minorHAnsi" w:cstheme="minorHAnsi"/>
            <w:sz w:val="22"/>
            <w:szCs w:val="22"/>
          </w:rPr>
          <w:t>may only consist of</w:t>
        </w:r>
      </w:ins>
      <w:ins w:id="550" w:author="Oden, Wil" w:date="2025-06-04T10:50:00Z" w16du:dateUtc="2025-06-04T15:50:00Z">
        <w:r w:rsidR="00B23558" w:rsidRPr="00F02C29">
          <w:rPr>
            <w:rFonts w:asciiTheme="minorHAnsi" w:hAnsiTheme="minorHAnsi" w:cstheme="minorHAnsi"/>
            <w:sz w:val="22"/>
            <w:szCs w:val="22"/>
          </w:rPr>
          <w:t xml:space="preserve"> </w:t>
        </w:r>
      </w:ins>
      <w:del w:id="551" w:author="Oden, Wil" w:date="2025-06-04T10:49:00Z" w16du:dateUtc="2025-06-04T15:49:00Z">
        <w:r w:rsidR="00B23558" w:rsidRPr="00F02C29" w:rsidDel="00B23558">
          <w:rPr>
            <w:rFonts w:asciiTheme="minorHAnsi" w:hAnsiTheme="minorHAnsi" w:cstheme="minorHAnsi"/>
            <w:sz w:val="22"/>
            <w:szCs w:val="22"/>
            <w:highlight w:val="lightGray"/>
            <w:rPrChange w:id="552" w:author="Oden, Wil" w:date="2025-06-04T10:49:00Z" w16du:dateUtc="2025-06-04T15:49:00Z">
              <w:rPr>
                <w:rFonts w:asciiTheme="minorHAnsi" w:hAnsiTheme="minorHAnsi" w:cstheme="minorHAnsi"/>
                <w:sz w:val="22"/>
                <w:szCs w:val="22"/>
              </w:rPr>
            </w:rPrChange>
          </w:rPr>
          <w:delText>are to be in</w:delText>
        </w:r>
        <w:r w:rsidR="00B23558" w:rsidRPr="00F02C29" w:rsidDel="00B23558">
          <w:rPr>
            <w:rFonts w:asciiTheme="minorHAnsi" w:hAnsiTheme="minorHAnsi" w:cstheme="minorHAnsi"/>
            <w:sz w:val="22"/>
            <w:szCs w:val="22"/>
          </w:rPr>
          <w:delText xml:space="preserve"> </w:delText>
        </w:r>
      </w:del>
      <w:del w:id="553" w:author="Oden, Wil" w:date="2025-06-03T10:53:00Z" w16du:dateUtc="2025-06-03T15:53:00Z">
        <w:r w:rsidR="00300EEA" w:rsidRPr="00F02C29" w:rsidDel="00715715">
          <w:rPr>
            <w:rFonts w:asciiTheme="minorHAnsi" w:hAnsiTheme="minorHAnsi" w:cstheme="minorHAnsi"/>
            <w:sz w:val="22"/>
            <w:szCs w:val="22"/>
            <w:highlight w:val="lightGray"/>
            <w:rPrChange w:id="554" w:author="Oden, Wil" w:date="2025-06-03T10:53:00Z" w16du:dateUtc="2025-06-03T15:53:00Z">
              <w:rPr>
                <w:rFonts w:asciiTheme="minorHAnsi" w:hAnsiTheme="minorHAnsi" w:cstheme="minorHAnsi"/>
                <w:sz w:val="22"/>
                <w:szCs w:val="22"/>
              </w:rPr>
            </w:rPrChange>
          </w:rPr>
          <w:delText>first lien</w:delText>
        </w:r>
        <w:r w:rsidR="00300EEA" w:rsidRPr="00F02C29" w:rsidDel="00715715">
          <w:rPr>
            <w:rFonts w:asciiTheme="minorHAnsi" w:hAnsiTheme="minorHAnsi" w:cstheme="minorHAnsi"/>
            <w:sz w:val="22"/>
            <w:szCs w:val="22"/>
          </w:rPr>
          <w:delText xml:space="preserve"> </w:delText>
        </w:r>
      </w:del>
      <w:ins w:id="555" w:author="Oden, Wil" w:date="2025-04-03T15:18:00Z" w16du:dateUtc="2025-04-03T20:18:00Z">
        <w:r w:rsidR="00443B0B" w:rsidRPr="00F02C29">
          <w:rPr>
            <w:rFonts w:asciiTheme="minorHAnsi" w:hAnsiTheme="minorHAnsi" w:cstheme="minorHAnsi"/>
            <w:sz w:val="22"/>
            <w:szCs w:val="22"/>
          </w:rPr>
          <w:t xml:space="preserve">single </w:t>
        </w:r>
      </w:ins>
      <w:ins w:id="556" w:author="Oden, Wil" w:date="2025-04-10T10:23:00Z" w16du:dateUtc="2025-04-10T15:23:00Z">
        <w:r w:rsidR="00B57B59" w:rsidRPr="00F02C29">
          <w:rPr>
            <w:rFonts w:asciiTheme="minorHAnsi" w:hAnsiTheme="minorHAnsi" w:cstheme="minorHAnsi"/>
            <w:sz w:val="22"/>
            <w:szCs w:val="22"/>
          </w:rPr>
          <w:t xml:space="preserve">residential </w:t>
        </w:r>
      </w:ins>
      <w:ins w:id="557" w:author="Oden, Wil" w:date="2025-04-03T15:18:00Z" w16du:dateUtc="2025-04-03T20:18:00Z">
        <w:r w:rsidR="00443B0B" w:rsidRPr="00F02C29">
          <w:rPr>
            <w:rFonts w:asciiTheme="minorHAnsi" w:hAnsiTheme="minorHAnsi" w:cstheme="minorHAnsi"/>
            <w:sz w:val="22"/>
            <w:szCs w:val="22"/>
          </w:rPr>
          <w:t>mortgage loan agreements</w:t>
        </w:r>
      </w:ins>
      <w:ins w:id="558" w:author="Oden, Wil" w:date="2025-04-07T11:26:00Z" w16du:dateUtc="2025-04-07T16:26:00Z">
        <w:r w:rsidRPr="00F02C29">
          <w:rPr>
            <w:rFonts w:asciiTheme="minorHAnsi" w:hAnsiTheme="minorHAnsi" w:cstheme="minorHAnsi"/>
            <w:sz w:val="22"/>
            <w:szCs w:val="22"/>
          </w:rPr>
          <w:t xml:space="preserve"> </w:t>
        </w:r>
      </w:ins>
      <w:ins w:id="559" w:author="Oden, Wil" w:date="2025-06-04T11:17:00Z" w16du:dateUtc="2025-06-04T16:17:00Z">
        <w:r w:rsidR="00DC5475" w:rsidRPr="00F02C29">
          <w:rPr>
            <w:rFonts w:asciiTheme="minorHAnsi" w:hAnsiTheme="minorHAnsi" w:cstheme="minorHAnsi"/>
            <w:sz w:val="22"/>
            <w:szCs w:val="22"/>
          </w:rPr>
          <w:t>(</w:t>
        </w:r>
      </w:ins>
      <w:ins w:id="560" w:author="Oden, Wil" w:date="2025-04-07T11:26:00Z" w16du:dateUtc="2025-04-07T16:26:00Z">
        <w:r w:rsidRPr="00F02C29">
          <w:rPr>
            <w:rFonts w:asciiTheme="minorHAnsi" w:hAnsiTheme="minorHAnsi" w:cstheme="minorHAnsi"/>
            <w:sz w:val="22"/>
            <w:szCs w:val="22"/>
          </w:rPr>
          <w:t>meaning</w:t>
        </w:r>
      </w:ins>
      <w:ins w:id="561" w:author="Oden, Wil" w:date="2025-04-03T15:34:00Z" w16du:dateUtc="2025-04-03T20:34:00Z">
        <w:r w:rsidR="0033175B" w:rsidRPr="00F02C29">
          <w:rPr>
            <w:rFonts w:asciiTheme="minorHAnsi" w:hAnsiTheme="minorHAnsi" w:cstheme="minorHAnsi"/>
            <w:sz w:val="22"/>
            <w:szCs w:val="22"/>
          </w:rPr>
          <w:t xml:space="preserve"> each </w:t>
        </w:r>
      </w:ins>
      <w:ins w:id="562" w:author="Oden, Wil" w:date="2025-06-13T08:53:00Z" w16du:dateUtc="2025-06-13T13:53:00Z">
        <w:r w:rsidR="00703FCE">
          <w:rPr>
            <w:rFonts w:asciiTheme="minorHAnsi" w:hAnsiTheme="minorHAnsi" w:cstheme="minorHAnsi"/>
            <w:sz w:val="22"/>
            <w:szCs w:val="22"/>
          </w:rPr>
          <w:t>to be</w:t>
        </w:r>
      </w:ins>
      <w:ins w:id="563" w:author="Oden, Wil" w:date="2025-04-03T15:34:00Z" w16du:dateUtc="2025-04-03T20:34:00Z">
        <w:r w:rsidR="0033175B" w:rsidRPr="00F02C29">
          <w:rPr>
            <w:rFonts w:asciiTheme="minorHAnsi" w:hAnsiTheme="minorHAnsi" w:cstheme="minorHAnsi"/>
            <w:sz w:val="22"/>
            <w:szCs w:val="22"/>
          </w:rPr>
          <w:t xml:space="preserve"> legally separate and divisible</w:t>
        </w:r>
      </w:ins>
      <w:ins w:id="564" w:author="Oden, Wil" w:date="2025-06-04T11:17:00Z" w16du:dateUtc="2025-06-04T16:17:00Z">
        <w:r w:rsidR="00DC5475" w:rsidRPr="00F02C29">
          <w:rPr>
            <w:rFonts w:asciiTheme="minorHAnsi" w:hAnsiTheme="minorHAnsi" w:cstheme="minorHAnsi"/>
            <w:sz w:val="22"/>
            <w:szCs w:val="22"/>
            <w:highlight w:val="lightGray"/>
          </w:rPr>
          <w:t>)</w:t>
        </w:r>
      </w:ins>
      <w:ins w:id="565" w:author="Oden, Wil" w:date="2025-06-04T10:58:00Z" w16du:dateUtc="2025-06-04T15:58:00Z">
        <w:r w:rsidR="00600F81" w:rsidRPr="00F02C29">
          <w:rPr>
            <w:rFonts w:asciiTheme="minorHAnsi" w:hAnsiTheme="minorHAnsi" w:cstheme="minorHAnsi"/>
            <w:sz w:val="22"/>
            <w:szCs w:val="22"/>
            <w:highlight w:val="lightGray"/>
          </w:rPr>
          <w:t xml:space="preserve"> </w:t>
        </w:r>
        <w:r w:rsidR="00FE0778" w:rsidRPr="00F02C29">
          <w:rPr>
            <w:rFonts w:asciiTheme="minorHAnsi" w:hAnsiTheme="minorHAnsi" w:cstheme="minorHAnsi"/>
            <w:sz w:val="22"/>
            <w:szCs w:val="22"/>
            <w:highlight w:val="lightGray"/>
          </w:rPr>
          <w:t>of a type that could otherwise be directly held by the reporting entity under SSAP No. 37</w:t>
        </w:r>
      </w:ins>
      <w:ins w:id="566" w:author="Oden, Wil" w:date="2025-06-04T10:11:00Z" w16du:dateUtc="2025-06-04T15:11:00Z">
        <w:r w:rsidR="00A5171D" w:rsidRPr="00F02C29">
          <w:rPr>
            <w:rFonts w:asciiTheme="minorHAnsi" w:hAnsiTheme="minorHAnsi" w:cstheme="minorHAnsi"/>
            <w:sz w:val="22"/>
            <w:szCs w:val="22"/>
            <w:highlight w:val="lightGray"/>
          </w:rPr>
          <w:t>;</w:t>
        </w:r>
      </w:ins>
      <w:ins w:id="567" w:author="Oden, Wil" w:date="2025-06-03T10:53:00Z" w16du:dateUtc="2025-06-03T15:53:00Z">
        <w:r w:rsidR="00032212" w:rsidRPr="00F02C29">
          <w:rPr>
            <w:rFonts w:asciiTheme="minorHAnsi" w:hAnsiTheme="minorHAnsi" w:cstheme="minorHAnsi"/>
            <w:sz w:val="22"/>
            <w:szCs w:val="22"/>
            <w:highlight w:val="lightGray"/>
          </w:rPr>
          <w:t xml:space="preserve"> real estate of which the statutory trust acquires ownership due to events described in paragraph 18</w:t>
        </w:r>
      </w:ins>
      <w:ins w:id="568" w:author="Oden, Wil" w:date="2025-06-04T10:11:00Z" w16du:dateUtc="2025-06-04T15:11:00Z">
        <w:r w:rsidR="00A5171D" w:rsidRPr="00F02C29">
          <w:rPr>
            <w:rFonts w:asciiTheme="minorHAnsi" w:hAnsiTheme="minorHAnsi" w:cstheme="minorHAnsi"/>
            <w:sz w:val="22"/>
            <w:szCs w:val="22"/>
            <w:highlight w:val="lightGray"/>
          </w:rPr>
          <w:t>;</w:t>
        </w:r>
      </w:ins>
      <w:ins w:id="569" w:author="Oden, Wil" w:date="2025-06-03T10:53:00Z" w16du:dateUtc="2025-06-03T15:53:00Z">
        <w:r w:rsidR="00032212" w:rsidRPr="00F02C29">
          <w:rPr>
            <w:rFonts w:asciiTheme="minorHAnsi" w:hAnsiTheme="minorHAnsi" w:cstheme="minorHAnsi"/>
            <w:sz w:val="22"/>
            <w:szCs w:val="22"/>
            <w:highlight w:val="lightGray"/>
          </w:rPr>
          <w:t xml:space="preserve"> or cash </w:t>
        </w:r>
      </w:ins>
      <w:ins w:id="570" w:author="Oden, Wil" w:date="2025-06-04T11:05:00Z" w16du:dateUtc="2025-06-04T16:05:00Z">
        <w:r w:rsidR="000E6E15" w:rsidRPr="00F02C29">
          <w:rPr>
            <w:rFonts w:asciiTheme="minorHAnsi" w:hAnsiTheme="minorHAnsi" w:cstheme="minorHAnsi"/>
            <w:sz w:val="22"/>
            <w:szCs w:val="22"/>
            <w:highlight w:val="lightGray"/>
          </w:rPr>
          <w:t xml:space="preserve">and cash equivalents </w:t>
        </w:r>
      </w:ins>
      <w:ins w:id="571" w:author="Oden, Wil" w:date="2025-06-03T10:53:00Z" w16du:dateUtc="2025-06-03T15:53:00Z">
        <w:r w:rsidR="00032212" w:rsidRPr="00F02C29">
          <w:rPr>
            <w:rFonts w:asciiTheme="minorHAnsi" w:hAnsiTheme="minorHAnsi" w:cstheme="minorHAnsi"/>
            <w:sz w:val="22"/>
            <w:szCs w:val="22"/>
            <w:highlight w:val="lightGray"/>
          </w:rPr>
          <w:t>that constitute proceeds of such mortgage loans or are required for the acquisition, ownership and management of such mortgage loans</w:t>
        </w:r>
      </w:ins>
      <w:ins w:id="572" w:author="Oden, Wil" w:date="2025-04-03T15:35:00Z" w16du:dateUtc="2025-04-03T20:35:00Z">
        <w:r w:rsidR="0033175B" w:rsidRPr="00F02C29">
          <w:rPr>
            <w:rFonts w:asciiTheme="minorHAnsi" w:hAnsiTheme="minorHAnsi" w:cstheme="minorHAnsi"/>
            <w:sz w:val="22"/>
            <w:szCs w:val="22"/>
          </w:rPr>
          <w:t>.</w:t>
        </w:r>
      </w:ins>
      <w:ins w:id="573" w:author="Oden, Wil" w:date="2025-06-04T11:03:00Z" w16du:dateUtc="2025-06-04T16:03:00Z">
        <w:r w:rsidR="00F07CE7" w:rsidRPr="00F02C29">
          <w:rPr>
            <w:rFonts w:asciiTheme="minorHAnsi" w:hAnsiTheme="minorHAnsi" w:cstheme="minorHAnsi"/>
            <w:sz w:val="22"/>
            <w:szCs w:val="22"/>
          </w:rPr>
          <w:t xml:space="preserve"> </w:t>
        </w:r>
      </w:ins>
      <w:ins w:id="574" w:author="Oden, Wil" w:date="2025-06-04T11:09:00Z" w16du:dateUtc="2025-06-04T16:09:00Z">
        <w:r w:rsidR="00771E56" w:rsidRPr="00F02C29">
          <w:rPr>
            <w:rFonts w:asciiTheme="minorHAnsi" w:hAnsiTheme="minorHAnsi" w:cstheme="minorHAnsi"/>
            <w:sz w:val="22"/>
            <w:szCs w:val="22"/>
            <w:highlight w:val="lightGray"/>
          </w:rPr>
          <w:t xml:space="preserve">The insurer shall </w:t>
        </w:r>
      </w:ins>
      <w:ins w:id="575" w:author="Oden, Wil" w:date="2025-06-04T11:18:00Z" w16du:dateUtc="2025-06-04T16:18:00Z">
        <w:r w:rsidR="00B40C9E" w:rsidRPr="00F02C29">
          <w:rPr>
            <w:rFonts w:asciiTheme="minorHAnsi" w:hAnsiTheme="minorHAnsi" w:cstheme="minorHAnsi"/>
            <w:sz w:val="22"/>
            <w:szCs w:val="22"/>
            <w:highlight w:val="lightGray"/>
          </w:rPr>
          <w:t xml:space="preserve">also </w:t>
        </w:r>
      </w:ins>
      <w:ins w:id="576" w:author="Oden, Wil" w:date="2025-06-04T11:13:00Z" w16du:dateUtc="2025-06-04T16:13:00Z">
        <w:r w:rsidR="00316280" w:rsidRPr="00F02C29">
          <w:rPr>
            <w:rFonts w:asciiTheme="minorHAnsi" w:hAnsiTheme="minorHAnsi" w:cstheme="minorHAnsi"/>
            <w:sz w:val="22"/>
            <w:szCs w:val="22"/>
            <w:highlight w:val="lightGray"/>
          </w:rPr>
          <w:t xml:space="preserve">report </w:t>
        </w:r>
      </w:ins>
      <w:ins w:id="577" w:author="Oden, Wil" w:date="2025-06-04T11:14:00Z" w16du:dateUtc="2025-06-04T16:14:00Z">
        <w:r w:rsidR="00316280" w:rsidRPr="00F02C29">
          <w:rPr>
            <w:rFonts w:asciiTheme="minorHAnsi" w:hAnsiTheme="minorHAnsi" w:cstheme="minorHAnsi"/>
            <w:sz w:val="22"/>
            <w:szCs w:val="22"/>
            <w:highlight w:val="lightGray"/>
          </w:rPr>
          <w:t>and account for</w:t>
        </w:r>
        <w:r w:rsidR="00316280" w:rsidRPr="006F75B3">
          <w:rPr>
            <w:rFonts w:asciiTheme="minorHAnsi" w:hAnsiTheme="minorHAnsi" w:cstheme="minorHAnsi"/>
            <w:sz w:val="22"/>
            <w:szCs w:val="22"/>
            <w:highlight w:val="lightGray"/>
          </w:rPr>
          <w:t xml:space="preserve"> </w:t>
        </w:r>
      </w:ins>
      <w:ins w:id="578" w:author="Oden, Wil" w:date="2025-06-04T11:13:00Z" w16du:dateUtc="2025-06-04T16:13:00Z">
        <w:r w:rsidR="00316280" w:rsidRPr="00F02C29">
          <w:rPr>
            <w:rFonts w:asciiTheme="minorHAnsi" w:hAnsiTheme="minorHAnsi" w:cstheme="minorHAnsi"/>
            <w:sz w:val="22"/>
            <w:szCs w:val="22"/>
            <w:highlight w:val="lightGray"/>
          </w:rPr>
          <w:t>asset</w:t>
        </w:r>
      </w:ins>
      <w:ins w:id="579" w:author="Oden, Wil" w:date="2025-06-04T11:14:00Z" w16du:dateUtc="2025-06-04T16:14:00Z">
        <w:r w:rsidR="00316280" w:rsidRPr="00F02C29">
          <w:rPr>
            <w:rFonts w:asciiTheme="minorHAnsi" w:hAnsiTheme="minorHAnsi" w:cstheme="minorHAnsi"/>
            <w:sz w:val="22"/>
            <w:szCs w:val="22"/>
            <w:highlight w:val="lightGray"/>
          </w:rPr>
          <w:t>s</w:t>
        </w:r>
      </w:ins>
      <w:ins w:id="580" w:author="Oden, Wil" w:date="2025-06-04T11:13:00Z" w16du:dateUtc="2025-06-04T16:13:00Z">
        <w:r w:rsidR="00316280" w:rsidRPr="00F02C29">
          <w:rPr>
            <w:rFonts w:asciiTheme="minorHAnsi" w:hAnsiTheme="minorHAnsi" w:cstheme="minorHAnsi"/>
            <w:sz w:val="22"/>
            <w:szCs w:val="22"/>
            <w:highlight w:val="lightGray"/>
          </w:rPr>
          <w:t xml:space="preserve"> and liabilit</w:t>
        </w:r>
      </w:ins>
      <w:ins w:id="581" w:author="Oden, Wil" w:date="2025-06-04T11:14:00Z" w16du:dateUtc="2025-06-04T16:14:00Z">
        <w:r w:rsidR="00316280" w:rsidRPr="00F02C29">
          <w:rPr>
            <w:rFonts w:asciiTheme="minorHAnsi" w:hAnsiTheme="minorHAnsi" w:cstheme="minorHAnsi"/>
            <w:sz w:val="22"/>
            <w:szCs w:val="22"/>
            <w:highlight w:val="lightGray"/>
          </w:rPr>
          <w:t>ies</w:t>
        </w:r>
      </w:ins>
      <w:ins w:id="582" w:author="Oden, Wil" w:date="2025-06-04T11:13:00Z" w16du:dateUtc="2025-06-04T16:13:00Z">
        <w:r w:rsidR="00316280" w:rsidRPr="00F02C29">
          <w:rPr>
            <w:rFonts w:asciiTheme="minorHAnsi" w:hAnsiTheme="minorHAnsi" w:cstheme="minorHAnsi"/>
            <w:sz w:val="22"/>
            <w:szCs w:val="22"/>
            <w:highlight w:val="lightGray"/>
          </w:rPr>
          <w:t xml:space="preserve"> of the </w:t>
        </w:r>
      </w:ins>
      <w:ins w:id="583" w:author="Oden, Wil" w:date="2025-06-04T11:14:00Z" w16du:dateUtc="2025-06-04T16:14:00Z">
        <w:r w:rsidR="00316280" w:rsidRPr="00F02C29">
          <w:rPr>
            <w:rFonts w:asciiTheme="minorHAnsi" w:hAnsiTheme="minorHAnsi" w:cstheme="minorHAnsi"/>
            <w:sz w:val="22"/>
            <w:szCs w:val="22"/>
            <w:highlight w:val="lightGray"/>
          </w:rPr>
          <w:t xml:space="preserve">statutory </w:t>
        </w:r>
      </w:ins>
      <w:ins w:id="584" w:author="Oden, Wil" w:date="2025-06-04T11:13:00Z" w16du:dateUtc="2025-06-04T16:13:00Z">
        <w:r w:rsidR="00316280" w:rsidRPr="00F02C29">
          <w:rPr>
            <w:rFonts w:asciiTheme="minorHAnsi" w:hAnsiTheme="minorHAnsi" w:cstheme="minorHAnsi"/>
            <w:sz w:val="22"/>
            <w:szCs w:val="22"/>
            <w:highlight w:val="lightGray"/>
          </w:rPr>
          <w:t xml:space="preserve">trust as if </w:t>
        </w:r>
      </w:ins>
      <w:ins w:id="585" w:author="Oden, Wil" w:date="2025-06-04T11:14:00Z" w16du:dateUtc="2025-06-04T16:14:00Z">
        <w:r w:rsidR="00316280" w:rsidRPr="00F02C29">
          <w:rPr>
            <w:rFonts w:asciiTheme="minorHAnsi" w:hAnsiTheme="minorHAnsi" w:cstheme="minorHAnsi"/>
            <w:sz w:val="22"/>
            <w:szCs w:val="22"/>
            <w:highlight w:val="lightGray"/>
          </w:rPr>
          <w:t>they</w:t>
        </w:r>
      </w:ins>
      <w:ins w:id="586" w:author="Oden, Wil" w:date="2025-06-04T11:13:00Z" w16du:dateUtc="2025-06-04T16:13:00Z">
        <w:r w:rsidR="00316280" w:rsidRPr="00F02C29">
          <w:rPr>
            <w:rFonts w:asciiTheme="minorHAnsi" w:hAnsiTheme="minorHAnsi" w:cstheme="minorHAnsi"/>
            <w:sz w:val="22"/>
            <w:szCs w:val="22"/>
            <w:highlight w:val="lightGray"/>
          </w:rPr>
          <w:t xml:space="preserve"> were directly held</w:t>
        </w:r>
      </w:ins>
      <w:ins w:id="587" w:author="Oden, Wil" w:date="2025-06-04T11:14:00Z" w16du:dateUtc="2025-06-04T16:14:00Z">
        <w:r w:rsidR="00316280" w:rsidRPr="00F02C29">
          <w:rPr>
            <w:rFonts w:asciiTheme="minorHAnsi" w:hAnsiTheme="minorHAnsi" w:cstheme="minorHAnsi"/>
            <w:sz w:val="22"/>
            <w:szCs w:val="22"/>
            <w:highlight w:val="lightGray"/>
          </w:rPr>
          <w:t xml:space="preserve"> by the insurer</w:t>
        </w:r>
      </w:ins>
      <w:ins w:id="588" w:author="Oden, Wil" w:date="2025-06-04T11:03:00Z" w16du:dateUtc="2025-06-04T16:03:00Z">
        <w:r w:rsidR="00F07CE7" w:rsidRPr="00F02C29">
          <w:rPr>
            <w:rFonts w:asciiTheme="minorHAnsi" w:hAnsiTheme="minorHAnsi" w:cstheme="minorHAnsi"/>
            <w:sz w:val="22"/>
            <w:szCs w:val="22"/>
            <w:highlight w:val="lightGray"/>
          </w:rPr>
          <w:t>:</w:t>
        </w:r>
      </w:ins>
      <w:del w:id="589" w:author="Oden, Wil" w:date="2025-06-03T10:54:00Z" w16du:dateUtc="2025-06-03T15:54:00Z">
        <w:r w:rsidR="00D500D4" w:rsidRPr="00F02C29" w:rsidDel="003360CB">
          <w:rPr>
            <w:rFonts w:asciiTheme="minorHAnsi" w:hAnsiTheme="minorHAnsi" w:cstheme="minorHAnsi"/>
            <w:sz w:val="22"/>
            <w:szCs w:val="22"/>
            <w:highlight w:val="lightGray"/>
            <w:rPrChange w:id="590" w:author="Oden, Wil" w:date="2025-06-03T10:54:00Z" w16du:dateUtc="2025-06-03T15:54:00Z">
              <w:rPr>
                <w:rFonts w:asciiTheme="minorHAnsi" w:hAnsiTheme="minorHAnsi" w:cstheme="minorHAnsi"/>
                <w:sz w:val="22"/>
                <w:szCs w:val="22"/>
              </w:rPr>
            </w:rPrChange>
          </w:rPr>
          <w:delText>S</w:delText>
        </w:r>
        <w:r w:rsidR="00CF6987" w:rsidRPr="00F02C29" w:rsidDel="003360CB">
          <w:rPr>
            <w:rFonts w:asciiTheme="minorHAnsi" w:hAnsiTheme="minorHAnsi" w:cstheme="minorHAnsi"/>
            <w:sz w:val="22"/>
            <w:szCs w:val="22"/>
            <w:highlight w:val="lightGray"/>
            <w:rPrChange w:id="591" w:author="Oden, Wil" w:date="2025-06-03T10:54:00Z" w16du:dateUtc="2025-06-03T15:54:00Z">
              <w:rPr>
                <w:rFonts w:asciiTheme="minorHAnsi" w:hAnsiTheme="minorHAnsi" w:cstheme="minorHAnsi"/>
                <w:sz w:val="22"/>
                <w:szCs w:val="22"/>
              </w:rPr>
            </w:rPrChange>
          </w:rPr>
          <w:delText>tatutory trust</w:delText>
        </w:r>
        <w:r w:rsidR="00D500D4" w:rsidRPr="00F02C29" w:rsidDel="003360CB">
          <w:rPr>
            <w:rFonts w:asciiTheme="minorHAnsi" w:hAnsiTheme="minorHAnsi" w:cstheme="minorHAnsi"/>
            <w:sz w:val="22"/>
            <w:szCs w:val="22"/>
            <w:highlight w:val="lightGray"/>
            <w:rPrChange w:id="592" w:author="Oden, Wil" w:date="2025-06-03T10:54:00Z" w16du:dateUtc="2025-06-03T15:54:00Z">
              <w:rPr>
                <w:rFonts w:asciiTheme="minorHAnsi" w:hAnsiTheme="minorHAnsi" w:cstheme="minorHAnsi"/>
                <w:sz w:val="22"/>
                <w:szCs w:val="22"/>
              </w:rPr>
            </w:rPrChange>
          </w:rPr>
          <w:delText>s which</w:delText>
        </w:r>
        <w:r w:rsidR="00CF6987" w:rsidRPr="00F02C29" w:rsidDel="003360CB">
          <w:rPr>
            <w:rFonts w:asciiTheme="minorHAnsi" w:hAnsiTheme="minorHAnsi" w:cstheme="minorHAnsi"/>
            <w:sz w:val="22"/>
            <w:szCs w:val="22"/>
            <w:highlight w:val="lightGray"/>
            <w:rPrChange w:id="593" w:author="Oden, Wil" w:date="2025-06-03T10:54:00Z" w16du:dateUtc="2025-06-03T15:54:00Z">
              <w:rPr>
                <w:rFonts w:asciiTheme="minorHAnsi" w:hAnsiTheme="minorHAnsi" w:cstheme="minorHAnsi"/>
                <w:sz w:val="22"/>
                <w:szCs w:val="22"/>
              </w:rPr>
            </w:rPrChange>
          </w:rPr>
          <w:delText xml:space="preserve"> </w:delText>
        </w:r>
        <w:r w:rsidR="00F01347" w:rsidRPr="00F02C29" w:rsidDel="003360CB">
          <w:rPr>
            <w:rFonts w:asciiTheme="minorHAnsi" w:hAnsiTheme="minorHAnsi" w:cstheme="minorHAnsi"/>
            <w:sz w:val="22"/>
            <w:szCs w:val="22"/>
            <w:highlight w:val="lightGray"/>
            <w:rPrChange w:id="594" w:author="Oden, Wil" w:date="2025-06-03T10:54:00Z" w16du:dateUtc="2025-06-03T15:54:00Z">
              <w:rPr>
                <w:rFonts w:asciiTheme="minorHAnsi" w:hAnsiTheme="minorHAnsi" w:cstheme="minorHAnsi"/>
                <w:sz w:val="22"/>
                <w:szCs w:val="22"/>
              </w:rPr>
            </w:rPrChange>
          </w:rPr>
          <w:delText>ha</w:delText>
        </w:r>
        <w:r w:rsidR="00D500D4" w:rsidRPr="00F02C29" w:rsidDel="003360CB">
          <w:rPr>
            <w:rFonts w:asciiTheme="minorHAnsi" w:hAnsiTheme="minorHAnsi" w:cstheme="minorHAnsi"/>
            <w:sz w:val="22"/>
            <w:szCs w:val="22"/>
            <w:highlight w:val="lightGray"/>
            <w:rPrChange w:id="595" w:author="Oden, Wil" w:date="2025-06-03T10:54:00Z" w16du:dateUtc="2025-06-03T15:54:00Z">
              <w:rPr>
                <w:rFonts w:asciiTheme="minorHAnsi" w:hAnsiTheme="minorHAnsi" w:cstheme="minorHAnsi"/>
                <w:sz w:val="22"/>
                <w:szCs w:val="22"/>
              </w:rPr>
            </w:rPrChange>
          </w:rPr>
          <w:delText>ve</w:delText>
        </w:r>
        <w:r w:rsidR="00CF6987" w:rsidRPr="00F02C29" w:rsidDel="003360CB">
          <w:rPr>
            <w:rFonts w:asciiTheme="minorHAnsi" w:hAnsiTheme="minorHAnsi" w:cstheme="minorHAnsi"/>
            <w:sz w:val="22"/>
            <w:szCs w:val="22"/>
            <w:highlight w:val="lightGray"/>
            <w:rPrChange w:id="596" w:author="Oden, Wil" w:date="2025-06-03T10:54:00Z" w16du:dateUtc="2025-06-03T15:54:00Z">
              <w:rPr>
                <w:rFonts w:asciiTheme="minorHAnsi" w:hAnsiTheme="minorHAnsi" w:cstheme="minorHAnsi"/>
                <w:sz w:val="22"/>
                <w:szCs w:val="22"/>
              </w:rPr>
            </w:rPrChange>
          </w:rPr>
          <w:delText xml:space="preserve"> pledged</w:delText>
        </w:r>
        <w:r w:rsidR="00D500D4" w:rsidRPr="00F02C29" w:rsidDel="003360CB">
          <w:rPr>
            <w:rFonts w:asciiTheme="minorHAnsi" w:hAnsiTheme="minorHAnsi" w:cstheme="minorHAnsi"/>
            <w:sz w:val="22"/>
            <w:szCs w:val="22"/>
            <w:highlight w:val="lightGray"/>
            <w:rPrChange w:id="597" w:author="Oden, Wil" w:date="2025-06-03T10:54:00Z" w16du:dateUtc="2025-06-03T15:54:00Z">
              <w:rPr>
                <w:rFonts w:asciiTheme="minorHAnsi" w:hAnsiTheme="minorHAnsi" w:cstheme="minorHAnsi"/>
                <w:sz w:val="22"/>
                <w:szCs w:val="22"/>
              </w:rPr>
            </w:rPrChange>
          </w:rPr>
          <w:delText>,</w:delText>
        </w:r>
        <w:r w:rsidR="00F01347" w:rsidRPr="00F02C29" w:rsidDel="003360CB">
          <w:rPr>
            <w:rFonts w:asciiTheme="minorHAnsi" w:hAnsiTheme="minorHAnsi" w:cstheme="minorHAnsi"/>
            <w:sz w:val="22"/>
            <w:szCs w:val="22"/>
            <w:highlight w:val="lightGray"/>
            <w:rPrChange w:id="598" w:author="Oden, Wil" w:date="2025-06-03T10:54:00Z" w16du:dateUtc="2025-06-03T15:54:00Z">
              <w:rPr>
                <w:rFonts w:asciiTheme="minorHAnsi" w:hAnsiTheme="minorHAnsi" w:cstheme="minorHAnsi"/>
                <w:sz w:val="22"/>
                <w:szCs w:val="22"/>
              </w:rPr>
            </w:rPrChange>
          </w:rPr>
          <w:delText xml:space="preserve"> or otherwise encumbered</w:delText>
        </w:r>
        <w:r w:rsidR="00D500D4" w:rsidRPr="00F02C29" w:rsidDel="003360CB">
          <w:rPr>
            <w:rFonts w:asciiTheme="minorHAnsi" w:hAnsiTheme="minorHAnsi" w:cstheme="minorHAnsi"/>
            <w:sz w:val="22"/>
            <w:szCs w:val="22"/>
            <w:highlight w:val="lightGray"/>
            <w:rPrChange w:id="599" w:author="Oden, Wil" w:date="2025-06-03T10:54:00Z" w16du:dateUtc="2025-06-03T15:54:00Z">
              <w:rPr>
                <w:rFonts w:asciiTheme="minorHAnsi" w:hAnsiTheme="minorHAnsi" w:cstheme="minorHAnsi"/>
                <w:sz w:val="22"/>
                <w:szCs w:val="22"/>
              </w:rPr>
            </w:rPrChange>
          </w:rPr>
          <w:delText>,</w:delText>
        </w:r>
        <w:r w:rsidR="00F01347" w:rsidRPr="00F02C29" w:rsidDel="003360CB">
          <w:rPr>
            <w:rFonts w:asciiTheme="minorHAnsi" w:hAnsiTheme="minorHAnsi" w:cstheme="minorHAnsi"/>
            <w:sz w:val="22"/>
            <w:szCs w:val="22"/>
            <w:highlight w:val="lightGray"/>
            <w:rPrChange w:id="600" w:author="Oden, Wil" w:date="2025-06-03T10:54:00Z" w16du:dateUtc="2025-06-03T15:54:00Z">
              <w:rPr>
                <w:rFonts w:asciiTheme="minorHAnsi" w:hAnsiTheme="minorHAnsi" w:cstheme="minorHAnsi"/>
                <w:sz w:val="22"/>
                <w:szCs w:val="22"/>
              </w:rPr>
            </w:rPrChange>
          </w:rPr>
          <w:delText xml:space="preserve"> </w:delText>
        </w:r>
        <w:r w:rsidR="00C91D68" w:rsidRPr="00F02C29" w:rsidDel="003360CB">
          <w:rPr>
            <w:rFonts w:asciiTheme="minorHAnsi" w:hAnsiTheme="minorHAnsi" w:cstheme="minorHAnsi"/>
            <w:sz w:val="22"/>
            <w:szCs w:val="22"/>
            <w:highlight w:val="lightGray"/>
            <w:rPrChange w:id="601" w:author="Oden, Wil" w:date="2025-06-03T10:54:00Z" w16du:dateUtc="2025-06-03T15:54:00Z">
              <w:rPr>
                <w:rFonts w:asciiTheme="minorHAnsi" w:hAnsiTheme="minorHAnsi" w:cstheme="minorHAnsi"/>
                <w:sz w:val="22"/>
                <w:szCs w:val="22"/>
              </w:rPr>
            </w:rPrChange>
          </w:rPr>
          <w:delText>trust</w:delText>
        </w:r>
        <w:r w:rsidR="00F01347" w:rsidRPr="00F02C29" w:rsidDel="003360CB">
          <w:rPr>
            <w:rFonts w:asciiTheme="minorHAnsi" w:hAnsiTheme="minorHAnsi" w:cstheme="minorHAnsi"/>
            <w:sz w:val="22"/>
            <w:szCs w:val="22"/>
            <w:highlight w:val="lightGray"/>
            <w:rPrChange w:id="602" w:author="Oden, Wil" w:date="2025-06-03T10:54:00Z" w16du:dateUtc="2025-06-03T15:54:00Z">
              <w:rPr>
                <w:rFonts w:asciiTheme="minorHAnsi" w:hAnsiTheme="minorHAnsi" w:cstheme="minorHAnsi"/>
                <w:sz w:val="22"/>
                <w:szCs w:val="22"/>
              </w:rPr>
            </w:rPrChange>
          </w:rPr>
          <w:delText xml:space="preserve"> assets to secure financing</w:delText>
        </w:r>
        <w:r w:rsidR="00D500D4" w:rsidRPr="00F02C29" w:rsidDel="003360CB">
          <w:rPr>
            <w:rFonts w:asciiTheme="minorHAnsi" w:hAnsiTheme="minorHAnsi" w:cstheme="minorHAnsi"/>
            <w:sz w:val="22"/>
            <w:szCs w:val="22"/>
            <w:highlight w:val="lightGray"/>
            <w:rPrChange w:id="603" w:author="Oden, Wil" w:date="2025-06-03T10:54:00Z" w16du:dateUtc="2025-06-03T15:54:00Z">
              <w:rPr>
                <w:rFonts w:asciiTheme="minorHAnsi" w:hAnsiTheme="minorHAnsi" w:cstheme="minorHAnsi"/>
                <w:sz w:val="22"/>
                <w:szCs w:val="22"/>
              </w:rPr>
            </w:rPrChange>
          </w:rPr>
          <w:delText xml:space="preserve"> would </w:delText>
        </w:r>
        <w:r w:rsidR="00750568" w:rsidRPr="00F02C29" w:rsidDel="003360CB">
          <w:rPr>
            <w:rFonts w:asciiTheme="minorHAnsi" w:hAnsiTheme="minorHAnsi" w:cstheme="minorHAnsi"/>
            <w:sz w:val="22"/>
            <w:szCs w:val="22"/>
            <w:highlight w:val="lightGray"/>
            <w:rPrChange w:id="604" w:author="Oden, Wil" w:date="2025-06-03T10:54:00Z" w16du:dateUtc="2025-06-03T15:54:00Z">
              <w:rPr>
                <w:rFonts w:asciiTheme="minorHAnsi" w:hAnsiTheme="minorHAnsi" w:cstheme="minorHAnsi"/>
                <w:sz w:val="22"/>
                <w:szCs w:val="22"/>
              </w:rPr>
            </w:rPrChange>
          </w:rPr>
          <w:delText>fail</w:delText>
        </w:r>
        <w:r w:rsidR="00C91D68" w:rsidRPr="00F02C29" w:rsidDel="003360CB">
          <w:rPr>
            <w:rFonts w:asciiTheme="minorHAnsi" w:hAnsiTheme="minorHAnsi" w:cstheme="minorHAnsi"/>
            <w:sz w:val="22"/>
            <w:szCs w:val="22"/>
            <w:highlight w:val="lightGray"/>
            <w:rPrChange w:id="605" w:author="Oden, Wil" w:date="2025-06-03T10:54:00Z" w16du:dateUtc="2025-06-03T15:54:00Z">
              <w:rPr>
                <w:rFonts w:asciiTheme="minorHAnsi" w:hAnsiTheme="minorHAnsi" w:cstheme="minorHAnsi"/>
                <w:sz w:val="22"/>
                <w:szCs w:val="22"/>
              </w:rPr>
            </w:rPrChange>
          </w:rPr>
          <w:delText xml:space="preserve"> this criterion</w:delText>
        </w:r>
        <w:r w:rsidR="00C91D68" w:rsidRPr="00F02C29" w:rsidDel="003360CB">
          <w:rPr>
            <w:rFonts w:asciiTheme="minorHAnsi" w:hAnsiTheme="minorHAnsi" w:cstheme="minorHAnsi"/>
            <w:sz w:val="22"/>
            <w:szCs w:val="22"/>
            <w:highlight w:val="lightGray"/>
            <w:rPrChange w:id="606" w:author="Oden, Wil" w:date="2025-06-03T11:55:00Z" w16du:dateUtc="2025-06-03T16:55:00Z">
              <w:rPr>
                <w:rFonts w:asciiTheme="minorHAnsi" w:hAnsiTheme="minorHAnsi" w:cstheme="minorHAnsi"/>
                <w:sz w:val="22"/>
                <w:szCs w:val="22"/>
              </w:rPr>
            </w:rPrChange>
          </w:rPr>
          <w:delText>.</w:delText>
        </w:r>
      </w:del>
    </w:p>
    <w:p w14:paraId="3CEB5FE1" w14:textId="5BA0DC6F" w:rsidR="00F07CE7" w:rsidRPr="00F02C29" w:rsidRDefault="00F07CE7" w:rsidP="00A22B19">
      <w:pPr>
        <w:numPr>
          <w:ilvl w:val="3"/>
          <w:numId w:val="20"/>
        </w:numPr>
        <w:spacing w:after="220"/>
        <w:ind w:hanging="720"/>
        <w:jc w:val="both"/>
        <w:rPr>
          <w:ins w:id="607" w:author="Oden, Wil" w:date="2025-06-04T11:04:00Z" w16du:dateUtc="2025-06-04T16:04:00Z"/>
          <w:rFonts w:asciiTheme="minorHAnsi" w:hAnsiTheme="minorHAnsi" w:cstheme="minorHAnsi"/>
          <w:sz w:val="22"/>
          <w:szCs w:val="22"/>
          <w:highlight w:val="lightGray"/>
        </w:rPr>
      </w:pPr>
      <w:ins w:id="608" w:author="Oden, Wil" w:date="2025-06-04T11:03:00Z" w16du:dateUtc="2025-06-04T16:03:00Z">
        <w:r w:rsidRPr="00F02C29">
          <w:rPr>
            <w:rFonts w:asciiTheme="minorHAnsi" w:hAnsiTheme="minorHAnsi" w:cstheme="minorHAnsi"/>
            <w:sz w:val="22"/>
            <w:szCs w:val="22"/>
            <w:highlight w:val="lightGray"/>
          </w:rPr>
          <w:t xml:space="preserve">Mortgage loans </w:t>
        </w:r>
      </w:ins>
      <w:ins w:id="609" w:author="Oden, Wil" w:date="2025-06-04T11:06:00Z" w16du:dateUtc="2025-06-04T16:06:00Z">
        <w:r w:rsidR="007658A8" w:rsidRPr="00F02C29">
          <w:rPr>
            <w:rFonts w:asciiTheme="minorHAnsi" w:hAnsiTheme="minorHAnsi" w:cstheme="minorHAnsi"/>
            <w:sz w:val="22"/>
            <w:szCs w:val="22"/>
            <w:highlight w:val="lightGray"/>
          </w:rPr>
          <w:t>shall</w:t>
        </w:r>
      </w:ins>
      <w:ins w:id="610" w:author="Oden, Wil" w:date="2025-06-04T11:03:00Z" w16du:dateUtc="2025-06-04T16:03:00Z">
        <w:r w:rsidRPr="00F02C29">
          <w:rPr>
            <w:rFonts w:asciiTheme="minorHAnsi" w:hAnsiTheme="minorHAnsi" w:cstheme="minorHAnsi"/>
            <w:sz w:val="22"/>
            <w:szCs w:val="22"/>
            <w:highlight w:val="lightGray"/>
          </w:rPr>
          <w:t xml:space="preserve"> be reported on Sched</w:t>
        </w:r>
      </w:ins>
      <w:ins w:id="611" w:author="Oden, Wil" w:date="2025-06-04T11:04:00Z" w16du:dateUtc="2025-06-04T16:04:00Z">
        <w:r w:rsidRPr="00F02C29">
          <w:rPr>
            <w:rFonts w:asciiTheme="minorHAnsi" w:hAnsiTheme="minorHAnsi" w:cstheme="minorHAnsi"/>
            <w:sz w:val="22"/>
            <w:szCs w:val="22"/>
            <w:highlight w:val="lightGray"/>
          </w:rPr>
          <w:t>ule B</w:t>
        </w:r>
      </w:ins>
      <w:ins w:id="612" w:author="Oden, Wil" w:date="2025-06-04T11:07:00Z" w16du:dateUtc="2025-06-04T16:07:00Z">
        <w:r w:rsidR="00125A2F" w:rsidRPr="00F02C29">
          <w:rPr>
            <w:rFonts w:asciiTheme="minorHAnsi" w:hAnsiTheme="minorHAnsi" w:cstheme="minorHAnsi"/>
            <w:sz w:val="22"/>
            <w:szCs w:val="22"/>
            <w:highlight w:val="lightGray"/>
          </w:rPr>
          <w:t xml:space="preserve"> in accordance with this statement</w:t>
        </w:r>
      </w:ins>
      <w:ins w:id="613" w:author="Oden, Wil" w:date="2025-06-04T11:04:00Z" w16du:dateUtc="2025-06-04T16:04:00Z">
        <w:r w:rsidRPr="00F02C29">
          <w:rPr>
            <w:rFonts w:asciiTheme="minorHAnsi" w:hAnsiTheme="minorHAnsi" w:cstheme="minorHAnsi"/>
            <w:sz w:val="22"/>
            <w:szCs w:val="22"/>
            <w:highlight w:val="lightGray"/>
          </w:rPr>
          <w:t>.</w:t>
        </w:r>
      </w:ins>
    </w:p>
    <w:p w14:paraId="3B526483" w14:textId="77777777" w:rsidR="00427460" w:rsidRPr="00F02C29" w:rsidRDefault="00427460" w:rsidP="00A22B19">
      <w:pPr>
        <w:numPr>
          <w:ilvl w:val="3"/>
          <w:numId w:val="20"/>
        </w:numPr>
        <w:spacing w:after="220"/>
        <w:ind w:hanging="720"/>
        <w:jc w:val="both"/>
        <w:rPr>
          <w:ins w:id="614" w:author="Oden, Wil" w:date="2025-06-04T11:09:00Z" w16du:dateUtc="2025-06-04T16:09:00Z"/>
          <w:rFonts w:asciiTheme="minorHAnsi" w:hAnsiTheme="minorHAnsi" w:cstheme="minorHAnsi"/>
          <w:sz w:val="22"/>
          <w:szCs w:val="22"/>
          <w:highlight w:val="lightGray"/>
        </w:rPr>
      </w:pPr>
      <w:ins w:id="615" w:author="Oden, Wil" w:date="2025-06-04T11:07:00Z" w16du:dateUtc="2025-06-04T16:07:00Z">
        <w:r w:rsidRPr="00F02C29">
          <w:rPr>
            <w:rFonts w:asciiTheme="minorHAnsi" w:hAnsiTheme="minorHAnsi" w:cstheme="minorHAnsi"/>
            <w:sz w:val="22"/>
            <w:szCs w:val="22"/>
            <w:highlight w:val="lightGray"/>
          </w:rPr>
          <w:t xml:space="preserve">Cash and cash equivalents shall be </w:t>
        </w:r>
      </w:ins>
      <w:ins w:id="616" w:author="Oden, Wil" w:date="2025-06-04T11:08:00Z" w16du:dateUtc="2025-06-04T16:08:00Z">
        <w:r w:rsidRPr="00F02C29">
          <w:rPr>
            <w:rFonts w:asciiTheme="minorHAnsi" w:hAnsiTheme="minorHAnsi" w:cstheme="minorHAnsi"/>
            <w:sz w:val="22"/>
            <w:szCs w:val="22"/>
            <w:highlight w:val="lightGray"/>
          </w:rPr>
          <w:t xml:space="preserve">reported in accordance with </w:t>
        </w:r>
        <w:r w:rsidRPr="00A06418">
          <w:rPr>
            <w:rFonts w:asciiTheme="minorHAnsi" w:hAnsiTheme="minorHAnsi" w:cstheme="minorHAnsi"/>
            <w:i/>
            <w:iCs/>
            <w:sz w:val="22"/>
            <w:szCs w:val="22"/>
            <w:highlight w:val="lightGray"/>
          </w:rPr>
          <w:t>SSAP No. 2</w:t>
        </w:r>
      </w:ins>
      <w:ins w:id="617" w:author="Oden, Wil" w:date="2025-06-04T12:08:00Z" w16du:dateUtc="2025-06-04T17:08:00Z">
        <w:r w:rsidRPr="00A06418">
          <w:rPr>
            <w:rFonts w:asciiTheme="minorHAnsi" w:hAnsiTheme="minorHAnsi" w:cstheme="minorHAnsi"/>
            <w:i/>
            <w:iCs/>
            <w:sz w:val="22"/>
            <w:szCs w:val="22"/>
            <w:highlight w:val="lightGray"/>
          </w:rPr>
          <w:t>—Cash, Cash Equivalents, Drafts and Short-Term Investments</w:t>
        </w:r>
      </w:ins>
      <w:ins w:id="618" w:author="Oden, Wil" w:date="2025-06-04T11:08:00Z" w16du:dateUtc="2025-06-04T16:08:00Z">
        <w:r w:rsidRPr="00F02C29">
          <w:rPr>
            <w:rFonts w:asciiTheme="minorHAnsi" w:hAnsiTheme="minorHAnsi" w:cstheme="minorHAnsi"/>
            <w:sz w:val="22"/>
            <w:szCs w:val="22"/>
            <w:highlight w:val="lightGray"/>
          </w:rPr>
          <w:t>.</w:t>
        </w:r>
      </w:ins>
    </w:p>
    <w:p w14:paraId="788865DE" w14:textId="2112752C" w:rsidR="00F07CE7" w:rsidRPr="00F02C29" w:rsidRDefault="00291BA0" w:rsidP="00A22B19">
      <w:pPr>
        <w:numPr>
          <w:ilvl w:val="3"/>
          <w:numId w:val="20"/>
        </w:numPr>
        <w:spacing w:after="220"/>
        <w:ind w:hanging="720"/>
        <w:jc w:val="both"/>
        <w:rPr>
          <w:ins w:id="619" w:author="Oden, Wil" w:date="2025-06-04T11:06:00Z" w16du:dateUtc="2025-06-04T16:06:00Z"/>
          <w:rFonts w:asciiTheme="minorHAnsi" w:hAnsiTheme="minorHAnsi" w:cstheme="minorHAnsi"/>
          <w:sz w:val="22"/>
          <w:szCs w:val="22"/>
          <w:highlight w:val="lightGray"/>
        </w:rPr>
      </w:pPr>
      <w:ins w:id="620" w:author="Oden, Wil" w:date="2025-06-04T11:06:00Z" w16du:dateUtc="2025-06-04T16:06:00Z">
        <w:r w:rsidRPr="00F02C29">
          <w:rPr>
            <w:rFonts w:asciiTheme="minorHAnsi" w:hAnsiTheme="minorHAnsi" w:cstheme="minorHAnsi"/>
            <w:sz w:val="22"/>
            <w:szCs w:val="22"/>
            <w:highlight w:val="lightGray"/>
          </w:rPr>
          <w:t>Real estate directly</w:t>
        </w:r>
        <w:r w:rsidR="007658A8" w:rsidRPr="00F02C29">
          <w:rPr>
            <w:rFonts w:asciiTheme="minorHAnsi" w:hAnsiTheme="minorHAnsi" w:cstheme="minorHAnsi"/>
            <w:sz w:val="22"/>
            <w:szCs w:val="22"/>
            <w:highlight w:val="lightGray"/>
          </w:rPr>
          <w:t xml:space="preserve"> held by statutory trust shall be reported </w:t>
        </w:r>
      </w:ins>
      <w:ins w:id="621" w:author="Oden, Wil" w:date="2025-06-06T10:37:00Z" w16du:dateUtc="2025-06-06T15:37:00Z">
        <w:r w:rsidR="00C4657F">
          <w:rPr>
            <w:rFonts w:asciiTheme="minorHAnsi" w:hAnsiTheme="minorHAnsi" w:cstheme="minorHAnsi"/>
            <w:sz w:val="22"/>
            <w:szCs w:val="22"/>
            <w:highlight w:val="lightGray"/>
          </w:rPr>
          <w:t xml:space="preserve">on </w:t>
        </w:r>
        <w:r w:rsidR="00C4657F" w:rsidRPr="00F02C29">
          <w:rPr>
            <w:rFonts w:asciiTheme="minorHAnsi" w:hAnsiTheme="minorHAnsi" w:cstheme="minorHAnsi"/>
            <w:sz w:val="22"/>
            <w:szCs w:val="22"/>
            <w:highlight w:val="lightGray"/>
          </w:rPr>
          <w:t xml:space="preserve">Schedule A </w:t>
        </w:r>
        <w:r w:rsidR="00C4657F">
          <w:rPr>
            <w:rFonts w:asciiTheme="minorHAnsi" w:hAnsiTheme="minorHAnsi" w:cstheme="minorHAnsi"/>
            <w:sz w:val="22"/>
            <w:szCs w:val="22"/>
            <w:highlight w:val="lightGray"/>
          </w:rPr>
          <w:t xml:space="preserve">and </w:t>
        </w:r>
      </w:ins>
      <w:ins w:id="622" w:author="Oden, Wil" w:date="2025-06-06T10:33:00Z" w16du:dateUtc="2025-06-06T15:33:00Z">
        <w:r w:rsidR="00800F35">
          <w:rPr>
            <w:rFonts w:asciiTheme="minorHAnsi" w:hAnsiTheme="minorHAnsi" w:cstheme="minorHAnsi"/>
            <w:sz w:val="22"/>
            <w:szCs w:val="22"/>
            <w:highlight w:val="lightGray"/>
          </w:rPr>
          <w:t xml:space="preserve">as </w:t>
        </w:r>
        <w:r w:rsidR="00DA3356">
          <w:rPr>
            <w:rFonts w:asciiTheme="minorHAnsi" w:hAnsiTheme="minorHAnsi" w:cstheme="minorHAnsi"/>
            <w:sz w:val="22"/>
            <w:szCs w:val="22"/>
            <w:highlight w:val="lightGray"/>
          </w:rPr>
          <w:t xml:space="preserve">“Held for Sale” </w:t>
        </w:r>
      </w:ins>
      <w:ins w:id="623" w:author="Oden, Wil" w:date="2025-06-04T11:07:00Z" w16du:dateUtc="2025-06-04T16:07:00Z">
        <w:r w:rsidR="00125A2F" w:rsidRPr="00F02C29">
          <w:rPr>
            <w:rFonts w:asciiTheme="minorHAnsi" w:hAnsiTheme="minorHAnsi" w:cstheme="minorHAnsi"/>
            <w:sz w:val="22"/>
            <w:szCs w:val="22"/>
            <w:highlight w:val="lightGray"/>
          </w:rPr>
          <w:t xml:space="preserve">in accordance with </w:t>
        </w:r>
        <w:r w:rsidR="00125A2F" w:rsidRPr="00A06418">
          <w:rPr>
            <w:rFonts w:asciiTheme="minorHAnsi" w:hAnsiTheme="minorHAnsi" w:cstheme="minorHAnsi"/>
            <w:i/>
            <w:iCs/>
            <w:sz w:val="22"/>
            <w:szCs w:val="22"/>
            <w:highlight w:val="lightGray"/>
          </w:rPr>
          <w:t>SSAP No. 40</w:t>
        </w:r>
      </w:ins>
      <w:ins w:id="624" w:author="Oden, Wil" w:date="2025-06-04T12:09:00Z" w16du:dateUtc="2025-06-04T17:09:00Z">
        <w:r w:rsidR="005A41D9" w:rsidRPr="00A06418">
          <w:rPr>
            <w:rFonts w:asciiTheme="minorHAnsi" w:hAnsiTheme="minorHAnsi" w:cstheme="minorHAnsi"/>
            <w:i/>
            <w:iCs/>
            <w:sz w:val="22"/>
            <w:szCs w:val="22"/>
            <w:highlight w:val="lightGray"/>
          </w:rPr>
          <w:t>—Real Estate</w:t>
        </w:r>
      </w:ins>
      <w:ins w:id="625" w:author="Oden, Wil" w:date="2025-06-05T11:54:00Z" w16du:dateUtc="2025-06-05T16:54:00Z">
        <w:r w:rsidR="00A06418" w:rsidRPr="00A06418">
          <w:rPr>
            <w:rFonts w:asciiTheme="minorHAnsi" w:hAnsiTheme="minorHAnsi" w:cstheme="minorHAnsi"/>
            <w:i/>
            <w:iCs/>
            <w:sz w:val="22"/>
            <w:szCs w:val="22"/>
            <w:highlight w:val="lightGray"/>
          </w:rPr>
          <w:t xml:space="preserve"> Investments</w:t>
        </w:r>
      </w:ins>
      <w:ins w:id="626" w:author="Oden, Wil" w:date="2025-06-04T11:06:00Z" w16du:dateUtc="2025-06-04T16:06:00Z">
        <w:r w:rsidR="007658A8" w:rsidRPr="00F02C29">
          <w:rPr>
            <w:rFonts w:asciiTheme="minorHAnsi" w:hAnsiTheme="minorHAnsi" w:cstheme="minorHAnsi"/>
            <w:sz w:val="22"/>
            <w:szCs w:val="22"/>
            <w:highlight w:val="lightGray"/>
          </w:rPr>
          <w:t>.</w:t>
        </w:r>
      </w:ins>
    </w:p>
    <w:p w14:paraId="38F29EE1" w14:textId="6441CB1B" w:rsidR="00771E56" w:rsidRDefault="00771E56" w:rsidP="00A22B19">
      <w:pPr>
        <w:numPr>
          <w:ilvl w:val="3"/>
          <w:numId w:val="20"/>
        </w:numPr>
        <w:spacing w:after="220"/>
        <w:ind w:hanging="720"/>
        <w:jc w:val="both"/>
        <w:rPr>
          <w:ins w:id="627" w:author="Oden, Wil" w:date="2025-07-17T09:11:00Z" w16du:dateUtc="2025-07-17T14:11:00Z"/>
          <w:rFonts w:asciiTheme="minorHAnsi" w:hAnsiTheme="minorHAnsi" w:cstheme="minorHAnsi"/>
          <w:sz w:val="22"/>
          <w:szCs w:val="22"/>
          <w:highlight w:val="lightGray"/>
        </w:rPr>
      </w:pPr>
      <w:ins w:id="628" w:author="Oden, Wil" w:date="2025-06-04T11:09:00Z" w16du:dateUtc="2025-06-04T16:09:00Z">
        <w:r w:rsidRPr="00F02C29">
          <w:rPr>
            <w:rFonts w:asciiTheme="minorHAnsi" w:hAnsiTheme="minorHAnsi" w:cstheme="minorHAnsi"/>
            <w:sz w:val="22"/>
            <w:szCs w:val="22"/>
            <w:highlight w:val="lightGray"/>
          </w:rPr>
          <w:t xml:space="preserve">Liabilities of the statutory trust shall be reported in accordance with the applicable </w:t>
        </w:r>
      </w:ins>
      <w:ins w:id="629" w:author="Oden, Wil" w:date="2025-06-04T11:10:00Z" w16du:dateUtc="2025-06-04T16:10:00Z">
        <w:r w:rsidR="009C5A5C" w:rsidRPr="00F02C29">
          <w:rPr>
            <w:rFonts w:asciiTheme="minorHAnsi" w:hAnsiTheme="minorHAnsi" w:cstheme="minorHAnsi"/>
            <w:sz w:val="22"/>
            <w:szCs w:val="22"/>
            <w:highlight w:val="lightGray"/>
          </w:rPr>
          <w:t>statement of statutory accounting principle.</w:t>
        </w:r>
      </w:ins>
    </w:p>
    <w:p w14:paraId="31D7ADE5" w14:textId="3EFAED7A" w:rsidR="002A1FD0" w:rsidRPr="00F02C29" w:rsidRDefault="002A1FD0" w:rsidP="00A22B19">
      <w:pPr>
        <w:numPr>
          <w:ilvl w:val="3"/>
          <w:numId w:val="20"/>
        </w:numPr>
        <w:spacing w:after="220"/>
        <w:ind w:hanging="720"/>
        <w:jc w:val="both"/>
        <w:rPr>
          <w:ins w:id="630" w:author="Oden, Wil" w:date="2025-06-04T09:58:00Z" w16du:dateUtc="2025-06-04T14:58:00Z"/>
          <w:rFonts w:asciiTheme="minorHAnsi" w:hAnsiTheme="minorHAnsi" w:cstheme="minorHAnsi"/>
          <w:sz w:val="22"/>
          <w:szCs w:val="22"/>
          <w:highlight w:val="lightGray"/>
        </w:rPr>
      </w:pPr>
      <w:ins w:id="631" w:author="Oden, Wil" w:date="2025-07-17T09:11:00Z" w16du:dateUtc="2025-07-17T14:11:00Z">
        <w:r w:rsidRPr="00770B7D">
          <w:rPr>
            <w:rFonts w:asciiTheme="minorHAnsi" w:hAnsiTheme="minorHAnsi" w:cstheme="minorHAnsi"/>
            <w:sz w:val="22"/>
            <w:szCs w:val="22"/>
            <w:highlight w:val="lightGray"/>
          </w:rPr>
          <w:t xml:space="preserve">Revenue and expenses shall be accounted for as if they were directly incurred by the insurer and, </w:t>
        </w:r>
      </w:ins>
      <w:ins w:id="632" w:author="Oden, Wil" w:date="2025-07-17T09:13:00Z" w16du:dateUtc="2025-07-17T14:13:00Z">
        <w:r w:rsidR="00B35C68">
          <w:rPr>
            <w:rFonts w:asciiTheme="minorHAnsi" w:hAnsiTheme="minorHAnsi" w:cstheme="minorHAnsi"/>
            <w:sz w:val="22"/>
            <w:szCs w:val="22"/>
            <w:highlight w:val="lightGray"/>
          </w:rPr>
          <w:t>accordingly</w:t>
        </w:r>
      </w:ins>
      <w:ins w:id="633" w:author="Oden, Wil" w:date="2025-07-17T09:11:00Z" w16du:dateUtc="2025-07-17T14:11:00Z">
        <w:r w:rsidRPr="00770B7D">
          <w:rPr>
            <w:rFonts w:asciiTheme="minorHAnsi" w:hAnsiTheme="minorHAnsi" w:cstheme="minorHAnsi"/>
            <w:sz w:val="22"/>
            <w:szCs w:val="22"/>
            <w:highlight w:val="lightGray"/>
          </w:rPr>
          <w:t>, are subject to the same reporting and disclosure requirements that would</w:t>
        </w:r>
      </w:ins>
      <w:ins w:id="634" w:author="Oden, Wil" w:date="2025-07-17T09:15:00Z" w16du:dateUtc="2025-07-17T14:15:00Z">
        <w:r w:rsidR="00FF7D4E">
          <w:rPr>
            <w:rFonts w:asciiTheme="minorHAnsi" w:hAnsiTheme="minorHAnsi" w:cstheme="minorHAnsi"/>
            <w:sz w:val="22"/>
            <w:szCs w:val="22"/>
            <w:highlight w:val="lightGray"/>
          </w:rPr>
          <w:t xml:space="preserve"> normally apply</w:t>
        </w:r>
      </w:ins>
      <w:ins w:id="635" w:author="Oden, Wil" w:date="2025-07-17T09:11:00Z" w16du:dateUtc="2025-07-17T14:11:00Z">
        <w:r w:rsidRPr="00770B7D">
          <w:rPr>
            <w:rFonts w:asciiTheme="minorHAnsi" w:hAnsiTheme="minorHAnsi" w:cstheme="minorHAnsi"/>
            <w:sz w:val="22"/>
            <w:szCs w:val="22"/>
            <w:highlight w:val="lightGray"/>
          </w:rPr>
          <w:t xml:space="preserve">. This includes, but is not limited to, the related party and affiliate disclosures required under </w:t>
        </w:r>
        <w:r w:rsidRPr="00770B7D">
          <w:rPr>
            <w:rFonts w:asciiTheme="minorHAnsi" w:hAnsiTheme="minorHAnsi" w:cstheme="minorHAnsi"/>
            <w:i/>
            <w:iCs/>
            <w:sz w:val="22"/>
            <w:szCs w:val="22"/>
            <w:highlight w:val="lightGray"/>
          </w:rPr>
          <w:t>SSAP No. 25, Affiliates and Other Related Parties</w:t>
        </w:r>
        <w:r w:rsidRPr="00770B7D">
          <w:rPr>
            <w:rFonts w:asciiTheme="minorHAnsi" w:hAnsiTheme="minorHAnsi" w:cstheme="minorHAnsi"/>
            <w:sz w:val="22"/>
            <w:szCs w:val="22"/>
            <w:highlight w:val="lightGray"/>
          </w:rPr>
          <w:t>.</w:t>
        </w:r>
      </w:ins>
    </w:p>
    <w:p w14:paraId="41386A6F" w14:textId="65F75893" w:rsidR="00654A35" w:rsidRPr="00F02C29" w:rsidRDefault="007D6E9E" w:rsidP="000301B5">
      <w:pPr>
        <w:numPr>
          <w:ilvl w:val="2"/>
          <w:numId w:val="20"/>
        </w:numPr>
        <w:spacing w:after="220"/>
        <w:ind w:hanging="720"/>
        <w:jc w:val="both"/>
        <w:rPr>
          <w:ins w:id="636" w:author="Oden, Wil" w:date="2025-04-24T09:49:00Z" w16du:dateUtc="2025-04-24T14:49:00Z"/>
          <w:rFonts w:asciiTheme="minorHAnsi" w:hAnsiTheme="minorHAnsi" w:cstheme="minorHAnsi"/>
          <w:sz w:val="22"/>
          <w:szCs w:val="22"/>
        </w:rPr>
      </w:pPr>
      <w:ins w:id="637" w:author="Oden, Wil" w:date="2025-06-03T11:35:00Z" w16du:dateUtc="2025-06-03T16:35:00Z">
        <w:r w:rsidRPr="00F02C29">
          <w:rPr>
            <w:rFonts w:asciiTheme="minorHAnsi" w:hAnsiTheme="minorHAnsi" w:cstheme="minorHAnsi"/>
            <w:sz w:val="22"/>
            <w:szCs w:val="22"/>
            <w:highlight w:val="lightGray"/>
          </w:rPr>
          <w:t>The s</w:t>
        </w:r>
      </w:ins>
      <w:del w:id="638" w:author="Oden, Wil" w:date="2025-06-03T11:41:00Z" w16du:dateUtc="2025-06-03T16:41:00Z">
        <w:r w:rsidR="007F0195" w:rsidRPr="00F02C29" w:rsidDel="007F0195">
          <w:rPr>
            <w:rFonts w:asciiTheme="minorHAnsi" w:hAnsiTheme="minorHAnsi" w:cstheme="minorHAnsi"/>
            <w:sz w:val="22"/>
            <w:szCs w:val="22"/>
            <w:highlight w:val="lightGray"/>
            <w:rPrChange w:id="639" w:author="Oden, Wil" w:date="2025-06-03T11:41:00Z" w16du:dateUtc="2025-06-03T16:41:00Z">
              <w:rPr>
                <w:rFonts w:asciiTheme="minorHAnsi" w:hAnsiTheme="minorHAnsi" w:cstheme="minorHAnsi"/>
                <w:sz w:val="22"/>
                <w:szCs w:val="22"/>
              </w:rPr>
            </w:rPrChange>
          </w:rPr>
          <w:delText>S</w:delText>
        </w:r>
      </w:del>
      <w:ins w:id="640" w:author="Oden, Wil" w:date="2025-05-08T09:54:00Z" w16du:dateUtc="2025-05-08T14:54:00Z">
        <w:r w:rsidR="007930C6" w:rsidRPr="00F02C29">
          <w:rPr>
            <w:rFonts w:asciiTheme="minorHAnsi" w:hAnsiTheme="minorHAnsi" w:cstheme="minorHAnsi"/>
            <w:sz w:val="22"/>
            <w:szCs w:val="22"/>
          </w:rPr>
          <w:t>tatutory t</w:t>
        </w:r>
      </w:ins>
      <w:ins w:id="641" w:author="Oden, Wil" w:date="2025-04-24T09:49:00Z" w16du:dateUtc="2025-04-24T14:49:00Z">
        <w:r w:rsidR="00654A35" w:rsidRPr="00F02C29">
          <w:rPr>
            <w:rFonts w:asciiTheme="minorHAnsi" w:hAnsiTheme="minorHAnsi" w:cstheme="minorHAnsi"/>
            <w:sz w:val="22"/>
            <w:szCs w:val="22"/>
          </w:rPr>
          <w:t xml:space="preserve">rust must maintain all requisite documents and records in accordance with </w:t>
        </w:r>
      </w:ins>
      <w:ins w:id="642" w:author="Oden, Wil" w:date="2025-04-24T09:51:00Z" w16du:dateUtc="2025-04-24T14:51:00Z">
        <w:r w:rsidR="00654A35" w:rsidRPr="00F02C29">
          <w:rPr>
            <w:rFonts w:asciiTheme="minorHAnsi" w:hAnsiTheme="minorHAnsi" w:cstheme="minorHAnsi"/>
            <w:sz w:val="22"/>
            <w:szCs w:val="22"/>
          </w:rPr>
          <w:t xml:space="preserve">the </w:t>
        </w:r>
      </w:ins>
      <w:ins w:id="643" w:author="Oden, Wil" w:date="2025-04-24T09:49:00Z" w16du:dateUtc="2025-04-24T14:49:00Z">
        <w:r w:rsidR="00654A35" w:rsidRPr="00F02C29">
          <w:rPr>
            <w:rFonts w:asciiTheme="minorHAnsi" w:hAnsiTheme="minorHAnsi" w:cstheme="minorHAnsi"/>
            <w:sz w:val="22"/>
            <w:szCs w:val="22"/>
          </w:rPr>
          <w:t xml:space="preserve">applicable </w:t>
        </w:r>
      </w:ins>
      <w:ins w:id="644" w:author="Oden, Wil" w:date="2025-04-24T09:51:00Z" w16du:dateUtc="2025-04-24T14:51:00Z">
        <w:r w:rsidR="00654A35" w:rsidRPr="00F02C29">
          <w:rPr>
            <w:rFonts w:asciiTheme="minorHAnsi" w:hAnsiTheme="minorHAnsi" w:cstheme="minorHAnsi"/>
            <w:sz w:val="22"/>
            <w:szCs w:val="22"/>
          </w:rPr>
          <w:t>state statutes</w:t>
        </w:r>
      </w:ins>
      <w:ins w:id="645" w:author="Oden, Wil" w:date="2025-06-18T12:26:00Z" w16du:dateUtc="2025-06-18T17:26:00Z">
        <w:r w:rsidR="00614FB9" w:rsidRPr="00F02C29">
          <w:rPr>
            <w:rFonts w:asciiTheme="minorHAnsi" w:hAnsiTheme="minorHAnsi" w:cstheme="minorHAnsi"/>
            <w:sz w:val="22"/>
            <w:szCs w:val="22"/>
          </w:rPr>
          <w:t xml:space="preserve">. </w:t>
        </w:r>
      </w:ins>
      <w:ins w:id="646" w:author="Oden, Wil" w:date="2025-04-24T09:49:00Z" w16du:dateUtc="2025-04-24T14:49:00Z">
        <w:r w:rsidR="00654A35" w:rsidRPr="00F02C29">
          <w:rPr>
            <w:rFonts w:asciiTheme="minorHAnsi" w:hAnsiTheme="minorHAnsi" w:cstheme="minorHAnsi"/>
            <w:sz w:val="22"/>
            <w:szCs w:val="22"/>
          </w:rPr>
          <w:t>The trust must also maintain</w:t>
        </w:r>
      </w:ins>
      <w:ins w:id="647" w:author="Oden, Wil" w:date="2025-06-25T13:25:00Z" w16du:dateUtc="2025-06-25T18:25:00Z">
        <w:r w:rsidR="00087F49">
          <w:rPr>
            <w:rFonts w:asciiTheme="minorHAnsi" w:hAnsiTheme="minorHAnsi" w:cstheme="minorHAnsi"/>
            <w:sz w:val="22"/>
            <w:szCs w:val="22"/>
          </w:rPr>
          <w:t xml:space="preserve"> </w:t>
        </w:r>
        <w:r w:rsidR="00087F49" w:rsidRPr="00242CB5">
          <w:rPr>
            <w:rFonts w:asciiTheme="minorHAnsi" w:hAnsiTheme="minorHAnsi" w:cstheme="minorHAnsi"/>
            <w:sz w:val="22"/>
            <w:szCs w:val="22"/>
            <w:highlight w:val="lightGray"/>
          </w:rPr>
          <w:t>(either directly or through a custodian)</w:t>
        </w:r>
      </w:ins>
      <w:ins w:id="648" w:author="Oden, Wil" w:date="2025-04-24T09:49:00Z" w16du:dateUtc="2025-04-24T14:49:00Z">
        <w:r w:rsidR="00654A35" w:rsidRPr="00F02C29">
          <w:rPr>
            <w:rFonts w:asciiTheme="minorHAnsi" w:hAnsiTheme="minorHAnsi" w:cstheme="minorHAnsi"/>
            <w:sz w:val="22"/>
            <w:szCs w:val="22"/>
          </w:rPr>
          <w:t xml:space="preserve"> a detail of residential mortgage loan</w:t>
        </w:r>
      </w:ins>
      <w:ins w:id="649" w:author="Oden, Wil" w:date="2025-04-24T09:50:00Z" w16du:dateUtc="2025-04-24T14:50:00Z">
        <w:r w:rsidR="00654A35" w:rsidRPr="00F02C29">
          <w:rPr>
            <w:rFonts w:asciiTheme="minorHAnsi" w:hAnsiTheme="minorHAnsi" w:cstheme="minorHAnsi"/>
            <w:sz w:val="22"/>
            <w:szCs w:val="22"/>
          </w:rPr>
          <w:t xml:space="preserve"> agreements held </w:t>
        </w:r>
      </w:ins>
      <w:ins w:id="650" w:author="Oden, Wil" w:date="2025-04-24T09:49:00Z" w16du:dateUtc="2025-04-24T14:49:00Z">
        <w:r w:rsidR="00654A35" w:rsidRPr="00F02C29">
          <w:rPr>
            <w:rFonts w:asciiTheme="minorHAnsi" w:hAnsiTheme="minorHAnsi" w:cstheme="minorHAnsi"/>
            <w:sz w:val="22"/>
            <w:szCs w:val="22"/>
          </w:rPr>
          <w:t>in the trust</w:t>
        </w:r>
      </w:ins>
      <w:ins w:id="651" w:author="Oden, Wil" w:date="2025-04-24T09:50:00Z" w16du:dateUtc="2025-04-24T14:50:00Z">
        <w:r w:rsidR="00654A35" w:rsidRPr="00F02C29">
          <w:rPr>
            <w:rFonts w:asciiTheme="minorHAnsi" w:hAnsiTheme="minorHAnsi" w:cstheme="minorHAnsi"/>
            <w:sz w:val="22"/>
            <w:szCs w:val="22"/>
          </w:rPr>
          <w:t xml:space="preserve"> to</w:t>
        </w:r>
      </w:ins>
      <w:ins w:id="652" w:author="Oden, Wil" w:date="2025-04-24T09:49:00Z" w16du:dateUtc="2025-04-24T14:49:00Z">
        <w:r w:rsidR="00654A35" w:rsidRPr="00F02C29">
          <w:rPr>
            <w:rFonts w:asciiTheme="minorHAnsi" w:hAnsiTheme="minorHAnsi" w:cstheme="minorHAnsi"/>
            <w:sz w:val="22"/>
            <w:szCs w:val="22"/>
          </w:rPr>
          <w:t xml:space="preserve"> be</w:t>
        </w:r>
      </w:ins>
      <w:ins w:id="653" w:author="Oden, Wil" w:date="2025-04-24T09:50:00Z" w16du:dateUtc="2025-04-24T14:50:00Z">
        <w:r w:rsidR="00654A35" w:rsidRPr="00F02C29">
          <w:rPr>
            <w:rFonts w:asciiTheme="minorHAnsi" w:hAnsiTheme="minorHAnsi" w:cstheme="minorHAnsi"/>
            <w:sz w:val="22"/>
            <w:szCs w:val="22"/>
          </w:rPr>
          <w:t xml:space="preserve"> made</w:t>
        </w:r>
      </w:ins>
      <w:ins w:id="654" w:author="Oden, Wil" w:date="2025-04-24T09:49:00Z" w16du:dateUtc="2025-04-24T14:49:00Z">
        <w:r w:rsidR="00654A35" w:rsidRPr="00F02C29">
          <w:rPr>
            <w:rFonts w:asciiTheme="minorHAnsi" w:hAnsiTheme="minorHAnsi" w:cstheme="minorHAnsi"/>
            <w:sz w:val="22"/>
            <w:szCs w:val="22"/>
          </w:rPr>
          <w:t xml:space="preserve"> available to the state insurance regulator and auditors upon request</w:t>
        </w:r>
      </w:ins>
      <w:ins w:id="655" w:author="Oden, Wil" w:date="2025-04-24T10:32:00Z" w16du:dateUtc="2025-04-24T15:32:00Z">
        <w:r w:rsidR="009A660E" w:rsidRPr="00F02C29">
          <w:rPr>
            <w:rFonts w:asciiTheme="minorHAnsi" w:hAnsiTheme="minorHAnsi" w:cstheme="minorHAnsi"/>
            <w:sz w:val="22"/>
            <w:szCs w:val="22"/>
          </w:rPr>
          <w:t xml:space="preserve">; this detail must contain, at a minimum, the same information </w:t>
        </w:r>
      </w:ins>
      <w:ins w:id="656" w:author="Oden, Wil" w:date="2025-04-24T12:24:00Z" w16du:dateUtc="2025-04-24T17:24:00Z">
        <w:r w:rsidR="007A5223" w:rsidRPr="00F02C29">
          <w:rPr>
            <w:rFonts w:asciiTheme="minorHAnsi" w:hAnsiTheme="minorHAnsi" w:cstheme="minorHAnsi"/>
            <w:sz w:val="22"/>
            <w:szCs w:val="22"/>
          </w:rPr>
          <w:t xml:space="preserve">as would be required </w:t>
        </w:r>
      </w:ins>
      <w:ins w:id="657" w:author="Oden, Wil" w:date="2025-04-24T12:23:00Z" w16du:dateUtc="2025-04-24T17:23:00Z">
        <w:r w:rsidR="007A5223" w:rsidRPr="00F02C29">
          <w:rPr>
            <w:rFonts w:asciiTheme="minorHAnsi" w:hAnsiTheme="minorHAnsi" w:cstheme="minorHAnsi"/>
            <w:sz w:val="22"/>
            <w:szCs w:val="22"/>
          </w:rPr>
          <w:t>were</w:t>
        </w:r>
      </w:ins>
      <w:ins w:id="658" w:author="Oden, Wil" w:date="2025-04-24T10:33:00Z" w16du:dateUtc="2025-04-24T15:33:00Z">
        <w:r w:rsidR="009A660E" w:rsidRPr="00F02C29">
          <w:rPr>
            <w:rFonts w:asciiTheme="minorHAnsi" w:hAnsiTheme="minorHAnsi" w:cstheme="minorHAnsi"/>
            <w:sz w:val="22"/>
            <w:szCs w:val="22"/>
          </w:rPr>
          <w:t xml:space="preserve"> </w:t>
        </w:r>
      </w:ins>
      <w:ins w:id="659" w:author="Oden, Wil" w:date="2025-04-24T12:23:00Z" w16du:dateUtc="2025-04-24T17:23:00Z">
        <w:r w:rsidR="007A5223" w:rsidRPr="00F02C29">
          <w:rPr>
            <w:rFonts w:asciiTheme="minorHAnsi" w:hAnsiTheme="minorHAnsi" w:cstheme="minorHAnsi"/>
            <w:sz w:val="22"/>
            <w:szCs w:val="22"/>
          </w:rPr>
          <w:t>the mortgage loans</w:t>
        </w:r>
      </w:ins>
      <w:ins w:id="660" w:author="Oden, Wil" w:date="2025-04-24T10:34:00Z" w16du:dateUtc="2025-04-24T15:34:00Z">
        <w:r w:rsidR="009A660E" w:rsidRPr="00F02C29">
          <w:rPr>
            <w:rFonts w:asciiTheme="minorHAnsi" w:hAnsiTheme="minorHAnsi" w:cstheme="minorHAnsi"/>
            <w:sz w:val="22"/>
            <w:szCs w:val="22"/>
          </w:rPr>
          <w:t xml:space="preserve"> to be individually reported</w:t>
        </w:r>
      </w:ins>
      <w:ins w:id="661" w:author="Oden, Wil" w:date="2025-04-24T10:32:00Z" w16du:dateUtc="2025-04-24T15:32:00Z">
        <w:r w:rsidR="009A660E" w:rsidRPr="00F02C29">
          <w:rPr>
            <w:rFonts w:asciiTheme="minorHAnsi" w:hAnsiTheme="minorHAnsi" w:cstheme="minorHAnsi"/>
            <w:sz w:val="22"/>
            <w:szCs w:val="22"/>
          </w:rPr>
          <w:t xml:space="preserve"> on Schedule B</w:t>
        </w:r>
      </w:ins>
      <w:ins w:id="662" w:author="Oden, Wil" w:date="2025-04-24T10:34:00Z" w16du:dateUtc="2025-04-24T15:34:00Z">
        <w:r w:rsidR="009A660E" w:rsidRPr="00F02C29">
          <w:rPr>
            <w:rFonts w:asciiTheme="minorHAnsi" w:hAnsiTheme="minorHAnsi" w:cstheme="minorHAnsi"/>
            <w:sz w:val="22"/>
            <w:szCs w:val="22"/>
          </w:rPr>
          <w:t>.</w:t>
        </w:r>
      </w:ins>
    </w:p>
    <w:p w14:paraId="123BC303" w14:textId="7B98E1FB" w:rsidR="0033175B" w:rsidRPr="00F02C29" w:rsidRDefault="00466525" w:rsidP="000301B5">
      <w:pPr>
        <w:numPr>
          <w:ilvl w:val="2"/>
          <w:numId w:val="20"/>
        </w:numPr>
        <w:spacing w:after="220"/>
        <w:ind w:hanging="720"/>
        <w:jc w:val="both"/>
        <w:rPr>
          <w:ins w:id="663" w:author="Oden, Wil" w:date="2025-04-10T10:04:00Z" w16du:dateUtc="2025-04-10T15:04:00Z"/>
          <w:rFonts w:asciiTheme="minorHAnsi" w:hAnsiTheme="minorHAnsi" w:cstheme="minorHAnsi"/>
          <w:sz w:val="22"/>
          <w:szCs w:val="22"/>
        </w:rPr>
      </w:pPr>
      <w:ins w:id="664" w:author="Oden, Wil" w:date="2025-04-10T14:31:00Z" w16du:dateUtc="2025-04-10T19:31:00Z">
        <w:r w:rsidRPr="00F02C29">
          <w:rPr>
            <w:rFonts w:asciiTheme="minorHAnsi" w:hAnsiTheme="minorHAnsi" w:cstheme="minorHAnsi"/>
            <w:sz w:val="22"/>
            <w:szCs w:val="22"/>
          </w:rPr>
          <w:lastRenderedPageBreak/>
          <w:t>The statutory trust has no transactions of its own other than transactions associated with an ownership structure utilized only for the ownership and management of the residential mortgages exclusively for the reporting entity (e.g.</w:t>
        </w:r>
      </w:ins>
      <w:ins w:id="665" w:author="Oden, Wil" w:date="2025-05-08T09:49:00Z" w16du:dateUtc="2025-05-08T14:49:00Z">
        <w:r w:rsidR="00CE38A3" w:rsidRPr="00F02C29">
          <w:rPr>
            <w:rFonts w:asciiTheme="minorHAnsi" w:hAnsiTheme="minorHAnsi" w:cstheme="minorHAnsi"/>
            <w:sz w:val="22"/>
            <w:szCs w:val="22"/>
          </w:rPr>
          <w:t>,</w:t>
        </w:r>
      </w:ins>
      <w:ins w:id="666" w:author="Oden, Wil" w:date="2025-04-10T14:31:00Z" w16du:dateUtc="2025-04-10T19:31:00Z">
        <w:r w:rsidRPr="00F02C29">
          <w:rPr>
            <w:rFonts w:asciiTheme="minorHAnsi" w:hAnsiTheme="minorHAnsi" w:cstheme="minorHAnsi"/>
            <w:sz w:val="22"/>
            <w:szCs w:val="22"/>
          </w:rPr>
          <w:t xml:space="preserve"> </w:t>
        </w:r>
      </w:ins>
      <w:ins w:id="667" w:author="Oden, Wil" w:date="2025-04-10T14:34:00Z" w16du:dateUtc="2025-04-10T19:34:00Z">
        <w:r w:rsidRPr="00F02C29">
          <w:rPr>
            <w:rFonts w:asciiTheme="minorHAnsi" w:hAnsiTheme="minorHAnsi" w:cstheme="minorHAnsi"/>
            <w:sz w:val="22"/>
            <w:szCs w:val="22"/>
          </w:rPr>
          <w:t xml:space="preserve">service fees, </w:t>
        </w:r>
      </w:ins>
      <w:ins w:id="668" w:author="Oden, Wil" w:date="2025-04-10T14:31:00Z" w16du:dateUtc="2025-04-10T19:31:00Z">
        <w:r w:rsidRPr="00F02C29">
          <w:rPr>
            <w:rFonts w:asciiTheme="minorHAnsi" w:hAnsiTheme="minorHAnsi" w:cstheme="minorHAnsi"/>
            <w:sz w:val="22"/>
            <w:szCs w:val="22"/>
          </w:rPr>
          <w:t>real estate taxes</w:t>
        </w:r>
      </w:ins>
      <w:ins w:id="669" w:author="Oden, Wil" w:date="2025-06-03T11:36:00Z" w16du:dateUtc="2025-06-03T16:36:00Z">
        <w:r w:rsidR="00A61BFB" w:rsidRPr="00F02C29">
          <w:rPr>
            <w:rFonts w:asciiTheme="minorHAnsi" w:hAnsiTheme="minorHAnsi" w:cstheme="minorHAnsi"/>
            <w:sz w:val="22"/>
            <w:szCs w:val="22"/>
            <w:highlight w:val="lightGray"/>
          </w:rPr>
          <w:t>, facilitating financing arrangements</w:t>
        </w:r>
      </w:ins>
      <w:ins w:id="670" w:author="Oden, Wil" w:date="2025-04-10T14:34:00Z" w16du:dateUtc="2025-04-10T19:34:00Z">
        <w:r w:rsidRPr="00F02C29">
          <w:rPr>
            <w:rFonts w:asciiTheme="minorHAnsi" w:hAnsiTheme="minorHAnsi" w:cstheme="minorHAnsi"/>
            <w:sz w:val="22"/>
            <w:szCs w:val="22"/>
          </w:rPr>
          <w:t>, etc.</w:t>
        </w:r>
      </w:ins>
      <w:ins w:id="671" w:author="Oden, Wil" w:date="2025-04-10T14:31:00Z" w16du:dateUtc="2025-04-10T19:31:00Z">
        <w:r w:rsidRPr="00F02C29">
          <w:rPr>
            <w:rFonts w:asciiTheme="minorHAnsi" w:hAnsiTheme="minorHAnsi" w:cstheme="minorHAnsi"/>
            <w:sz w:val="22"/>
            <w:szCs w:val="22"/>
          </w:rPr>
          <w:t>).</w:t>
        </w:r>
      </w:ins>
      <w:ins w:id="672" w:author="Oden, Wil" w:date="2025-05-08T09:47:00Z" w16du:dateUtc="2025-05-08T14:47:00Z">
        <w:r w:rsidR="00ED5022" w:rsidRPr="00F02C29">
          <w:rPr>
            <w:rFonts w:asciiTheme="minorHAnsi" w:hAnsiTheme="minorHAnsi" w:cstheme="minorHAnsi"/>
            <w:sz w:val="22"/>
            <w:szCs w:val="22"/>
          </w:rPr>
          <w:t xml:space="preserve"> </w:t>
        </w:r>
      </w:ins>
      <w:ins w:id="673" w:author="Oden, Wil" w:date="2025-05-08T09:53:00Z" w16du:dateUtc="2025-05-08T14:53:00Z">
        <w:r w:rsidR="00870943" w:rsidRPr="00F02C29">
          <w:rPr>
            <w:rFonts w:asciiTheme="minorHAnsi" w:hAnsiTheme="minorHAnsi" w:cstheme="minorHAnsi"/>
            <w:sz w:val="22"/>
            <w:szCs w:val="22"/>
          </w:rPr>
          <w:t>T</w:t>
        </w:r>
      </w:ins>
      <w:ins w:id="674" w:author="Oden, Wil" w:date="2025-05-08T09:47:00Z" w16du:dateUtc="2025-05-08T14:47:00Z">
        <w:r w:rsidR="00ED5022" w:rsidRPr="00F02C29">
          <w:rPr>
            <w:rFonts w:asciiTheme="minorHAnsi" w:hAnsiTheme="minorHAnsi" w:cstheme="minorHAnsi"/>
            <w:sz w:val="22"/>
            <w:szCs w:val="22"/>
          </w:rPr>
          <w:t>ransactions of the</w:t>
        </w:r>
      </w:ins>
      <w:ins w:id="675" w:author="Oden, Wil" w:date="2025-05-08T09:53:00Z" w16du:dateUtc="2025-05-08T14:53:00Z">
        <w:r w:rsidR="00787470" w:rsidRPr="00F02C29">
          <w:rPr>
            <w:rFonts w:asciiTheme="minorHAnsi" w:hAnsiTheme="minorHAnsi" w:cstheme="minorHAnsi"/>
            <w:sz w:val="22"/>
            <w:szCs w:val="22"/>
          </w:rPr>
          <w:t xml:space="preserve"> qualifying</w:t>
        </w:r>
      </w:ins>
      <w:ins w:id="676" w:author="Oden, Wil" w:date="2025-05-08T09:47:00Z" w16du:dateUtc="2025-05-08T14:47:00Z">
        <w:r w:rsidR="00ED5022" w:rsidRPr="00F02C29">
          <w:rPr>
            <w:rFonts w:asciiTheme="minorHAnsi" w:hAnsiTheme="minorHAnsi" w:cstheme="minorHAnsi"/>
            <w:sz w:val="22"/>
            <w:szCs w:val="22"/>
          </w:rPr>
          <w:t xml:space="preserve"> statutory trust shall be reported as transactions of the reporting entity pursuant to the guidance in</w:t>
        </w:r>
        <w:r w:rsidR="007E15F0" w:rsidRPr="00F02C29">
          <w:rPr>
            <w:rFonts w:asciiTheme="minorHAnsi" w:hAnsiTheme="minorHAnsi" w:cstheme="minorHAnsi"/>
            <w:sz w:val="22"/>
            <w:szCs w:val="22"/>
          </w:rPr>
          <w:t xml:space="preserve"> this statement</w:t>
        </w:r>
        <w:r w:rsidR="00ED5022" w:rsidRPr="00F02C29">
          <w:rPr>
            <w:rFonts w:asciiTheme="minorHAnsi" w:hAnsiTheme="minorHAnsi" w:cstheme="minorHAnsi"/>
            <w:sz w:val="22"/>
            <w:szCs w:val="22"/>
          </w:rPr>
          <w:t>.</w:t>
        </w:r>
      </w:ins>
      <w:ins w:id="677" w:author="Oden, Wil" w:date="2025-06-18T10:22:00Z" w16du:dateUtc="2025-06-18T15:22:00Z">
        <w:r w:rsidR="00C867C4">
          <w:rPr>
            <w:rFonts w:asciiTheme="minorHAnsi" w:hAnsiTheme="minorHAnsi" w:cstheme="minorHAnsi"/>
            <w:sz w:val="22"/>
            <w:szCs w:val="22"/>
          </w:rPr>
          <w:t xml:space="preserve"> </w:t>
        </w:r>
      </w:ins>
    </w:p>
    <w:p w14:paraId="70709A9F" w14:textId="3226E0DD" w:rsidR="00987E17" w:rsidRPr="00F02C29" w:rsidRDefault="00987E17" w:rsidP="000301B5">
      <w:pPr>
        <w:numPr>
          <w:ilvl w:val="2"/>
          <w:numId w:val="20"/>
        </w:numPr>
        <w:spacing w:after="220"/>
        <w:ind w:hanging="720"/>
        <w:jc w:val="both"/>
        <w:rPr>
          <w:rFonts w:asciiTheme="minorHAnsi" w:hAnsiTheme="minorHAnsi" w:cstheme="minorHAnsi"/>
          <w:sz w:val="22"/>
          <w:szCs w:val="22"/>
        </w:rPr>
      </w:pPr>
      <w:ins w:id="678" w:author="Oden, Wil" w:date="2025-04-10T10:04:00Z" w16du:dateUtc="2025-04-10T15:04:00Z">
        <w:r w:rsidRPr="00F02C29">
          <w:rPr>
            <w:rFonts w:asciiTheme="minorHAnsi" w:hAnsiTheme="minorHAnsi" w:cstheme="minorHAnsi"/>
            <w:sz w:val="22"/>
            <w:szCs w:val="22"/>
          </w:rPr>
          <w:t>All cash flows from</w:t>
        </w:r>
      </w:ins>
      <w:ins w:id="679" w:author="Oden, Wil" w:date="2025-04-10T10:06:00Z" w16du:dateUtc="2025-04-10T15:06:00Z">
        <w:r w:rsidRPr="00F02C29">
          <w:rPr>
            <w:rFonts w:asciiTheme="minorHAnsi" w:hAnsiTheme="minorHAnsi" w:cstheme="minorHAnsi"/>
            <w:sz w:val="22"/>
            <w:szCs w:val="22"/>
          </w:rPr>
          <w:t xml:space="preserve"> the</w:t>
        </w:r>
      </w:ins>
      <w:ins w:id="680" w:author="Oden, Wil" w:date="2025-04-10T10:04:00Z" w16du:dateUtc="2025-04-10T15:04:00Z">
        <w:r w:rsidRPr="00F02C29">
          <w:rPr>
            <w:rFonts w:asciiTheme="minorHAnsi" w:hAnsiTheme="minorHAnsi" w:cstheme="minorHAnsi"/>
            <w:sz w:val="22"/>
            <w:szCs w:val="22"/>
          </w:rPr>
          <w:t xml:space="preserve"> single </w:t>
        </w:r>
      </w:ins>
      <w:ins w:id="681" w:author="Oden, Wil" w:date="2025-04-10T10:23:00Z" w16du:dateUtc="2025-04-10T15:23:00Z">
        <w:r w:rsidR="00B57B59" w:rsidRPr="00F02C29">
          <w:rPr>
            <w:rFonts w:asciiTheme="minorHAnsi" w:hAnsiTheme="minorHAnsi" w:cstheme="minorHAnsi"/>
            <w:sz w:val="22"/>
            <w:szCs w:val="22"/>
          </w:rPr>
          <w:t xml:space="preserve">residential </w:t>
        </w:r>
      </w:ins>
      <w:ins w:id="682" w:author="Oden, Wil" w:date="2025-04-10T10:04:00Z" w16du:dateUtc="2025-04-10T15:04:00Z">
        <w:r w:rsidRPr="00F02C29">
          <w:rPr>
            <w:rFonts w:asciiTheme="minorHAnsi" w:hAnsiTheme="minorHAnsi" w:cstheme="minorHAnsi"/>
            <w:sz w:val="22"/>
            <w:szCs w:val="22"/>
          </w:rPr>
          <w:t xml:space="preserve">mortgage loan agreements must flow through </w:t>
        </w:r>
      </w:ins>
      <w:ins w:id="683" w:author="Oden, Wil" w:date="2025-06-25T14:20:00Z" w16du:dateUtc="2025-06-25T19:20:00Z">
        <w:r w:rsidR="00810420" w:rsidRPr="00A16218">
          <w:rPr>
            <w:rFonts w:asciiTheme="minorHAnsi" w:hAnsiTheme="minorHAnsi" w:cstheme="minorHAnsi"/>
            <w:sz w:val="22"/>
            <w:szCs w:val="22"/>
            <w:highlight w:val="lightGray"/>
          </w:rPr>
          <w:t>the statutory trust</w:t>
        </w:r>
        <w:r w:rsidR="00810420">
          <w:rPr>
            <w:rFonts w:asciiTheme="minorHAnsi" w:hAnsiTheme="minorHAnsi" w:cstheme="minorHAnsi"/>
            <w:sz w:val="22"/>
            <w:szCs w:val="22"/>
          </w:rPr>
          <w:t xml:space="preserve"> </w:t>
        </w:r>
      </w:ins>
      <w:ins w:id="684" w:author="Oden, Wil" w:date="2025-04-10T10:04:00Z" w16du:dateUtc="2025-04-10T15:04:00Z">
        <w:r w:rsidRPr="00F02C29">
          <w:rPr>
            <w:rFonts w:asciiTheme="minorHAnsi" w:hAnsiTheme="minorHAnsi" w:cstheme="minorHAnsi"/>
            <w:sz w:val="22"/>
            <w:szCs w:val="22"/>
          </w:rPr>
          <w:t>directly to the reporting entity</w:t>
        </w:r>
      </w:ins>
      <w:ins w:id="685" w:author="Oden, Wil" w:date="2025-04-10T10:05:00Z" w16du:dateUtc="2025-04-10T15:05:00Z">
        <w:r w:rsidRPr="00F02C29">
          <w:rPr>
            <w:rFonts w:asciiTheme="minorHAnsi" w:hAnsiTheme="minorHAnsi" w:cstheme="minorHAnsi"/>
            <w:sz w:val="22"/>
            <w:szCs w:val="22"/>
          </w:rPr>
          <w:t xml:space="preserve">, </w:t>
        </w:r>
        <w:proofErr w:type="gramStart"/>
        <w:r w:rsidRPr="00F02C29">
          <w:rPr>
            <w:rFonts w:asciiTheme="minorHAnsi" w:hAnsiTheme="minorHAnsi" w:cstheme="minorHAnsi"/>
            <w:sz w:val="22"/>
            <w:szCs w:val="22"/>
          </w:rPr>
          <w:t>with the exception of</w:t>
        </w:r>
        <w:proofErr w:type="gramEnd"/>
        <w:r w:rsidRPr="00F02C29">
          <w:rPr>
            <w:rFonts w:asciiTheme="minorHAnsi" w:hAnsiTheme="minorHAnsi" w:cstheme="minorHAnsi"/>
            <w:sz w:val="22"/>
            <w:szCs w:val="22"/>
          </w:rPr>
          <w:t xml:space="preserve"> customary and reasonable fees to the </w:t>
        </w:r>
      </w:ins>
      <w:ins w:id="686" w:author="Oden, Wil" w:date="2025-04-10T10:06:00Z" w16du:dateUtc="2025-04-10T15:06:00Z">
        <w:r w:rsidRPr="00F02C29">
          <w:rPr>
            <w:rFonts w:asciiTheme="minorHAnsi" w:hAnsiTheme="minorHAnsi" w:cstheme="minorHAnsi"/>
            <w:sz w:val="22"/>
            <w:szCs w:val="22"/>
          </w:rPr>
          <w:t>statutory trust manager/servicer</w:t>
        </w:r>
      </w:ins>
      <w:ins w:id="687" w:author="Oden, Wil" w:date="2025-06-03T11:37:00Z" w16du:dateUtc="2025-06-03T16:37:00Z">
        <w:r w:rsidR="00285EBA" w:rsidRPr="00F02C29">
          <w:rPr>
            <w:rFonts w:asciiTheme="minorHAnsi" w:hAnsiTheme="minorHAnsi" w:cstheme="minorHAnsi"/>
            <w:sz w:val="22"/>
            <w:szCs w:val="22"/>
            <w:highlight w:val="lightGray"/>
          </w:rPr>
          <w:t xml:space="preserve">, </w:t>
        </w:r>
      </w:ins>
      <w:ins w:id="688" w:author="Oden, Wil" w:date="2025-06-25T14:21:00Z" w16du:dateUtc="2025-06-25T19:21:00Z">
        <w:r w:rsidR="00810420">
          <w:rPr>
            <w:rFonts w:asciiTheme="minorHAnsi" w:hAnsiTheme="minorHAnsi" w:cstheme="minorHAnsi"/>
            <w:sz w:val="22"/>
            <w:szCs w:val="22"/>
            <w:highlight w:val="lightGray"/>
          </w:rPr>
          <w:t xml:space="preserve">trustee, </w:t>
        </w:r>
      </w:ins>
      <w:ins w:id="689" w:author="Oden, Wil" w:date="2025-06-03T11:37:00Z" w16du:dateUtc="2025-06-03T16:37:00Z">
        <w:r w:rsidR="00285EBA" w:rsidRPr="00F02C29">
          <w:rPr>
            <w:rFonts w:asciiTheme="minorHAnsi" w:hAnsiTheme="minorHAnsi" w:cstheme="minorHAnsi"/>
            <w:sz w:val="22"/>
            <w:szCs w:val="22"/>
            <w:highlight w:val="lightGray"/>
          </w:rPr>
          <w:t>custodian or similar third</w:t>
        </w:r>
      </w:ins>
      <w:ins w:id="690" w:author="Oden, Wil" w:date="2025-06-13T08:53:00Z" w16du:dateUtc="2025-06-13T13:53:00Z">
        <w:r w:rsidR="00DC236A">
          <w:rPr>
            <w:rFonts w:asciiTheme="minorHAnsi" w:hAnsiTheme="minorHAnsi" w:cstheme="minorHAnsi"/>
            <w:sz w:val="22"/>
            <w:szCs w:val="22"/>
            <w:highlight w:val="lightGray"/>
          </w:rPr>
          <w:t>-</w:t>
        </w:r>
      </w:ins>
      <w:ins w:id="691" w:author="Oden, Wil" w:date="2025-06-03T11:37:00Z" w16du:dateUtc="2025-06-03T16:37:00Z">
        <w:r w:rsidR="00285EBA" w:rsidRPr="00F02C29">
          <w:rPr>
            <w:rFonts w:asciiTheme="minorHAnsi" w:hAnsiTheme="minorHAnsi" w:cstheme="minorHAnsi"/>
            <w:sz w:val="22"/>
            <w:szCs w:val="22"/>
            <w:highlight w:val="lightGray"/>
          </w:rPr>
          <w:t>party service providers, or to make payment on any financing secured by the residential mortgages</w:t>
        </w:r>
      </w:ins>
      <w:ins w:id="692" w:author="Oden, Wil" w:date="2025-04-10T10:06:00Z" w16du:dateUtc="2025-04-10T15:06:00Z">
        <w:r w:rsidRPr="00F02C29">
          <w:rPr>
            <w:rFonts w:asciiTheme="minorHAnsi" w:hAnsiTheme="minorHAnsi" w:cstheme="minorHAnsi"/>
            <w:sz w:val="22"/>
            <w:szCs w:val="22"/>
          </w:rPr>
          <w:t>.</w:t>
        </w:r>
      </w:ins>
    </w:p>
    <w:p w14:paraId="3CC6A097" w14:textId="43850894" w:rsidR="00D52CED" w:rsidRPr="00C409A6" w:rsidRDefault="00B261DB" w:rsidP="00DE3172">
      <w:pPr>
        <w:pStyle w:val="ListParagraph"/>
        <w:numPr>
          <w:ilvl w:val="0"/>
          <w:numId w:val="21"/>
        </w:numPr>
        <w:spacing w:after="220"/>
        <w:ind w:left="0" w:firstLine="0"/>
        <w:jc w:val="both"/>
        <w:rPr>
          <w:rFonts w:asciiTheme="minorHAnsi" w:hAnsiTheme="minorHAnsi" w:cstheme="minorHAnsi"/>
          <w:sz w:val="22"/>
          <w:szCs w:val="22"/>
        </w:rPr>
      </w:pPr>
      <w:r w:rsidRPr="00B24185">
        <w:rPr>
          <w:rFonts w:asciiTheme="minorHAnsi" w:hAnsiTheme="minorHAnsi" w:cstheme="minorHAnsi"/>
          <w:sz w:val="22"/>
          <w:szCs w:val="22"/>
        </w:rPr>
        <w:t xml:space="preserve">Mortgage loans meet the definition of assets as specified in </w:t>
      </w:r>
      <w:r w:rsidRPr="00B24185">
        <w:rPr>
          <w:rFonts w:asciiTheme="minorHAnsi" w:hAnsiTheme="minorHAnsi" w:cstheme="minorHAnsi"/>
          <w:i/>
          <w:sz w:val="22"/>
          <w:szCs w:val="22"/>
        </w:rPr>
        <w:t>SSAP No. 4—Assets and Nonadmitted Assets</w:t>
      </w:r>
      <w:r w:rsidRPr="00B24185">
        <w:rPr>
          <w:rFonts w:asciiTheme="minorHAnsi" w:hAnsiTheme="minorHAnsi" w:cstheme="minorHAnsi"/>
          <w:sz w:val="22"/>
          <w:szCs w:val="22"/>
        </w:rPr>
        <w:t xml:space="preserve"> and are admitted assets to the extent they conform to the requirements of this statement.</w:t>
      </w:r>
    </w:p>
    <w:p w14:paraId="71ECC4E4" w14:textId="77777777" w:rsidR="00B24185" w:rsidRPr="00B24185" w:rsidRDefault="00B24185" w:rsidP="00B24185">
      <w:pPr>
        <w:pStyle w:val="ListParagraph"/>
        <w:spacing w:after="220"/>
        <w:jc w:val="both"/>
        <w:rPr>
          <w:ins w:id="693" w:author="Oden, Wil" w:date="2025-06-16T14:35:00Z" w16du:dateUtc="2025-06-16T19:35:00Z"/>
          <w:rFonts w:asciiTheme="minorHAnsi" w:hAnsiTheme="minorHAnsi" w:cstheme="minorHAnsi"/>
          <w:sz w:val="22"/>
          <w:szCs w:val="22"/>
        </w:rPr>
      </w:pPr>
    </w:p>
    <w:p w14:paraId="70D20773" w14:textId="673E36DB" w:rsidR="00B24185" w:rsidRPr="00B24185" w:rsidRDefault="00B24185" w:rsidP="00B24185">
      <w:pPr>
        <w:pStyle w:val="ListParagraph"/>
        <w:numPr>
          <w:ilvl w:val="1"/>
          <w:numId w:val="21"/>
        </w:numPr>
        <w:spacing w:after="220"/>
        <w:ind w:hanging="720"/>
        <w:jc w:val="both"/>
        <w:rPr>
          <w:rFonts w:asciiTheme="minorHAnsi" w:hAnsiTheme="minorHAnsi" w:cstheme="minorHAnsi"/>
          <w:sz w:val="22"/>
          <w:szCs w:val="22"/>
          <w:highlight w:val="lightGray"/>
        </w:rPr>
      </w:pPr>
      <w:ins w:id="694" w:author="Oden, Wil" w:date="2025-06-16T14:35:00Z" w16du:dateUtc="2025-06-16T19:35:00Z">
        <w:r w:rsidRPr="00B24185">
          <w:rPr>
            <w:rFonts w:asciiTheme="minorHAnsi" w:hAnsiTheme="minorHAnsi" w:cstheme="minorHAnsi"/>
            <w:sz w:val="22"/>
            <w:szCs w:val="22"/>
            <w:highlight w:val="lightGray"/>
          </w:rPr>
          <w:t xml:space="preserve">Statutory trust assets that are pledged as collateral or otherwise encumbered through action of the insurer, or by the trustee acting on the insurer’s behalf, shall be reported as restricted assets and are permitted for admittance subject to the provisions of </w:t>
        </w:r>
        <w:r w:rsidRPr="00B24185">
          <w:rPr>
            <w:rFonts w:asciiTheme="minorHAnsi" w:hAnsiTheme="minorHAnsi" w:cstheme="minorHAnsi"/>
            <w:i/>
            <w:iCs/>
            <w:sz w:val="22"/>
            <w:szCs w:val="22"/>
            <w:highlight w:val="lightGray"/>
          </w:rPr>
          <w:t>INT 01-31: Assets Pledged as Collateral</w:t>
        </w:r>
      </w:ins>
      <w:r w:rsidRPr="00B24185">
        <w:rPr>
          <w:rFonts w:asciiTheme="minorHAnsi" w:hAnsiTheme="minorHAnsi" w:cstheme="minorHAnsi"/>
          <w:sz w:val="22"/>
          <w:szCs w:val="22"/>
          <w:highlight w:val="lightGray"/>
        </w:rPr>
        <w:t xml:space="preserve">. </w:t>
      </w:r>
      <w:ins w:id="695" w:author="Oden, Wil" w:date="2025-06-16T14:35:00Z" w16du:dateUtc="2025-06-16T19:35:00Z">
        <w:r w:rsidRPr="00B24185">
          <w:rPr>
            <w:rFonts w:asciiTheme="minorHAnsi" w:hAnsiTheme="minorHAnsi" w:cstheme="minorHAnsi"/>
            <w:sz w:val="22"/>
            <w:szCs w:val="22"/>
            <w:highlight w:val="lightGray"/>
          </w:rPr>
          <w:t xml:space="preserve">Statutory trust assets that are pledged or otherwise encumbered to a third party due to actions taken by the statutory trust (including pledges of trust assets not on behalf of the insurer) shall be nonadmitted in accordance with SSAP No. 4, footnote 2. </w:t>
        </w:r>
      </w:ins>
    </w:p>
    <w:p w14:paraId="51842B2A" w14:textId="1AB8ECE5" w:rsidR="003224BA" w:rsidRPr="00F02C29" w:rsidRDefault="003224BA" w:rsidP="003224BA">
      <w:pPr>
        <w:spacing w:after="220"/>
        <w:jc w:val="both"/>
        <w:rPr>
          <w:ins w:id="696" w:author="Oden, Wil" w:date="2025-04-08T13:08:00Z" w16du:dateUtc="2025-04-08T18:08:00Z"/>
          <w:rFonts w:asciiTheme="minorHAnsi" w:hAnsiTheme="minorHAnsi" w:cstheme="minorHAnsi"/>
          <w:b/>
          <w:bCs/>
          <w:sz w:val="22"/>
          <w:szCs w:val="22"/>
        </w:rPr>
      </w:pPr>
      <w:ins w:id="697" w:author="Oden, Wil" w:date="2025-04-08T13:09:00Z" w16du:dateUtc="2025-04-08T18:09:00Z">
        <w:r w:rsidRPr="00F02C29">
          <w:rPr>
            <w:rFonts w:asciiTheme="minorHAnsi" w:hAnsiTheme="minorHAnsi" w:cstheme="minorHAnsi"/>
            <w:b/>
            <w:bCs/>
            <w:sz w:val="22"/>
            <w:szCs w:val="22"/>
          </w:rPr>
          <w:t>Disclosures</w:t>
        </w:r>
      </w:ins>
    </w:p>
    <w:p w14:paraId="541994CB" w14:textId="7E3F08CF" w:rsidR="003224BA" w:rsidRPr="00F02C29" w:rsidRDefault="003224BA" w:rsidP="00DC236A">
      <w:pPr>
        <w:pStyle w:val="ListParagraph"/>
        <w:numPr>
          <w:ilvl w:val="0"/>
          <w:numId w:val="16"/>
        </w:numPr>
        <w:spacing w:after="220"/>
        <w:ind w:left="0" w:firstLine="0"/>
        <w:jc w:val="both"/>
        <w:rPr>
          <w:ins w:id="698" w:author="Oden, Wil" w:date="2025-04-08T13:09:00Z" w16du:dateUtc="2025-04-08T18:09:00Z"/>
          <w:rFonts w:asciiTheme="minorHAnsi" w:hAnsiTheme="minorHAnsi" w:cstheme="minorHAnsi"/>
          <w:sz w:val="22"/>
          <w:szCs w:val="22"/>
        </w:rPr>
      </w:pPr>
      <w:ins w:id="699" w:author="Oden, Wil" w:date="2025-04-08T13:09:00Z" w16du:dateUtc="2025-04-08T18:09:00Z">
        <w:r w:rsidRPr="00F02C29">
          <w:rPr>
            <w:rFonts w:asciiTheme="minorHAnsi" w:hAnsiTheme="minorHAnsi" w:cstheme="minorHAnsi"/>
            <w:sz w:val="22"/>
            <w:szCs w:val="22"/>
          </w:rPr>
          <w:t>The following disclosures shall be made for mortgage loans acquired through a qualifying investment in a statutory trust:</w:t>
        </w:r>
      </w:ins>
    </w:p>
    <w:p w14:paraId="06EAE29F" w14:textId="2952FE89" w:rsidR="003224BA" w:rsidRPr="00F02C29" w:rsidRDefault="003224BA" w:rsidP="00F6795E">
      <w:pPr>
        <w:numPr>
          <w:ilvl w:val="0"/>
          <w:numId w:val="17"/>
        </w:numPr>
        <w:spacing w:after="220"/>
        <w:ind w:left="1440" w:hanging="720"/>
        <w:jc w:val="both"/>
        <w:rPr>
          <w:ins w:id="700" w:author="Oden, Wil" w:date="2025-04-24T10:40:00Z" w16du:dateUtc="2025-04-24T15:40:00Z"/>
          <w:rFonts w:asciiTheme="minorHAnsi" w:hAnsiTheme="minorHAnsi" w:cstheme="minorHAnsi"/>
          <w:sz w:val="22"/>
          <w:szCs w:val="22"/>
        </w:rPr>
      </w:pPr>
      <w:ins w:id="701" w:author="Oden, Wil" w:date="2025-04-08T13:12:00Z" w16du:dateUtc="2025-04-08T18:12:00Z">
        <w:r w:rsidRPr="00F02C29">
          <w:rPr>
            <w:rFonts w:asciiTheme="minorHAnsi" w:hAnsiTheme="minorHAnsi" w:cstheme="minorHAnsi"/>
            <w:sz w:val="22"/>
            <w:szCs w:val="22"/>
          </w:rPr>
          <w:t xml:space="preserve">A description of </w:t>
        </w:r>
      </w:ins>
      <w:ins w:id="702" w:author="Oden, Wil" w:date="2025-04-08T13:13:00Z" w16du:dateUtc="2025-04-08T18:13:00Z">
        <w:r w:rsidRPr="00F02C29">
          <w:rPr>
            <w:rFonts w:asciiTheme="minorHAnsi" w:hAnsiTheme="minorHAnsi" w:cstheme="minorHAnsi"/>
            <w:sz w:val="22"/>
            <w:szCs w:val="22"/>
          </w:rPr>
          <w:t>the statutory trust</w:t>
        </w:r>
      </w:ins>
      <w:ins w:id="703" w:author="Oden, Wil" w:date="2025-04-08T13:33:00Z" w16du:dateUtc="2025-04-08T18:33:00Z">
        <w:r w:rsidR="00F41513" w:rsidRPr="00F02C29">
          <w:rPr>
            <w:rFonts w:asciiTheme="minorHAnsi" w:hAnsiTheme="minorHAnsi" w:cstheme="minorHAnsi"/>
            <w:sz w:val="22"/>
            <w:szCs w:val="22"/>
          </w:rPr>
          <w:t>(</w:t>
        </w:r>
      </w:ins>
      <w:ins w:id="704" w:author="Oden, Wil" w:date="2025-04-08T13:15:00Z" w16du:dateUtc="2025-04-08T18:15:00Z">
        <w:r w:rsidR="0050099B" w:rsidRPr="00F02C29">
          <w:rPr>
            <w:rFonts w:asciiTheme="minorHAnsi" w:hAnsiTheme="minorHAnsi" w:cstheme="minorHAnsi"/>
            <w:sz w:val="22"/>
            <w:szCs w:val="22"/>
          </w:rPr>
          <w:t>s</w:t>
        </w:r>
      </w:ins>
      <w:ins w:id="705" w:author="Oden, Wil" w:date="2025-04-08T13:33:00Z" w16du:dateUtc="2025-04-08T18:33:00Z">
        <w:r w:rsidR="00F41513" w:rsidRPr="00F02C29">
          <w:rPr>
            <w:rFonts w:asciiTheme="minorHAnsi" w:hAnsiTheme="minorHAnsi" w:cstheme="minorHAnsi"/>
            <w:sz w:val="22"/>
            <w:szCs w:val="22"/>
          </w:rPr>
          <w:t>)</w:t>
        </w:r>
      </w:ins>
      <w:ins w:id="706" w:author="Oden, Wil" w:date="2025-04-22T10:48:00Z" w16du:dateUtc="2025-04-22T15:48:00Z">
        <w:r w:rsidR="00C924A2" w:rsidRPr="00F02C29">
          <w:rPr>
            <w:rFonts w:asciiTheme="minorHAnsi" w:hAnsiTheme="minorHAnsi" w:cstheme="minorHAnsi"/>
            <w:sz w:val="22"/>
            <w:szCs w:val="22"/>
          </w:rPr>
          <w:t>.</w:t>
        </w:r>
      </w:ins>
      <w:ins w:id="707" w:author="Oden, Wil" w:date="2025-04-24T10:39:00Z" w16du:dateUtc="2025-04-24T15:39:00Z">
        <w:r w:rsidR="009A660E" w:rsidRPr="00F02C29">
          <w:rPr>
            <w:rFonts w:asciiTheme="minorHAnsi" w:hAnsiTheme="minorHAnsi" w:cstheme="minorHAnsi"/>
            <w:sz w:val="22"/>
            <w:szCs w:val="22"/>
          </w:rPr>
          <w:t xml:space="preserve"> Mortgage loans held in statutory trusts must be </w:t>
        </w:r>
      </w:ins>
      <w:ins w:id="708" w:author="Oden, Wil" w:date="2025-05-01T09:14:00Z" w16du:dateUtc="2025-05-01T14:14:00Z">
        <w:r w:rsidR="009938EF" w:rsidRPr="00F02C29">
          <w:rPr>
            <w:rFonts w:asciiTheme="minorHAnsi" w:hAnsiTheme="minorHAnsi" w:cstheme="minorHAnsi"/>
            <w:sz w:val="22"/>
            <w:szCs w:val="22"/>
          </w:rPr>
          <w:t xml:space="preserve">separately </w:t>
        </w:r>
      </w:ins>
      <w:ins w:id="709" w:author="Oden, Wil" w:date="2025-04-24T10:39:00Z" w16du:dateUtc="2025-04-24T15:39:00Z">
        <w:r w:rsidR="009A660E" w:rsidRPr="00F02C29">
          <w:rPr>
            <w:rFonts w:asciiTheme="minorHAnsi" w:hAnsiTheme="minorHAnsi" w:cstheme="minorHAnsi"/>
            <w:sz w:val="22"/>
            <w:szCs w:val="22"/>
          </w:rPr>
          <w:t>reported on Schedule B in accordance with the annual statement instructions.</w:t>
        </w:r>
      </w:ins>
    </w:p>
    <w:p w14:paraId="0D48A731" w14:textId="43F68AD9" w:rsidR="009A660E" w:rsidRPr="00F02C29" w:rsidRDefault="00144D0C" w:rsidP="00F6795E">
      <w:pPr>
        <w:numPr>
          <w:ilvl w:val="0"/>
          <w:numId w:val="18"/>
        </w:numPr>
        <w:spacing w:after="220"/>
        <w:ind w:hanging="720"/>
        <w:jc w:val="both"/>
        <w:rPr>
          <w:ins w:id="710" w:author="Oden, Wil" w:date="2025-05-01T09:33:00Z" w16du:dateUtc="2025-05-01T14:33:00Z"/>
          <w:rFonts w:asciiTheme="minorHAnsi" w:hAnsiTheme="minorHAnsi" w:cstheme="minorHAnsi"/>
          <w:sz w:val="22"/>
          <w:szCs w:val="22"/>
        </w:rPr>
      </w:pPr>
      <w:ins w:id="711" w:author="Oden, Wil" w:date="2025-04-24T12:25:00Z" w16du:dateUtc="2025-04-24T17:25:00Z">
        <w:r w:rsidRPr="00F02C29">
          <w:rPr>
            <w:rFonts w:asciiTheme="minorHAnsi" w:hAnsiTheme="minorHAnsi" w:cstheme="minorHAnsi"/>
            <w:sz w:val="22"/>
            <w:szCs w:val="22"/>
          </w:rPr>
          <w:t>If the statutory trust</w:t>
        </w:r>
      </w:ins>
      <w:ins w:id="712" w:author="Oden, Wil" w:date="2025-04-24T12:32:00Z" w16du:dateUtc="2025-04-24T17:32:00Z">
        <w:r w:rsidRPr="00F02C29">
          <w:rPr>
            <w:rFonts w:asciiTheme="minorHAnsi" w:hAnsiTheme="minorHAnsi" w:cstheme="minorHAnsi"/>
            <w:sz w:val="22"/>
            <w:szCs w:val="22"/>
          </w:rPr>
          <w:t>(s)</w:t>
        </w:r>
      </w:ins>
      <w:ins w:id="713" w:author="Oden, Wil" w:date="2025-04-24T12:25:00Z" w16du:dateUtc="2025-04-24T17:25:00Z">
        <w:r w:rsidRPr="00F02C29">
          <w:rPr>
            <w:rFonts w:asciiTheme="minorHAnsi" w:hAnsiTheme="minorHAnsi" w:cstheme="minorHAnsi"/>
            <w:sz w:val="22"/>
            <w:szCs w:val="22"/>
          </w:rPr>
          <w:t xml:space="preserve"> holds any </w:t>
        </w:r>
      </w:ins>
      <w:ins w:id="714" w:author="Oden, Wil" w:date="2025-04-24T12:27:00Z" w16du:dateUtc="2025-04-24T17:27:00Z">
        <w:r w:rsidRPr="00F02C29">
          <w:rPr>
            <w:rFonts w:asciiTheme="minorHAnsi" w:hAnsiTheme="minorHAnsi" w:cstheme="minorHAnsi"/>
            <w:sz w:val="22"/>
            <w:szCs w:val="22"/>
          </w:rPr>
          <w:t xml:space="preserve">amount of </w:t>
        </w:r>
      </w:ins>
      <w:ins w:id="715" w:author="Oden, Wil" w:date="2025-04-24T12:25:00Z" w16du:dateUtc="2025-04-24T17:25:00Z">
        <w:r w:rsidRPr="00F02C29">
          <w:rPr>
            <w:rFonts w:asciiTheme="minorHAnsi" w:hAnsiTheme="minorHAnsi" w:cstheme="minorHAnsi"/>
            <w:sz w:val="22"/>
            <w:szCs w:val="22"/>
          </w:rPr>
          <w:t xml:space="preserve">subprime mortgages, the reporting </w:t>
        </w:r>
      </w:ins>
      <w:ins w:id="716" w:author="Oden, Wil" w:date="2025-04-24T12:27:00Z" w16du:dateUtc="2025-04-24T17:27:00Z">
        <w:r w:rsidRPr="00F02C29">
          <w:rPr>
            <w:rFonts w:asciiTheme="minorHAnsi" w:hAnsiTheme="minorHAnsi" w:cstheme="minorHAnsi"/>
            <w:sz w:val="22"/>
            <w:szCs w:val="22"/>
          </w:rPr>
          <w:t xml:space="preserve">entity </w:t>
        </w:r>
      </w:ins>
      <w:ins w:id="717" w:author="Oden, Wil" w:date="2025-04-24T12:25:00Z" w16du:dateUtc="2025-04-24T17:25:00Z">
        <w:r w:rsidRPr="00F02C29">
          <w:rPr>
            <w:rFonts w:asciiTheme="minorHAnsi" w:hAnsiTheme="minorHAnsi" w:cstheme="minorHAnsi"/>
            <w:sz w:val="22"/>
            <w:szCs w:val="22"/>
          </w:rPr>
          <w:t xml:space="preserve">must </w:t>
        </w:r>
      </w:ins>
      <w:ins w:id="718" w:author="Oden, Wil" w:date="2025-04-24T12:32:00Z" w16du:dateUtc="2025-04-24T17:32:00Z">
        <w:r w:rsidRPr="00F02C29">
          <w:rPr>
            <w:rFonts w:asciiTheme="minorHAnsi" w:hAnsiTheme="minorHAnsi" w:cstheme="minorHAnsi"/>
            <w:sz w:val="22"/>
            <w:szCs w:val="22"/>
          </w:rPr>
          <w:t xml:space="preserve">disclose this fact </w:t>
        </w:r>
        <w:r w:rsidRPr="00EE7CC1">
          <w:rPr>
            <w:rFonts w:asciiTheme="minorHAnsi" w:hAnsiTheme="minorHAnsi" w:cstheme="minorHAnsi"/>
            <w:sz w:val="22"/>
            <w:szCs w:val="22"/>
          </w:rPr>
          <w:t>i</w:t>
        </w:r>
      </w:ins>
      <w:ins w:id="719" w:author="Oden, Wil" w:date="2025-07-15T08:07:00Z" w16du:dateUtc="2025-07-15T13:07:00Z">
        <w:r w:rsidR="00EE7CC1" w:rsidRPr="00EE7CC1">
          <w:rPr>
            <w:rFonts w:asciiTheme="minorHAnsi" w:hAnsiTheme="minorHAnsi" w:cstheme="minorHAnsi"/>
            <w:sz w:val="22"/>
            <w:szCs w:val="22"/>
          </w:rPr>
          <w:t>n</w:t>
        </w:r>
      </w:ins>
      <w:ins w:id="720" w:author="Oden, Wil" w:date="2025-04-24T12:32:00Z" w16du:dateUtc="2025-04-24T17:32:00Z">
        <w:r w:rsidRPr="00F02C29">
          <w:rPr>
            <w:rFonts w:asciiTheme="minorHAnsi" w:hAnsiTheme="minorHAnsi" w:cstheme="minorHAnsi"/>
            <w:sz w:val="22"/>
            <w:szCs w:val="22"/>
          </w:rPr>
          <w:t xml:space="preserve"> the</w:t>
        </w:r>
      </w:ins>
      <w:ins w:id="721" w:author="Oden, Wil" w:date="2025-04-24T12:33:00Z" w16du:dateUtc="2025-04-24T17:33:00Z">
        <w:r w:rsidRPr="00F02C29">
          <w:rPr>
            <w:rFonts w:asciiTheme="minorHAnsi" w:hAnsiTheme="minorHAnsi" w:cstheme="minorHAnsi"/>
            <w:sz w:val="22"/>
            <w:szCs w:val="22"/>
          </w:rPr>
          <w:t xml:space="preserve"> description of the statutory</w:t>
        </w:r>
      </w:ins>
      <w:ins w:id="722" w:author="Oden, Wil" w:date="2025-04-24T12:32:00Z" w16du:dateUtc="2025-04-24T17:32:00Z">
        <w:r w:rsidRPr="00F02C29">
          <w:rPr>
            <w:rFonts w:asciiTheme="minorHAnsi" w:hAnsiTheme="minorHAnsi" w:cstheme="minorHAnsi"/>
            <w:sz w:val="22"/>
            <w:szCs w:val="22"/>
          </w:rPr>
          <w:t xml:space="preserve"> </w:t>
        </w:r>
      </w:ins>
      <w:ins w:id="723" w:author="Oden, Wil" w:date="2025-04-24T12:33:00Z" w16du:dateUtc="2025-04-24T17:33:00Z">
        <w:r w:rsidRPr="00F02C29">
          <w:rPr>
            <w:rFonts w:asciiTheme="minorHAnsi" w:hAnsiTheme="minorHAnsi" w:cstheme="minorHAnsi"/>
            <w:sz w:val="22"/>
            <w:szCs w:val="22"/>
          </w:rPr>
          <w:t>trust(s) and</w:t>
        </w:r>
      </w:ins>
      <w:ins w:id="724" w:author="Oden, Wil" w:date="2025-04-24T12:32:00Z" w16du:dateUtc="2025-04-24T17:32:00Z">
        <w:r w:rsidRPr="00F02C29">
          <w:rPr>
            <w:rFonts w:asciiTheme="minorHAnsi" w:hAnsiTheme="minorHAnsi" w:cstheme="minorHAnsi"/>
            <w:sz w:val="22"/>
            <w:szCs w:val="22"/>
          </w:rPr>
          <w:t xml:space="preserve"> </w:t>
        </w:r>
      </w:ins>
      <w:ins w:id="725" w:author="Oden, Wil" w:date="2025-04-24T12:25:00Z" w16du:dateUtc="2025-04-24T17:25:00Z">
        <w:r w:rsidRPr="00F02C29">
          <w:rPr>
            <w:rFonts w:asciiTheme="minorHAnsi" w:hAnsiTheme="minorHAnsi" w:cstheme="minorHAnsi"/>
            <w:sz w:val="22"/>
            <w:szCs w:val="22"/>
          </w:rPr>
          <w:t>complete the subprime mo</w:t>
        </w:r>
      </w:ins>
      <w:ins w:id="726" w:author="Oden, Wil" w:date="2025-04-24T12:26:00Z" w16du:dateUtc="2025-04-24T17:26:00Z">
        <w:r w:rsidRPr="00F02C29">
          <w:rPr>
            <w:rFonts w:asciiTheme="minorHAnsi" w:hAnsiTheme="minorHAnsi" w:cstheme="minorHAnsi"/>
            <w:sz w:val="22"/>
            <w:szCs w:val="22"/>
          </w:rPr>
          <w:t xml:space="preserve">rtgage disclosures </w:t>
        </w:r>
      </w:ins>
      <w:ins w:id="727" w:author="Oden, Wil" w:date="2025-04-24T12:27:00Z" w16du:dateUtc="2025-04-24T17:27:00Z">
        <w:r w:rsidRPr="00F02C29">
          <w:rPr>
            <w:rFonts w:asciiTheme="minorHAnsi" w:hAnsiTheme="minorHAnsi" w:cstheme="minorHAnsi"/>
            <w:sz w:val="22"/>
            <w:szCs w:val="22"/>
          </w:rPr>
          <w:t>as detailed</w:t>
        </w:r>
      </w:ins>
      <w:ins w:id="728" w:author="Oden, Wil" w:date="2025-04-24T12:26:00Z" w16du:dateUtc="2025-04-24T17:26:00Z">
        <w:r w:rsidRPr="00F02C29">
          <w:rPr>
            <w:rFonts w:asciiTheme="minorHAnsi" w:hAnsiTheme="minorHAnsi" w:cstheme="minorHAnsi"/>
            <w:sz w:val="22"/>
            <w:szCs w:val="22"/>
          </w:rPr>
          <w:t xml:space="preserve"> </w:t>
        </w:r>
      </w:ins>
      <w:ins w:id="729" w:author="Oden, Wil" w:date="2025-04-24T12:27:00Z" w16du:dateUtc="2025-04-24T17:27:00Z">
        <w:r w:rsidRPr="00F02C29">
          <w:rPr>
            <w:rFonts w:asciiTheme="minorHAnsi" w:hAnsiTheme="minorHAnsi" w:cstheme="minorHAnsi"/>
            <w:sz w:val="22"/>
            <w:szCs w:val="22"/>
          </w:rPr>
          <w:t>in</w:t>
        </w:r>
      </w:ins>
      <w:ins w:id="730" w:author="Oden, Wil" w:date="2025-04-24T12:26:00Z" w16du:dateUtc="2025-04-24T17:26:00Z">
        <w:r w:rsidRPr="00F02C29">
          <w:rPr>
            <w:rFonts w:asciiTheme="minorHAnsi" w:hAnsiTheme="minorHAnsi" w:cstheme="minorHAnsi"/>
            <w:sz w:val="22"/>
            <w:szCs w:val="22"/>
          </w:rPr>
          <w:t xml:space="preserve"> </w:t>
        </w:r>
        <w:r w:rsidRPr="00F02C29">
          <w:rPr>
            <w:rFonts w:asciiTheme="minorHAnsi" w:hAnsiTheme="minorHAnsi" w:cstheme="minorHAnsi"/>
            <w:i/>
            <w:iCs/>
            <w:sz w:val="22"/>
            <w:szCs w:val="22"/>
          </w:rPr>
          <w:t>SSAP No. 1—Accounting Policies, Risks &amp; Uncertainties, and Other Disclosures</w:t>
        </w:r>
      </w:ins>
      <w:ins w:id="731" w:author="Oden, Wil" w:date="2025-04-24T10:40:00Z" w16du:dateUtc="2025-04-24T15:40:00Z">
        <w:r w:rsidR="009A660E" w:rsidRPr="00F02C29">
          <w:rPr>
            <w:rFonts w:asciiTheme="minorHAnsi" w:hAnsiTheme="minorHAnsi" w:cstheme="minorHAnsi"/>
            <w:sz w:val="22"/>
            <w:szCs w:val="22"/>
          </w:rPr>
          <w:t>.</w:t>
        </w:r>
      </w:ins>
      <w:ins w:id="732" w:author="Oden, Wil" w:date="2025-07-28T08:42:00Z" w16du:dateUtc="2025-07-28T13:42:00Z">
        <w:r w:rsidR="00703EAE">
          <w:rPr>
            <w:rFonts w:asciiTheme="minorHAnsi" w:hAnsiTheme="minorHAnsi" w:cstheme="minorHAnsi"/>
            <w:sz w:val="22"/>
            <w:szCs w:val="22"/>
          </w:rPr>
          <w:t xml:space="preserve"> </w:t>
        </w:r>
      </w:ins>
      <w:ins w:id="733" w:author="Oden, Wil" w:date="2025-07-28T08:45:00Z" w16du:dateUtc="2025-07-28T13:45:00Z">
        <w:r w:rsidR="00B23624">
          <w:rPr>
            <w:rFonts w:asciiTheme="minorHAnsi" w:hAnsiTheme="minorHAnsi" w:cstheme="minorHAnsi"/>
            <w:sz w:val="22"/>
            <w:szCs w:val="22"/>
            <w:highlight w:val="lightGray"/>
          </w:rPr>
          <w:t>Transactions</w:t>
        </w:r>
        <w:r w:rsidR="00FE3DC6">
          <w:rPr>
            <w:rFonts w:asciiTheme="minorHAnsi" w:hAnsiTheme="minorHAnsi" w:cstheme="minorHAnsi"/>
            <w:sz w:val="22"/>
            <w:szCs w:val="22"/>
            <w:highlight w:val="lightGray"/>
          </w:rPr>
          <w:t xml:space="preserve"> </w:t>
        </w:r>
      </w:ins>
      <w:ins w:id="734" w:author="Oden, Wil" w:date="2025-07-28T09:14:00Z" w16du:dateUtc="2025-07-28T14:14:00Z">
        <w:r w:rsidR="00A44138">
          <w:rPr>
            <w:rFonts w:asciiTheme="minorHAnsi" w:hAnsiTheme="minorHAnsi" w:cstheme="minorHAnsi"/>
            <w:sz w:val="22"/>
            <w:szCs w:val="22"/>
            <w:highlight w:val="lightGray"/>
          </w:rPr>
          <w:t>of</w:t>
        </w:r>
      </w:ins>
      <w:ins w:id="735" w:author="Oden, Wil" w:date="2025-07-28T08:45:00Z" w16du:dateUtc="2025-07-28T13:45:00Z">
        <w:r w:rsidR="00FE3DC6">
          <w:rPr>
            <w:rFonts w:asciiTheme="minorHAnsi" w:hAnsiTheme="minorHAnsi" w:cstheme="minorHAnsi"/>
            <w:sz w:val="22"/>
            <w:szCs w:val="22"/>
            <w:highlight w:val="lightGray"/>
          </w:rPr>
          <w:t xml:space="preserve"> the statutory trusts within the scope of</w:t>
        </w:r>
      </w:ins>
      <w:ins w:id="736" w:author="Oden, Wil" w:date="2025-07-28T08:42:00Z" w16du:dateUtc="2025-07-28T13:42:00Z">
        <w:r w:rsidR="00863351" w:rsidRPr="00E10682">
          <w:rPr>
            <w:rFonts w:asciiTheme="minorHAnsi" w:hAnsiTheme="minorHAnsi" w:cstheme="minorHAnsi"/>
            <w:sz w:val="22"/>
            <w:szCs w:val="22"/>
            <w:highlight w:val="lightGray"/>
          </w:rPr>
          <w:t xml:space="preserve"> SSAP No. 25 </w:t>
        </w:r>
      </w:ins>
      <w:ins w:id="737" w:author="Oden, Wil" w:date="2025-07-28T09:14:00Z" w16du:dateUtc="2025-07-28T14:14:00Z">
        <w:r w:rsidR="00F95377">
          <w:rPr>
            <w:rFonts w:asciiTheme="minorHAnsi" w:hAnsiTheme="minorHAnsi" w:cstheme="minorHAnsi"/>
            <w:sz w:val="22"/>
            <w:szCs w:val="22"/>
            <w:highlight w:val="lightGray"/>
          </w:rPr>
          <w:t>shall</w:t>
        </w:r>
      </w:ins>
      <w:ins w:id="738" w:author="Oden, Wil" w:date="2025-07-28T08:42:00Z" w16du:dateUtc="2025-07-28T13:42:00Z">
        <w:r w:rsidR="00863351" w:rsidRPr="00E10682">
          <w:rPr>
            <w:rFonts w:asciiTheme="minorHAnsi" w:hAnsiTheme="minorHAnsi" w:cstheme="minorHAnsi"/>
            <w:sz w:val="22"/>
            <w:szCs w:val="22"/>
            <w:highlight w:val="lightGray"/>
          </w:rPr>
          <w:t xml:space="preserve"> also be disclosed</w:t>
        </w:r>
      </w:ins>
      <w:ins w:id="739" w:author="Oden, Wil" w:date="2025-07-28T08:43:00Z" w16du:dateUtc="2025-07-28T13:43:00Z">
        <w:r w:rsidR="004F0923" w:rsidRPr="00E10682">
          <w:rPr>
            <w:rFonts w:asciiTheme="minorHAnsi" w:hAnsiTheme="minorHAnsi" w:cstheme="minorHAnsi"/>
            <w:sz w:val="22"/>
            <w:szCs w:val="22"/>
            <w:highlight w:val="lightGray"/>
          </w:rPr>
          <w:t>.</w:t>
        </w:r>
      </w:ins>
    </w:p>
    <w:p w14:paraId="7ADB84F6" w14:textId="5558D73B" w:rsidR="00F80A3F" w:rsidRDefault="00787958" w:rsidP="00F6795E">
      <w:pPr>
        <w:numPr>
          <w:ilvl w:val="0"/>
          <w:numId w:val="18"/>
        </w:numPr>
        <w:spacing w:after="220"/>
        <w:ind w:hanging="720"/>
        <w:jc w:val="both"/>
        <w:rPr>
          <w:ins w:id="740" w:author="Oden, Wil" w:date="2025-06-25T14:25:00Z" w16du:dateUtc="2025-06-25T19:25:00Z"/>
          <w:rFonts w:asciiTheme="minorHAnsi" w:hAnsiTheme="minorHAnsi" w:cstheme="minorHAnsi"/>
          <w:sz w:val="22"/>
          <w:szCs w:val="22"/>
        </w:rPr>
      </w:pPr>
      <w:ins w:id="741" w:author="Oden, Wil" w:date="2025-05-01T09:33:00Z" w16du:dateUtc="2025-05-01T14:33:00Z">
        <w:r w:rsidRPr="00F02C29">
          <w:rPr>
            <w:rFonts w:asciiTheme="minorHAnsi" w:hAnsiTheme="minorHAnsi" w:cstheme="minorHAnsi"/>
            <w:sz w:val="22"/>
            <w:szCs w:val="22"/>
          </w:rPr>
          <w:t xml:space="preserve">Description </w:t>
        </w:r>
      </w:ins>
      <w:ins w:id="742" w:author="Oden, Wil" w:date="2025-05-01T09:38:00Z" w16du:dateUtc="2025-05-01T14:38:00Z">
        <w:r w:rsidR="00F1292C" w:rsidRPr="00F02C29">
          <w:rPr>
            <w:rFonts w:asciiTheme="minorHAnsi" w:hAnsiTheme="minorHAnsi" w:cstheme="minorHAnsi"/>
            <w:sz w:val="22"/>
            <w:szCs w:val="22"/>
          </w:rPr>
          <w:t>of each statutory trust must</w:t>
        </w:r>
      </w:ins>
      <w:ins w:id="743" w:author="Oden, Wil" w:date="2025-05-01T09:33:00Z" w16du:dateUtc="2025-05-01T14:33:00Z">
        <w:r w:rsidRPr="00F02C29">
          <w:rPr>
            <w:rFonts w:asciiTheme="minorHAnsi" w:hAnsiTheme="minorHAnsi" w:cstheme="minorHAnsi"/>
            <w:sz w:val="22"/>
            <w:szCs w:val="22"/>
          </w:rPr>
          <w:t xml:space="preserve"> </w:t>
        </w:r>
      </w:ins>
      <w:ins w:id="744" w:author="Oden, Wil" w:date="2025-05-01T09:38:00Z" w16du:dateUtc="2025-05-01T14:38:00Z">
        <w:r w:rsidR="000D5306" w:rsidRPr="00F02C29">
          <w:rPr>
            <w:rFonts w:asciiTheme="minorHAnsi" w:hAnsiTheme="minorHAnsi" w:cstheme="minorHAnsi"/>
            <w:sz w:val="22"/>
            <w:szCs w:val="22"/>
          </w:rPr>
          <w:t>include</w:t>
        </w:r>
      </w:ins>
      <w:ins w:id="745" w:author="Oden, Wil" w:date="2025-05-01T09:34:00Z" w16du:dateUtc="2025-05-01T14:34:00Z">
        <w:r w:rsidR="0086407D" w:rsidRPr="00F02C29">
          <w:rPr>
            <w:rFonts w:asciiTheme="minorHAnsi" w:hAnsiTheme="minorHAnsi" w:cstheme="minorHAnsi"/>
            <w:sz w:val="22"/>
            <w:szCs w:val="22"/>
          </w:rPr>
          <w:t xml:space="preserve"> the </w:t>
        </w:r>
      </w:ins>
      <w:ins w:id="746" w:author="Oden, Wil" w:date="2025-05-01T09:33:00Z" w16du:dateUtc="2025-05-01T14:33:00Z">
        <w:r w:rsidRPr="00F02C29">
          <w:rPr>
            <w:rFonts w:asciiTheme="minorHAnsi" w:hAnsiTheme="minorHAnsi" w:cstheme="minorHAnsi"/>
            <w:sz w:val="22"/>
            <w:szCs w:val="22"/>
          </w:rPr>
          <w:t>U.S. state(s) in which the statutory trust is qualified to do business</w:t>
        </w:r>
      </w:ins>
      <w:ins w:id="747" w:author="Oden, Wil" w:date="2025-06-25T14:25:00Z" w16du:dateUtc="2025-06-25T19:25:00Z">
        <w:r w:rsidR="00F80A3F">
          <w:rPr>
            <w:rFonts w:asciiTheme="minorHAnsi" w:hAnsiTheme="minorHAnsi" w:cstheme="minorHAnsi"/>
            <w:sz w:val="22"/>
            <w:szCs w:val="22"/>
          </w:rPr>
          <w:t>.</w:t>
        </w:r>
      </w:ins>
    </w:p>
    <w:p w14:paraId="60BE8B68" w14:textId="6BC5559B" w:rsidR="00F1292C" w:rsidRDefault="0081679F" w:rsidP="00C4566A">
      <w:pPr>
        <w:spacing w:after="220"/>
        <w:ind w:left="2160"/>
        <w:jc w:val="both"/>
        <w:rPr>
          <w:ins w:id="748" w:author="Oden, Wil" w:date="2025-06-05T11:05:00Z" w16du:dateUtc="2025-06-05T16:05:00Z"/>
          <w:rFonts w:asciiTheme="minorHAnsi" w:hAnsiTheme="minorHAnsi" w:cstheme="minorHAnsi"/>
          <w:sz w:val="22"/>
          <w:szCs w:val="22"/>
        </w:rPr>
      </w:pPr>
      <w:del w:id="749" w:author="Oden, Wil" w:date="2025-06-25T14:22:00Z" w16du:dateUtc="2025-06-25T19:22:00Z">
        <w:r w:rsidRPr="00AB527A" w:rsidDel="00A41877">
          <w:rPr>
            <w:rFonts w:asciiTheme="minorHAnsi" w:hAnsiTheme="minorHAnsi" w:cstheme="minorHAnsi"/>
            <w:sz w:val="22"/>
            <w:szCs w:val="22"/>
          </w:rPr>
          <w:delText>t</w:delText>
        </w:r>
        <w:r w:rsidRPr="00F02C29" w:rsidDel="00A41877">
          <w:rPr>
            <w:rFonts w:asciiTheme="minorHAnsi" w:hAnsiTheme="minorHAnsi" w:cstheme="minorHAnsi"/>
            <w:sz w:val="22"/>
            <w:szCs w:val="22"/>
          </w:rPr>
          <w:delText xml:space="preserve">he </w:delText>
        </w:r>
        <w:r w:rsidR="00D05B52" w:rsidRPr="00532A2F" w:rsidDel="00A41877">
          <w:rPr>
            <w:rFonts w:asciiTheme="minorHAnsi" w:hAnsiTheme="minorHAnsi" w:cstheme="minorHAnsi"/>
            <w:sz w:val="22"/>
            <w:szCs w:val="22"/>
            <w:rPrChange w:id="750" w:author="Oden, Wil" w:date="2025-06-25T14:28:00Z" w16du:dateUtc="2025-06-25T19:28:00Z">
              <w:rPr>
                <w:rFonts w:asciiTheme="minorHAnsi" w:hAnsiTheme="minorHAnsi" w:cstheme="minorHAnsi"/>
                <w:sz w:val="22"/>
                <w:szCs w:val="22"/>
                <w:highlight w:val="lightGray"/>
              </w:rPr>
            </w:rPrChange>
          </w:rPr>
          <w:delText>aggregate</w:delText>
        </w:r>
        <w:r w:rsidR="00D05B52" w:rsidRPr="00F02C29" w:rsidDel="00A41877">
          <w:rPr>
            <w:rFonts w:asciiTheme="minorHAnsi" w:hAnsiTheme="minorHAnsi" w:cstheme="minorHAnsi"/>
            <w:sz w:val="22"/>
            <w:szCs w:val="22"/>
          </w:rPr>
          <w:delText xml:space="preserve"> </w:delText>
        </w:r>
        <w:r w:rsidRPr="00F02C29" w:rsidDel="00A41877">
          <w:rPr>
            <w:rFonts w:asciiTheme="minorHAnsi" w:hAnsiTheme="minorHAnsi" w:cstheme="minorHAnsi"/>
            <w:sz w:val="22"/>
            <w:szCs w:val="22"/>
          </w:rPr>
          <w:delText xml:space="preserve">amount of </w:delText>
        </w:r>
        <w:r w:rsidR="00F1292C" w:rsidRPr="00F02C29" w:rsidDel="00A41877">
          <w:rPr>
            <w:rFonts w:asciiTheme="minorHAnsi" w:hAnsiTheme="minorHAnsi" w:cstheme="minorHAnsi"/>
            <w:sz w:val="22"/>
            <w:szCs w:val="22"/>
          </w:rPr>
          <w:delText>fiscal year-to-date fees incurred for asset management, property management, trustee, service, and any other fees associated with management/administration of the</w:delText>
        </w:r>
        <w:r w:rsidR="000D5306" w:rsidRPr="00F02C29" w:rsidDel="00A41877">
          <w:rPr>
            <w:rFonts w:asciiTheme="minorHAnsi" w:hAnsiTheme="minorHAnsi" w:cstheme="minorHAnsi"/>
            <w:sz w:val="22"/>
            <w:szCs w:val="22"/>
          </w:rPr>
          <w:delText xml:space="preserve"> described</w:delText>
        </w:r>
        <w:r w:rsidR="00F1292C" w:rsidRPr="00F02C29" w:rsidDel="00A41877">
          <w:rPr>
            <w:rFonts w:asciiTheme="minorHAnsi" w:hAnsiTheme="minorHAnsi" w:cstheme="minorHAnsi"/>
            <w:sz w:val="22"/>
            <w:szCs w:val="22"/>
          </w:rPr>
          <w:delText xml:space="preserve"> statutory trust.</w:delText>
        </w:r>
      </w:del>
    </w:p>
    <w:p w14:paraId="51BD005C" w14:textId="05C7C02C" w:rsidR="00432E07" w:rsidRPr="002A1FD0" w:rsidRDefault="00B12E6B" w:rsidP="002A1FD0">
      <w:pPr>
        <w:numPr>
          <w:ilvl w:val="0"/>
          <w:numId w:val="18"/>
        </w:numPr>
        <w:spacing w:after="220"/>
        <w:ind w:hanging="720"/>
        <w:jc w:val="both"/>
        <w:rPr>
          <w:ins w:id="751" w:author="Oden, Wil" w:date="2025-05-01T09:38:00Z" w16du:dateUtc="2025-05-01T14:38:00Z"/>
          <w:rFonts w:asciiTheme="minorHAnsi" w:hAnsiTheme="minorHAnsi" w:cstheme="minorHAnsi"/>
          <w:sz w:val="22"/>
          <w:szCs w:val="22"/>
          <w:highlight w:val="lightGray"/>
        </w:rPr>
      </w:pPr>
      <w:ins w:id="752" w:author="Oden, Wil" w:date="2025-06-05T11:07:00Z" w16du:dateUtc="2025-06-05T16:07:00Z">
        <w:r w:rsidRPr="005D3F04">
          <w:rPr>
            <w:rFonts w:asciiTheme="minorHAnsi" w:hAnsiTheme="minorHAnsi" w:cstheme="minorHAnsi"/>
            <w:sz w:val="22"/>
            <w:szCs w:val="22"/>
            <w:highlight w:val="lightGray"/>
          </w:rPr>
          <w:t>Summary of</w:t>
        </w:r>
      </w:ins>
      <w:ins w:id="753" w:author="Oden, Wil" w:date="2025-06-05T11:06:00Z" w16du:dateUtc="2025-06-05T16:06:00Z">
        <w:r w:rsidR="005F5E34" w:rsidRPr="005D3F04">
          <w:rPr>
            <w:rFonts w:asciiTheme="minorHAnsi" w:hAnsiTheme="minorHAnsi" w:cstheme="minorHAnsi"/>
            <w:sz w:val="22"/>
            <w:szCs w:val="22"/>
            <w:highlight w:val="lightGray"/>
          </w:rPr>
          <w:t xml:space="preserve"> </w:t>
        </w:r>
        <w:r w:rsidRPr="005D3F04">
          <w:rPr>
            <w:rFonts w:asciiTheme="minorHAnsi" w:hAnsiTheme="minorHAnsi" w:cstheme="minorHAnsi"/>
            <w:sz w:val="22"/>
            <w:szCs w:val="22"/>
            <w:highlight w:val="lightGray"/>
          </w:rPr>
          <w:t>assets and liabilities held within qualif</w:t>
        </w:r>
      </w:ins>
      <w:ins w:id="754" w:author="Oden, Wil" w:date="2025-06-05T11:07:00Z" w16du:dateUtc="2025-06-05T16:07:00Z">
        <w:r w:rsidRPr="005D3F04">
          <w:rPr>
            <w:rFonts w:asciiTheme="minorHAnsi" w:hAnsiTheme="minorHAnsi" w:cstheme="minorHAnsi"/>
            <w:sz w:val="22"/>
            <w:szCs w:val="22"/>
            <w:highlight w:val="lightGray"/>
          </w:rPr>
          <w:t>ying statutory trusts</w:t>
        </w:r>
      </w:ins>
      <w:ins w:id="755" w:author="Oden, Wil" w:date="2025-06-05T11:16:00Z" w16du:dateUtc="2025-06-05T16:16:00Z">
        <w:r w:rsidR="00830AE6">
          <w:rPr>
            <w:rFonts w:asciiTheme="minorHAnsi" w:hAnsiTheme="minorHAnsi" w:cstheme="minorHAnsi"/>
            <w:sz w:val="22"/>
            <w:szCs w:val="22"/>
            <w:highlight w:val="lightGray"/>
          </w:rPr>
          <w:t>;</w:t>
        </w:r>
      </w:ins>
      <w:ins w:id="756" w:author="Oden, Wil" w:date="2025-06-05T11:07:00Z" w16du:dateUtc="2025-06-05T16:07:00Z">
        <w:r w:rsidRPr="005D3F04">
          <w:rPr>
            <w:rFonts w:asciiTheme="minorHAnsi" w:hAnsiTheme="minorHAnsi" w:cstheme="minorHAnsi"/>
            <w:sz w:val="22"/>
            <w:szCs w:val="22"/>
            <w:highlight w:val="lightGray"/>
          </w:rPr>
          <w:t xml:space="preserve"> </w:t>
        </w:r>
      </w:ins>
      <w:ins w:id="757" w:author="Oden, Wil" w:date="2025-06-05T11:10:00Z" w16du:dateUtc="2025-06-05T16:10:00Z">
        <w:r w:rsidR="00843619">
          <w:rPr>
            <w:rFonts w:asciiTheme="minorHAnsi" w:hAnsiTheme="minorHAnsi" w:cstheme="minorHAnsi"/>
            <w:sz w:val="22"/>
            <w:szCs w:val="22"/>
            <w:highlight w:val="lightGray"/>
          </w:rPr>
          <w:t xml:space="preserve">aggregated </w:t>
        </w:r>
      </w:ins>
      <w:ins w:id="758" w:author="Oden, Wil" w:date="2025-06-05T11:07:00Z" w16du:dateUtc="2025-06-05T16:07:00Z">
        <w:r w:rsidRPr="005D3F04">
          <w:rPr>
            <w:rFonts w:asciiTheme="minorHAnsi" w:hAnsiTheme="minorHAnsi" w:cstheme="minorHAnsi"/>
            <w:sz w:val="22"/>
            <w:szCs w:val="22"/>
            <w:highlight w:val="lightGray"/>
          </w:rPr>
          <w:t xml:space="preserve">by </w:t>
        </w:r>
      </w:ins>
      <w:ins w:id="759" w:author="Oden, Wil" w:date="2025-06-05T11:10:00Z" w16du:dateUtc="2025-06-05T16:10:00Z">
        <w:r w:rsidR="00843619">
          <w:rPr>
            <w:rFonts w:asciiTheme="minorHAnsi" w:hAnsiTheme="minorHAnsi" w:cstheme="minorHAnsi"/>
            <w:sz w:val="22"/>
            <w:szCs w:val="22"/>
            <w:highlight w:val="lightGray"/>
          </w:rPr>
          <w:t xml:space="preserve">total </w:t>
        </w:r>
      </w:ins>
      <w:ins w:id="760" w:author="Oden, Wil" w:date="2025-06-05T11:07:00Z" w16du:dateUtc="2025-06-05T16:07:00Z">
        <w:r w:rsidRPr="005D3F04">
          <w:rPr>
            <w:rFonts w:asciiTheme="minorHAnsi" w:hAnsiTheme="minorHAnsi" w:cstheme="minorHAnsi"/>
            <w:sz w:val="22"/>
            <w:szCs w:val="22"/>
            <w:highlight w:val="lightGray"/>
          </w:rPr>
          <w:t xml:space="preserve">residential mortgage loans, </w:t>
        </w:r>
        <w:r w:rsidR="001E3581" w:rsidRPr="005D3F04">
          <w:rPr>
            <w:rFonts w:asciiTheme="minorHAnsi" w:hAnsiTheme="minorHAnsi" w:cstheme="minorHAnsi"/>
            <w:sz w:val="22"/>
            <w:szCs w:val="22"/>
            <w:highlight w:val="lightGray"/>
          </w:rPr>
          <w:t xml:space="preserve">real estate acquired through foreclosure, </w:t>
        </w:r>
      </w:ins>
      <w:ins w:id="761" w:author="Oden, Wil" w:date="2025-06-05T11:08:00Z" w16du:dateUtc="2025-06-05T16:08:00Z">
        <w:r w:rsidR="001E3581" w:rsidRPr="005D3F04">
          <w:rPr>
            <w:rFonts w:asciiTheme="minorHAnsi" w:hAnsiTheme="minorHAnsi" w:cstheme="minorHAnsi"/>
            <w:sz w:val="22"/>
            <w:szCs w:val="22"/>
            <w:highlight w:val="lightGray"/>
          </w:rPr>
          <w:t>cash and cash equivalents, and</w:t>
        </w:r>
      </w:ins>
      <w:ins w:id="762" w:author="Oden, Wil" w:date="2025-06-05T11:13:00Z" w16du:dateUtc="2025-06-05T16:13:00Z">
        <w:r w:rsidR="00D00384">
          <w:rPr>
            <w:rFonts w:asciiTheme="minorHAnsi" w:hAnsiTheme="minorHAnsi" w:cstheme="minorHAnsi"/>
            <w:sz w:val="22"/>
            <w:szCs w:val="22"/>
            <w:highlight w:val="lightGray"/>
          </w:rPr>
          <w:t xml:space="preserve"> </w:t>
        </w:r>
      </w:ins>
      <w:ins w:id="763" w:author="Oden, Wil" w:date="2025-06-05T11:08:00Z" w16du:dateUtc="2025-06-05T16:08:00Z">
        <w:r w:rsidR="005D3F04" w:rsidRPr="005D3F04">
          <w:rPr>
            <w:rFonts w:asciiTheme="minorHAnsi" w:hAnsiTheme="minorHAnsi" w:cstheme="minorHAnsi"/>
            <w:sz w:val="22"/>
            <w:szCs w:val="22"/>
            <w:highlight w:val="lightGray"/>
          </w:rPr>
          <w:t xml:space="preserve">liabilities </w:t>
        </w:r>
      </w:ins>
      <w:ins w:id="764" w:author="Oden, Wil" w:date="2025-06-05T11:14:00Z" w16du:dateUtc="2025-06-05T16:14:00Z">
        <w:r w:rsidR="00F6795E">
          <w:rPr>
            <w:rFonts w:asciiTheme="minorHAnsi" w:hAnsiTheme="minorHAnsi" w:cstheme="minorHAnsi"/>
            <w:sz w:val="22"/>
            <w:szCs w:val="22"/>
            <w:highlight w:val="lightGray"/>
          </w:rPr>
          <w:t xml:space="preserve">(if any) to </w:t>
        </w:r>
      </w:ins>
      <w:ins w:id="765" w:author="Oden, Wil" w:date="2025-06-25T14:28:00Z" w16du:dateUtc="2025-06-25T19:28:00Z">
        <w:r w:rsidR="00447A40">
          <w:rPr>
            <w:rFonts w:asciiTheme="minorHAnsi" w:hAnsiTheme="minorHAnsi" w:cstheme="minorHAnsi"/>
            <w:sz w:val="22"/>
            <w:szCs w:val="22"/>
            <w:highlight w:val="lightGray"/>
          </w:rPr>
          <w:t xml:space="preserve">be </w:t>
        </w:r>
      </w:ins>
      <w:ins w:id="766" w:author="Oden, Wil" w:date="2025-06-05T11:14:00Z" w16du:dateUtc="2025-06-05T16:14:00Z">
        <w:r w:rsidR="00F6795E">
          <w:rPr>
            <w:rFonts w:asciiTheme="minorHAnsi" w:hAnsiTheme="minorHAnsi" w:cstheme="minorHAnsi"/>
            <w:sz w:val="22"/>
            <w:szCs w:val="22"/>
            <w:highlight w:val="lightGray"/>
          </w:rPr>
          <w:t>shown by</w:t>
        </w:r>
      </w:ins>
      <w:ins w:id="767" w:author="Oden, Wil" w:date="2025-06-05T11:08:00Z" w16du:dateUtc="2025-06-05T16:08:00Z">
        <w:r w:rsidR="005D3F04" w:rsidRPr="005D3F04">
          <w:rPr>
            <w:rFonts w:asciiTheme="minorHAnsi" w:hAnsiTheme="minorHAnsi" w:cstheme="minorHAnsi"/>
            <w:sz w:val="22"/>
            <w:szCs w:val="22"/>
            <w:highlight w:val="lightGray"/>
          </w:rPr>
          <w:t xml:space="preserve"> </w:t>
        </w:r>
      </w:ins>
      <w:ins w:id="768" w:author="Oden, Wil" w:date="2025-06-05T11:12:00Z" w16du:dateUtc="2025-06-05T16:12:00Z">
        <w:r w:rsidR="00D00384">
          <w:rPr>
            <w:rFonts w:asciiTheme="minorHAnsi" w:hAnsiTheme="minorHAnsi" w:cstheme="minorHAnsi"/>
            <w:sz w:val="22"/>
            <w:szCs w:val="22"/>
            <w:highlight w:val="lightGray"/>
          </w:rPr>
          <w:t>reporting line</w:t>
        </w:r>
      </w:ins>
      <w:ins w:id="769" w:author="Oden, Wil" w:date="2025-06-05T11:08:00Z" w16du:dateUtc="2025-06-05T16:08:00Z">
        <w:r w:rsidR="005D3F04" w:rsidRPr="005D3F04">
          <w:rPr>
            <w:rFonts w:asciiTheme="minorHAnsi" w:hAnsiTheme="minorHAnsi" w:cstheme="minorHAnsi"/>
            <w:sz w:val="22"/>
            <w:szCs w:val="22"/>
            <w:highlight w:val="lightGray"/>
          </w:rPr>
          <w:t>.</w:t>
        </w:r>
      </w:ins>
    </w:p>
    <w:p w14:paraId="4AF1AA02" w14:textId="3AD1F964" w:rsidR="00097ED1" w:rsidRPr="00F02C29" w:rsidRDefault="00097ED1" w:rsidP="00F6795E">
      <w:pPr>
        <w:numPr>
          <w:ilvl w:val="0"/>
          <w:numId w:val="17"/>
        </w:numPr>
        <w:spacing w:after="220"/>
        <w:ind w:left="1440" w:hanging="720"/>
        <w:jc w:val="both"/>
        <w:rPr>
          <w:ins w:id="770" w:author="Oden, Wil" w:date="2025-04-22T14:56:00Z" w16du:dateUtc="2025-04-22T19:56:00Z"/>
          <w:rFonts w:asciiTheme="minorHAnsi" w:hAnsiTheme="minorHAnsi" w:cstheme="minorHAnsi"/>
          <w:sz w:val="22"/>
          <w:szCs w:val="22"/>
        </w:rPr>
      </w:pPr>
      <w:ins w:id="771" w:author="Oden, Wil" w:date="2025-04-22T14:07:00Z" w16du:dateUtc="2025-04-22T19:07:00Z">
        <w:r w:rsidRPr="00F02C29">
          <w:rPr>
            <w:rFonts w:asciiTheme="minorHAnsi" w:hAnsiTheme="minorHAnsi" w:cstheme="minorHAnsi"/>
            <w:sz w:val="22"/>
            <w:szCs w:val="22"/>
          </w:rPr>
          <w:t xml:space="preserve">Disclosure of </w:t>
        </w:r>
      </w:ins>
      <w:del w:id="772" w:author="Oden, Wil" w:date="2025-06-06T07:36:00Z" w16du:dateUtc="2025-06-06T12:36:00Z">
        <w:r w:rsidRPr="001B1E45" w:rsidDel="001B1E45">
          <w:rPr>
            <w:rFonts w:asciiTheme="minorHAnsi" w:hAnsiTheme="minorHAnsi" w:cstheme="minorHAnsi"/>
            <w:sz w:val="22"/>
            <w:szCs w:val="22"/>
            <w:highlight w:val="lightGray"/>
            <w:rPrChange w:id="773" w:author="Oden, Wil" w:date="2025-06-06T07:36:00Z" w16du:dateUtc="2025-06-06T12:36:00Z">
              <w:rPr>
                <w:rFonts w:asciiTheme="minorHAnsi" w:hAnsiTheme="minorHAnsi" w:cstheme="minorHAnsi"/>
                <w:sz w:val="22"/>
                <w:szCs w:val="22"/>
              </w:rPr>
            </w:rPrChange>
          </w:rPr>
          <w:delText>any</w:delText>
        </w:r>
        <w:r w:rsidR="00811A46" w:rsidRPr="00F02C29" w:rsidDel="001B1E45">
          <w:rPr>
            <w:rFonts w:asciiTheme="minorHAnsi" w:hAnsiTheme="minorHAnsi" w:cstheme="minorHAnsi"/>
            <w:sz w:val="22"/>
            <w:szCs w:val="22"/>
          </w:rPr>
          <w:delText xml:space="preserve"> </w:delText>
        </w:r>
      </w:del>
      <w:ins w:id="774" w:author="Oden, Wil" w:date="2025-04-22T14:16:00Z" w16du:dateUtc="2025-04-22T19:16:00Z">
        <w:r w:rsidR="00811A46" w:rsidRPr="00F02C29">
          <w:rPr>
            <w:rFonts w:asciiTheme="minorHAnsi" w:hAnsiTheme="minorHAnsi" w:cstheme="minorHAnsi"/>
            <w:sz w:val="22"/>
            <w:szCs w:val="22"/>
          </w:rPr>
          <w:t>material</w:t>
        </w:r>
      </w:ins>
      <w:ins w:id="775" w:author="Oden, Wil" w:date="2025-04-22T14:07:00Z" w16du:dateUtc="2025-04-22T19:07:00Z">
        <w:r w:rsidRPr="00F02C29">
          <w:rPr>
            <w:rFonts w:asciiTheme="minorHAnsi" w:hAnsiTheme="minorHAnsi" w:cstheme="minorHAnsi"/>
            <w:sz w:val="22"/>
            <w:szCs w:val="22"/>
          </w:rPr>
          <w:t xml:space="preserve"> litigation</w:t>
        </w:r>
      </w:ins>
      <w:ins w:id="776" w:author="Oden, Wil" w:date="2025-05-01T09:04:00Z" w16du:dateUtc="2025-05-01T14:04:00Z">
        <w:r w:rsidR="00D04B98" w:rsidRPr="00F02C29">
          <w:rPr>
            <w:rFonts w:asciiTheme="minorHAnsi" w:hAnsiTheme="minorHAnsi" w:cstheme="minorHAnsi"/>
            <w:sz w:val="22"/>
            <w:szCs w:val="22"/>
          </w:rPr>
          <w:t xml:space="preserve"> and any kind of </w:t>
        </w:r>
      </w:ins>
      <w:ins w:id="777" w:author="Oden, Wil" w:date="2025-06-03T11:40:00Z" w16du:dateUtc="2025-06-03T16:40:00Z">
        <w:r w:rsidR="005331AD" w:rsidRPr="00F02C29">
          <w:rPr>
            <w:rFonts w:asciiTheme="minorHAnsi" w:hAnsiTheme="minorHAnsi" w:cstheme="minorHAnsi"/>
            <w:sz w:val="22"/>
            <w:szCs w:val="22"/>
            <w:highlight w:val="lightGray"/>
          </w:rPr>
          <w:t>material</w:t>
        </w:r>
        <w:r w:rsidR="005331AD" w:rsidRPr="00F02C29">
          <w:rPr>
            <w:rFonts w:asciiTheme="minorHAnsi" w:hAnsiTheme="minorHAnsi" w:cstheme="minorHAnsi"/>
            <w:sz w:val="22"/>
            <w:szCs w:val="22"/>
          </w:rPr>
          <w:t xml:space="preserve"> </w:t>
        </w:r>
      </w:ins>
      <w:ins w:id="778" w:author="Oden, Wil" w:date="2025-05-01T09:04:00Z" w16du:dateUtc="2025-05-01T14:04:00Z">
        <w:r w:rsidR="00D04B98" w:rsidRPr="00F02C29">
          <w:rPr>
            <w:rFonts w:asciiTheme="minorHAnsi" w:hAnsiTheme="minorHAnsi" w:cstheme="minorHAnsi"/>
            <w:sz w:val="22"/>
            <w:szCs w:val="22"/>
          </w:rPr>
          <w:t xml:space="preserve">state or federal </w:t>
        </w:r>
      </w:ins>
      <w:ins w:id="779" w:author="Oden, Wil" w:date="2025-04-22T14:07:00Z" w16du:dateUtc="2025-04-22T19:07:00Z">
        <w:r w:rsidRPr="00F02C29">
          <w:rPr>
            <w:rFonts w:asciiTheme="minorHAnsi" w:hAnsiTheme="minorHAnsi" w:cstheme="minorHAnsi"/>
            <w:sz w:val="22"/>
            <w:szCs w:val="22"/>
          </w:rPr>
          <w:t>regulatory</w:t>
        </w:r>
      </w:ins>
      <w:ins w:id="780" w:author="Oden, Wil" w:date="2025-04-22T14:16:00Z" w16du:dateUtc="2025-04-22T19:16:00Z">
        <w:r w:rsidR="00811A46" w:rsidRPr="00F02C29">
          <w:rPr>
            <w:rFonts w:asciiTheme="minorHAnsi" w:hAnsiTheme="minorHAnsi" w:cstheme="minorHAnsi"/>
            <w:sz w:val="22"/>
            <w:szCs w:val="22"/>
          </w:rPr>
          <w:t xml:space="preserve"> </w:t>
        </w:r>
      </w:ins>
      <w:ins w:id="781" w:author="Oden, Wil" w:date="2025-04-22T14:17:00Z" w16du:dateUtc="2025-04-22T19:17:00Z">
        <w:r w:rsidR="00811A46" w:rsidRPr="00F02C29">
          <w:rPr>
            <w:rFonts w:asciiTheme="minorHAnsi" w:hAnsiTheme="minorHAnsi" w:cstheme="minorHAnsi"/>
            <w:sz w:val="22"/>
            <w:szCs w:val="22"/>
          </w:rPr>
          <w:t>review</w:t>
        </w:r>
      </w:ins>
      <w:ins w:id="782" w:author="Oden, Wil" w:date="2025-05-08T09:15:00Z" w16du:dateUtc="2025-05-08T14:15:00Z">
        <w:r w:rsidR="00EB70EC" w:rsidRPr="00F02C29">
          <w:rPr>
            <w:rFonts w:asciiTheme="minorHAnsi" w:hAnsiTheme="minorHAnsi" w:cstheme="minorHAnsi"/>
            <w:sz w:val="22"/>
            <w:szCs w:val="22"/>
          </w:rPr>
          <w:t xml:space="preserve"> and/or action</w:t>
        </w:r>
      </w:ins>
      <w:ins w:id="783" w:author="Oden, Wil" w:date="2025-04-22T14:07:00Z" w16du:dateUtc="2025-04-22T19:07:00Z">
        <w:r w:rsidRPr="00F02C29">
          <w:rPr>
            <w:rFonts w:asciiTheme="minorHAnsi" w:hAnsiTheme="minorHAnsi" w:cstheme="minorHAnsi"/>
            <w:sz w:val="22"/>
            <w:szCs w:val="22"/>
          </w:rPr>
          <w:t xml:space="preserve"> </w:t>
        </w:r>
      </w:ins>
      <w:ins w:id="784" w:author="Oden, Wil" w:date="2025-04-22T14:08:00Z" w16du:dateUtc="2025-04-22T19:08:00Z">
        <w:r w:rsidRPr="00F02C29">
          <w:rPr>
            <w:rFonts w:asciiTheme="minorHAnsi" w:hAnsiTheme="minorHAnsi" w:cstheme="minorHAnsi"/>
            <w:sz w:val="22"/>
            <w:szCs w:val="22"/>
          </w:rPr>
          <w:t>concerning the statutory trust(s)</w:t>
        </w:r>
      </w:ins>
      <w:ins w:id="785" w:author="Oden, Wil" w:date="2025-04-22T14:16:00Z" w16du:dateUtc="2025-04-22T19:16:00Z">
        <w:r w:rsidR="00811A46" w:rsidRPr="00F02C29">
          <w:rPr>
            <w:rFonts w:asciiTheme="minorHAnsi" w:hAnsiTheme="minorHAnsi" w:cstheme="minorHAnsi"/>
            <w:sz w:val="22"/>
            <w:szCs w:val="22"/>
          </w:rPr>
          <w:t>.</w:t>
        </w:r>
      </w:ins>
    </w:p>
    <w:p w14:paraId="70C35FF4" w14:textId="583E7E2E" w:rsidR="009A660E" w:rsidRPr="00F02C29" w:rsidRDefault="00BB4268" w:rsidP="00F6795E">
      <w:pPr>
        <w:numPr>
          <w:ilvl w:val="0"/>
          <w:numId w:val="17"/>
        </w:numPr>
        <w:spacing w:after="220"/>
        <w:ind w:left="1440" w:hanging="720"/>
        <w:jc w:val="both"/>
        <w:rPr>
          <w:ins w:id="786" w:author="Oden, Wil" w:date="2025-05-08T09:37:00Z" w16du:dateUtc="2025-05-08T14:37:00Z"/>
          <w:rFonts w:asciiTheme="minorHAnsi" w:hAnsiTheme="minorHAnsi" w:cstheme="minorHAnsi"/>
          <w:sz w:val="22"/>
          <w:szCs w:val="22"/>
        </w:rPr>
      </w:pPr>
      <w:ins w:id="787" w:author="Oden, Wil" w:date="2025-04-22T14:56:00Z" w16du:dateUtc="2025-04-22T19:56:00Z">
        <w:r w:rsidRPr="00F02C29">
          <w:rPr>
            <w:rFonts w:asciiTheme="minorHAnsi" w:hAnsiTheme="minorHAnsi" w:cstheme="minorHAnsi"/>
            <w:sz w:val="22"/>
            <w:szCs w:val="22"/>
          </w:rPr>
          <w:lastRenderedPageBreak/>
          <w:t>Disclosure of financing transactions</w:t>
        </w:r>
      </w:ins>
      <w:ins w:id="788" w:author="Oden, Wil" w:date="2025-05-08T09:18:00Z" w16du:dateUtc="2025-05-08T14:18:00Z">
        <w:r w:rsidR="00F83B8F" w:rsidRPr="00F02C29">
          <w:rPr>
            <w:rFonts w:asciiTheme="minorHAnsi" w:hAnsiTheme="minorHAnsi" w:cstheme="minorHAnsi"/>
            <w:sz w:val="22"/>
            <w:szCs w:val="22"/>
          </w:rPr>
          <w:t xml:space="preserve"> </w:t>
        </w:r>
      </w:ins>
      <w:ins w:id="789" w:author="Oden, Wil" w:date="2025-04-22T14:56:00Z" w16du:dateUtc="2025-04-22T19:56:00Z">
        <w:r w:rsidRPr="00F02C29">
          <w:rPr>
            <w:rFonts w:asciiTheme="minorHAnsi" w:hAnsiTheme="minorHAnsi" w:cstheme="minorHAnsi"/>
            <w:sz w:val="22"/>
            <w:szCs w:val="22"/>
          </w:rPr>
          <w:t>of any sort which are secured, directly or indirectly, by</w:t>
        </w:r>
      </w:ins>
      <w:ins w:id="790" w:author="Oden, Wil" w:date="2025-05-01T09:46:00Z" w16du:dateUtc="2025-05-01T14:46:00Z">
        <w:r w:rsidR="00034F42" w:rsidRPr="00F02C29">
          <w:rPr>
            <w:rFonts w:asciiTheme="minorHAnsi" w:hAnsiTheme="minorHAnsi" w:cstheme="minorHAnsi"/>
            <w:sz w:val="22"/>
            <w:szCs w:val="22"/>
          </w:rPr>
          <w:t xml:space="preserve"> statutory</w:t>
        </w:r>
      </w:ins>
      <w:ins w:id="791" w:author="Oden, Wil" w:date="2025-04-22T14:56:00Z" w16du:dateUtc="2025-04-22T19:56:00Z">
        <w:r w:rsidRPr="00F02C29">
          <w:rPr>
            <w:rFonts w:asciiTheme="minorHAnsi" w:hAnsiTheme="minorHAnsi" w:cstheme="minorHAnsi"/>
            <w:sz w:val="22"/>
            <w:szCs w:val="22"/>
          </w:rPr>
          <w:t xml:space="preserve"> </w:t>
        </w:r>
      </w:ins>
      <w:ins w:id="792" w:author="Oden, Wil" w:date="2025-04-22T14:57:00Z" w16du:dateUtc="2025-04-22T19:57:00Z">
        <w:r w:rsidRPr="00F02C29">
          <w:rPr>
            <w:rFonts w:asciiTheme="minorHAnsi" w:hAnsiTheme="minorHAnsi" w:cstheme="minorHAnsi"/>
            <w:sz w:val="22"/>
            <w:szCs w:val="22"/>
          </w:rPr>
          <w:t>trust assets.</w:t>
        </w:r>
      </w:ins>
    </w:p>
    <w:p w14:paraId="55F7ACA3" w14:textId="0C700DA9" w:rsidR="00202059" w:rsidRPr="00F02C29" w:rsidRDefault="00202059" w:rsidP="00F6795E">
      <w:pPr>
        <w:numPr>
          <w:ilvl w:val="0"/>
          <w:numId w:val="17"/>
        </w:numPr>
        <w:spacing w:after="220"/>
        <w:ind w:left="1440" w:hanging="720"/>
        <w:jc w:val="both"/>
        <w:rPr>
          <w:rFonts w:asciiTheme="minorHAnsi" w:hAnsiTheme="minorHAnsi" w:cstheme="minorHAnsi"/>
          <w:sz w:val="22"/>
          <w:szCs w:val="22"/>
        </w:rPr>
      </w:pPr>
      <w:ins w:id="793" w:author="Oden, Wil" w:date="2025-05-08T09:38:00Z" w16du:dateUtc="2025-05-08T14:38:00Z">
        <w:r w:rsidRPr="00F02C29">
          <w:rPr>
            <w:rFonts w:asciiTheme="minorHAnsi" w:hAnsiTheme="minorHAnsi" w:cstheme="minorHAnsi"/>
            <w:sz w:val="22"/>
            <w:szCs w:val="22"/>
          </w:rPr>
          <w:t>Total of residential mortgages held in qualifying statutory trusts, disaggregated by loan standing</w:t>
        </w:r>
      </w:ins>
      <w:ins w:id="794" w:author="Oden, Wil" w:date="2025-05-08T09:44:00Z" w16du:dateUtc="2025-05-08T14:44:00Z">
        <w:r w:rsidR="00931639" w:rsidRPr="00F02C29">
          <w:rPr>
            <w:rFonts w:asciiTheme="minorHAnsi" w:hAnsiTheme="minorHAnsi" w:cstheme="minorHAnsi"/>
            <w:sz w:val="22"/>
            <w:szCs w:val="22"/>
          </w:rPr>
          <w:t xml:space="preserve">: </w:t>
        </w:r>
      </w:ins>
      <w:ins w:id="795" w:author="Oden, Wil" w:date="2025-05-08T09:38:00Z" w16du:dateUtc="2025-05-08T14:38:00Z">
        <w:r w:rsidRPr="00F02C29">
          <w:rPr>
            <w:rFonts w:asciiTheme="minorHAnsi" w:hAnsiTheme="minorHAnsi" w:cstheme="minorHAnsi"/>
            <w:sz w:val="22"/>
            <w:szCs w:val="22"/>
          </w:rPr>
          <w:t>In Good Standing</w:t>
        </w:r>
      </w:ins>
      <w:ins w:id="796" w:author="Oden, Wil" w:date="2025-05-08T09:44:00Z" w16du:dateUtc="2025-05-08T14:44:00Z">
        <w:r w:rsidR="00931639" w:rsidRPr="00F02C29">
          <w:rPr>
            <w:rFonts w:asciiTheme="minorHAnsi" w:hAnsiTheme="minorHAnsi" w:cstheme="minorHAnsi"/>
            <w:sz w:val="22"/>
            <w:szCs w:val="22"/>
          </w:rPr>
          <w:t>, Restructured, Overdue Interest Over 90 Days Not in the Process of Foreclosure, and In the Process of Foreclosure.</w:t>
        </w:r>
      </w:ins>
    </w:p>
    <w:p w14:paraId="001E067A" w14:textId="46819B04" w:rsidR="00C924A2" w:rsidRPr="00F02C29" w:rsidRDefault="00C924A2" w:rsidP="00C924A2">
      <w:pPr>
        <w:pStyle w:val="ListParagraph"/>
        <w:ind w:left="0"/>
        <w:contextualSpacing w:val="0"/>
        <w:rPr>
          <w:rFonts w:asciiTheme="minorHAnsi" w:hAnsiTheme="minorHAnsi" w:cstheme="minorHAnsi"/>
          <w:b/>
          <w:i/>
          <w:iCs/>
          <w:sz w:val="22"/>
          <w:szCs w:val="22"/>
          <w:u w:val="single"/>
        </w:rPr>
      </w:pPr>
      <w:r w:rsidRPr="00F02C29">
        <w:rPr>
          <w:rFonts w:asciiTheme="minorHAnsi" w:hAnsiTheme="minorHAnsi" w:cstheme="minorHAnsi"/>
          <w:b/>
          <w:i/>
          <w:iCs/>
          <w:sz w:val="22"/>
          <w:szCs w:val="22"/>
        </w:rPr>
        <w:t>Proposed revisions to Annual Statement Instructions:</w:t>
      </w:r>
    </w:p>
    <w:p w14:paraId="59848E33" w14:textId="77777777" w:rsidR="00C924A2" w:rsidRPr="00F02C29" w:rsidRDefault="00C924A2" w:rsidP="00B30CA0">
      <w:pPr>
        <w:rPr>
          <w:rFonts w:asciiTheme="minorHAnsi" w:hAnsiTheme="minorHAnsi" w:cstheme="minorHAnsi"/>
          <w:sz w:val="22"/>
        </w:rPr>
      </w:pPr>
    </w:p>
    <w:p w14:paraId="3CDB1F7E" w14:textId="77777777" w:rsidR="00C924A2" w:rsidRPr="00F02C29" w:rsidRDefault="00C924A2" w:rsidP="00C924A2">
      <w:pPr>
        <w:jc w:val="center"/>
        <w:rPr>
          <w:rFonts w:asciiTheme="minorHAnsi" w:hAnsiTheme="minorHAnsi" w:cstheme="minorHAnsi"/>
          <w:b/>
          <w:sz w:val="20"/>
          <w:szCs w:val="20"/>
          <w:u w:val="single"/>
        </w:rPr>
      </w:pPr>
      <w:r w:rsidRPr="00F02C29">
        <w:rPr>
          <w:rFonts w:asciiTheme="minorHAnsi" w:hAnsiTheme="minorHAnsi" w:cstheme="minorHAnsi"/>
          <w:b/>
          <w:sz w:val="20"/>
          <w:szCs w:val="20"/>
          <w:u w:val="single"/>
        </w:rPr>
        <w:t>SCHEDULE B – PARTS 1 AND 2</w:t>
      </w:r>
    </w:p>
    <w:p w14:paraId="3D53F3E6" w14:textId="77777777" w:rsidR="00C924A2" w:rsidRPr="00F02C29" w:rsidRDefault="00C924A2" w:rsidP="00C924A2">
      <w:pPr>
        <w:jc w:val="both"/>
        <w:rPr>
          <w:rFonts w:asciiTheme="minorHAnsi" w:hAnsiTheme="minorHAnsi" w:cstheme="minorHAnsi"/>
          <w:sz w:val="20"/>
          <w:szCs w:val="20"/>
        </w:rPr>
      </w:pPr>
    </w:p>
    <w:p w14:paraId="58C09133" w14:textId="77777777" w:rsidR="00C924A2" w:rsidRPr="00F02C29" w:rsidRDefault="00C924A2" w:rsidP="00C924A2">
      <w:pPr>
        <w:jc w:val="center"/>
        <w:rPr>
          <w:rFonts w:asciiTheme="minorHAnsi" w:hAnsiTheme="minorHAnsi" w:cstheme="minorHAnsi"/>
          <w:b/>
          <w:sz w:val="20"/>
          <w:szCs w:val="20"/>
        </w:rPr>
      </w:pPr>
      <w:r w:rsidRPr="00F02C29">
        <w:rPr>
          <w:rFonts w:asciiTheme="minorHAnsi" w:hAnsiTheme="minorHAnsi" w:cstheme="minorHAnsi"/>
          <w:b/>
          <w:sz w:val="20"/>
          <w:szCs w:val="20"/>
          <w:u w:val="single"/>
        </w:rPr>
        <w:t>MORTGAGE LOANS OWNED AND ACQUIRED – GENERAL INSTRUCTIONS</w:t>
      </w:r>
    </w:p>
    <w:p w14:paraId="6E8F38C7" w14:textId="77777777" w:rsidR="00C924A2" w:rsidRPr="00F02C29" w:rsidRDefault="00C924A2" w:rsidP="00C924A2">
      <w:pPr>
        <w:jc w:val="both"/>
        <w:rPr>
          <w:rFonts w:asciiTheme="minorHAnsi" w:hAnsiTheme="minorHAnsi" w:cstheme="minorHAnsi"/>
          <w:sz w:val="20"/>
          <w:szCs w:val="20"/>
        </w:rPr>
      </w:pPr>
    </w:p>
    <w:p w14:paraId="07820FAD" w14:textId="6220D2C7" w:rsidR="00C924A2" w:rsidRPr="00F02C29" w:rsidRDefault="00C924A2" w:rsidP="00C924A2">
      <w:pPr>
        <w:jc w:val="both"/>
        <w:rPr>
          <w:rFonts w:asciiTheme="minorHAnsi" w:hAnsiTheme="minorHAnsi" w:cstheme="minorHAnsi"/>
          <w:sz w:val="20"/>
          <w:szCs w:val="20"/>
        </w:rPr>
      </w:pPr>
      <w:r w:rsidRPr="00F02C29">
        <w:rPr>
          <w:rFonts w:asciiTheme="minorHAnsi" w:hAnsiTheme="minorHAnsi" w:cstheme="minorHAnsi"/>
          <w:sz w:val="20"/>
          <w:szCs w:val="20"/>
        </w:rPr>
        <w:t xml:space="preserve">If a reporting entity has any </w:t>
      </w:r>
      <w:proofErr w:type="gramStart"/>
      <w:r w:rsidRPr="00F02C29">
        <w:rPr>
          <w:rFonts w:asciiTheme="minorHAnsi" w:hAnsiTheme="minorHAnsi" w:cstheme="minorHAnsi"/>
          <w:sz w:val="20"/>
          <w:szCs w:val="20"/>
        </w:rPr>
        <w:t>detail</w:t>
      </w:r>
      <w:proofErr w:type="gramEnd"/>
      <w:r w:rsidRPr="00F02C29">
        <w:rPr>
          <w:rFonts w:asciiTheme="minorHAnsi" w:hAnsiTheme="minorHAnsi" w:cstheme="minorHAnsi"/>
          <w:sz w:val="20"/>
          <w:szCs w:val="20"/>
        </w:rPr>
        <w:t xml:space="preserve"> lines reported for any of the following required groups, it shall report the subtotal amount of the corresponding group with the specified subtotal line number appearing in the same manner and location as the pre</w:t>
      </w:r>
      <w:r w:rsidRPr="00F02C29">
        <w:rPr>
          <w:rFonts w:asciiTheme="minorHAnsi" w:hAnsiTheme="minorHAnsi" w:cstheme="minorHAnsi"/>
          <w:sz w:val="20"/>
          <w:szCs w:val="20"/>
        </w:rPr>
        <w:noBreakHyphen/>
        <w:t>printed total.</w:t>
      </w:r>
      <w:ins w:id="797" w:author="Oden, Wil" w:date="2025-04-22T10:42:00Z" w16du:dateUtc="2025-04-22T15:42:00Z">
        <w:r w:rsidR="004D3F6B" w:rsidRPr="00F02C29">
          <w:rPr>
            <w:rFonts w:asciiTheme="minorHAnsi" w:hAnsiTheme="minorHAnsi" w:cstheme="minorHAnsi"/>
            <w:sz w:val="20"/>
            <w:szCs w:val="20"/>
          </w:rPr>
          <w:t xml:space="preserve"> </w:t>
        </w:r>
      </w:ins>
      <w:ins w:id="798" w:author="Oden, Wil" w:date="2025-04-22T10:44:00Z" w16du:dateUtc="2025-04-22T15:44:00Z">
        <w:r w:rsidR="004D3F6B" w:rsidRPr="00F02C29">
          <w:rPr>
            <w:rFonts w:asciiTheme="minorHAnsi" w:hAnsiTheme="minorHAnsi" w:cstheme="minorHAnsi"/>
            <w:sz w:val="20"/>
            <w:szCs w:val="20"/>
          </w:rPr>
          <w:t>The underlying l</w:t>
        </w:r>
      </w:ins>
      <w:ins w:id="799" w:author="Oden, Wil" w:date="2025-04-22T10:43:00Z" w16du:dateUtc="2025-04-22T15:43:00Z">
        <w:r w:rsidR="004D3F6B" w:rsidRPr="00F02C29">
          <w:rPr>
            <w:rFonts w:asciiTheme="minorHAnsi" w:hAnsiTheme="minorHAnsi" w:cstheme="minorHAnsi"/>
            <w:sz w:val="20"/>
            <w:szCs w:val="20"/>
          </w:rPr>
          <w:t xml:space="preserve">oans held </w:t>
        </w:r>
      </w:ins>
      <w:del w:id="800" w:author="Oden, Wil" w:date="2025-06-05T12:16:00Z" w16du:dateUtc="2025-06-05T17:16:00Z">
        <w:r w:rsidR="004D3F6B" w:rsidRPr="00D700B2" w:rsidDel="00D700B2">
          <w:rPr>
            <w:rFonts w:asciiTheme="minorHAnsi" w:hAnsiTheme="minorHAnsi" w:cstheme="minorHAnsi"/>
            <w:sz w:val="20"/>
            <w:szCs w:val="20"/>
            <w:highlight w:val="lightGray"/>
            <w:rPrChange w:id="801" w:author="Oden, Wil" w:date="2025-06-05T12:16:00Z" w16du:dateUtc="2025-06-05T17:16:00Z">
              <w:rPr>
                <w:rFonts w:asciiTheme="minorHAnsi" w:hAnsiTheme="minorHAnsi" w:cstheme="minorHAnsi"/>
                <w:sz w:val="20"/>
                <w:szCs w:val="20"/>
              </w:rPr>
            </w:rPrChange>
          </w:rPr>
          <w:delText>by</w:delText>
        </w:r>
      </w:del>
      <w:ins w:id="802" w:author="Oden, Wil" w:date="2025-06-05T12:17:00Z" w16du:dateUtc="2025-06-05T17:17:00Z">
        <w:r w:rsidR="004D3F6B">
          <w:rPr>
            <w:rFonts w:asciiTheme="minorHAnsi" w:hAnsiTheme="minorHAnsi" w:cstheme="minorHAnsi"/>
            <w:sz w:val="20"/>
            <w:szCs w:val="20"/>
            <w:highlight w:val="lightGray"/>
          </w:rPr>
          <w:t>with</w:t>
        </w:r>
      </w:ins>
      <w:ins w:id="803" w:author="Oden, Wil" w:date="2025-06-05T12:16:00Z" w16du:dateUtc="2025-06-05T17:16:00Z">
        <w:r w:rsidR="004D3F6B" w:rsidRPr="00332542">
          <w:rPr>
            <w:rFonts w:asciiTheme="minorHAnsi" w:hAnsiTheme="minorHAnsi" w:cstheme="minorHAnsi"/>
            <w:sz w:val="20"/>
            <w:szCs w:val="20"/>
            <w:highlight w:val="lightGray"/>
          </w:rPr>
          <w:t>in</w:t>
        </w:r>
        <w:r w:rsidR="004D3F6B">
          <w:rPr>
            <w:rFonts w:asciiTheme="minorHAnsi" w:hAnsiTheme="minorHAnsi" w:cstheme="minorHAnsi"/>
            <w:sz w:val="20"/>
            <w:szCs w:val="20"/>
          </w:rPr>
          <w:t xml:space="preserve"> </w:t>
        </w:r>
      </w:ins>
      <w:ins w:id="804" w:author="Oden, Wil" w:date="2025-04-22T10:43:00Z" w16du:dateUtc="2025-04-22T15:43:00Z">
        <w:r w:rsidR="004D3F6B" w:rsidRPr="00F02C29">
          <w:rPr>
            <w:rFonts w:asciiTheme="minorHAnsi" w:hAnsiTheme="minorHAnsi" w:cstheme="minorHAnsi"/>
            <w:sz w:val="20"/>
            <w:szCs w:val="20"/>
          </w:rPr>
          <w:t xml:space="preserve">qualifying </w:t>
        </w:r>
      </w:ins>
      <w:del w:id="805" w:author="Oden, Wil" w:date="2025-06-05T12:18:00Z" w16du:dateUtc="2025-06-05T17:18:00Z">
        <w:r w:rsidR="004D3F6B" w:rsidRPr="000133C5" w:rsidDel="000133C5">
          <w:rPr>
            <w:rFonts w:asciiTheme="minorHAnsi" w:hAnsiTheme="minorHAnsi" w:cstheme="minorHAnsi"/>
            <w:sz w:val="20"/>
            <w:szCs w:val="20"/>
            <w:highlight w:val="lightGray"/>
            <w:rPrChange w:id="806" w:author="Oden, Wil" w:date="2025-06-05T12:18:00Z" w16du:dateUtc="2025-06-05T17:18:00Z">
              <w:rPr>
                <w:rFonts w:asciiTheme="minorHAnsi" w:hAnsiTheme="minorHAnsi" w:cstheme="minorHAnsi"/>
                <w:sz w:val="20"/>
                <w:szCs w:val="20"/>
              </w:rPr>
            </w:rPrChange>
          </w:rPr>
          <w:delText xml:space="preserve">investments </w:delText>
        </w:r>
      </w:del>
      <w:del w:id="807" w:author="Oden, Wil" w:date="2025-06-05T12:17:00Z" w16du:dateUtc="2025-06-05T17:17:00Z">
        <w:r w:rsidR="004D3F6B" w:rsidRPr="000133C5" w:rsidDel="00332542">
          <w:rPr>
            <w:rFonts w:asciiTheme="minorHAnsi" w:hAnsiTheme="minorHAnsi" w:cstheme="minorHAnsi"/>
            <w:sz w:val="20"/>
            <w:szCs w:val="20"/>
            <w:highlight w:val="lightGray"/>
            <w:rPrChange w:id="808" w:author="Oden, Wil" w:date="2025-06-05T12:18:00Z" w16du:dateUtc="2025-06-05T17:18:00Z">
              <w:rPr>
                <w:rFonts w:asciiTheme="minorHAnsi" w:hAnsiTheme="minorHAnsi" w:cstheme="minorHAnsi"/>
                <w:sz w:val="20"/>
                <w:szCs w:val="20"/>
              </w:rPr>
            </w:rPrChange>
          </w:rPr>
          <w:delText>i</w:delText>
        </w:r>
        <w:r w:rsidR="004D3F6B" w:rsidRPr="00332542" w:rsidDel="00332542">
          <w:rPr>
            <w:rFonts w:asciiTheme="minorHAnsi" w:hAnsiTheme="minorHAnsi" w:cstheme="minorHAnsi"/>
            <w:sz w:val="20"/>
            <w:szCs w:val="20"/>
            <w:highlight w:val="lightGray"/>
            <w:rPrChange w:id="809" w:author="Oden, Wil" w:date="2025-06-05T12:17:00Z" w16du:dateUtc="2025-06-05T17:17:00Z">
              <w:rPr>
                <w:rFonts w:asciiTheme="minorHAnsi" w:hAnsiTheme="minorHAnsi" w:cstheme="minorHAnsi"/>
                <w:sz w:val="20"/>
                <w:szCs w:val="20"/>
              </w:rPr>
            </w:rPrChange>
          </w:rPr>
          <w:delText>n a</w:delText>
        </w:r>
        <w:r w:rsidR="004D3F6B" w:rsidRPr="00F02C29" w:rsidDel="00332542">
          <w:rPr>
            <w:rFonts w:asciiTheme="minorHAnsi" w:hAnsiTheme="minorHAnsi" w:cstheme="minorHAnsi"/>
            <w:sz w:val="20"/>
            <w:szCs w:val="20"/>
          </w:rPr>
          <w:delText xml:space="preserve"> </w:delText>
        </w:r>
      </w:del>
      <w:ins w:id="810" w:author="Oden, Wil" w:date="2025-04-22T10:43:00Z" w16du:dateUtc="2025-04-22T15:43:00Z">
        <w:r w:rsidR="004D3F6B" w:rsidRPr="00F02C29">
          <w:rPr>
            <w:rFonts w:asciiTheme="minorHAnsi" w:hAnsiTheme="minorHAnsi" w:cstheme="minorHAnsi"/>
            <w:sz w:val="20"/>
            <w:szCs w:val="20"/>
          </w:rPr>
          <w:t xml:space="preserve">statutory trust(s) must </w:t>
        </w:r>
      </w:ins>
      <w:ins w:id="811" w:author="Oden, Wil" w:date="2025-04-22T10:44:00Z" w16du:dateUtc="2025-04-22T15:44:00Z">
        <w:r w:rsidR="004D3F6B" w:rsidRPr="00F02C29">
          <w:rPr>
            <w:rFonts w:asciiTheme="minorHAnsi" w:hAnsiTheme="minorHAnsi" w:cstheme="minorHAnsi"/>
            <w:sz w:val="20"/>
            <w:szCs w:val="20"/>
          </w:rPr>
          <w:t>be disaggregated by</w:t>
        </w:r>
      </w:ins>
      <w:ins w:id="812" w:author="Oden, Wil" w:date="2025-04-22T10:45:00Z" w16du:dateUtc="2025-04-22T15:45:00Z">
        <w:r w:rsidR="004D3F6B" w:rsidRPr="00F02C29">
          <w:rPr>
            <w:rFonts w:asciiTheme="minorHAnsi" w:hAnsiTheme="minorHAnsi" w:cstheme="minorHAnsi"/>
            <w:sz w:val="20"/>
            <w:szCs w:val="20"/>
          </w:rPr>
          <w:t xml:space="preserve"> group (loan standing) and subgroup (loan type), as shown below.</w:t>
        </w:r>
      </w:ins>
    </w:p>
    <w:p w14:paraId="23A00A2F" w14:textId="77777777" w:rsidR="00C924A2" w:rsidRPr="00F02C29" w:rsidRDefault="00C924A2" w:rsidP="00C924A2">
      <w:pPr>
        <w:jc w:val="both"/>
        <w:rPr>
          <w:rFonts w:asciiTheme="minorHAnsi" w:hAnsiTheme="minorHAnsi" w:cstheme="minorHAnsi"/>
          <w:sz w:val="20"/>
          <w:szCs w:val="20"/>
        </w:rPr>
      </w:pPr>
    </w:p>
    <w:p w14:paraId="4DB3789A" w14:textId="00B2DDD4" w:rsidR="00C924A2" w:rsidRPr="00F02C29" w:rsidRDefault="00C924A2" w:rsidP="00C924A2">
      <w:pPr>
        <w:jc w:val="both"/>
        <w:rPr>
          <w:rFonts w:asciiTheme="minorHAnsi" w:hAnsiTheme="minorHAnsi" w:cstheme="minorHAnsi"/>
          <w:sz w:val="20"/>
          <w:szCs w:val="20"/>
        </w:rPr>
      </w:pPr>
      <w:r w:rsidRPr="00F02C29">
        <w:rPr>
          <w:rFonts w:asciiTheme="minorHAnsi" w:hAnsiTheme="minorHAnsi" w:cstheme="minorHAnsi"/>
          <w:sz w:val="20"/>
          <w:szCs w:val="20"/>
        </w:rPr>
        <w:t xml:space="preserve">For accounting guidance related to foreign currency transactions and translations, refer to </w:t>
      </w:r>
      <w:r w:rsidRPr="00F02C29">
        <w:rPr>
          <w:rFonts w:asciiTheme="minorHAnsi" w:hAnsiTheme="minorHAnsi" w:cstheme="minorHAnsi"/>
          <w:i/>
          <w:sz w:val="20"/>
          <w:szCs w:val="20"/>
        </w:rPr>
        <w:t>SSAP No. 23—Foreign Currency Transactions and Translations</w:t>
      </w:r>
      <w:r w:rsidRPr="00F02C29">
        <w:rPr>
          <w:rFonts w:asciiTheme="minorHAnsi" w:hAnsiTheme="minorHAnsi" w:cstheme="minorHAnsi"/>
          <w:sz w:val="20"/>
          <w:szCs w:val="20"/>
        </w:rPr>
        <w:t>.</w:t>
      </w:r>
    </w:p>
    <w:p w14:paraId="5103D797" w14:textId="77777777" w:rsidR="00C924A2" w:rsidRPr="00F02C29" w:rsidRDefault="00C924A2" w:rsidP="00C924A2">
      <w:pPr>
        <w:jc w:val="both"/>
        <w:rPr>
          <w:rFonts w:asciiTheme="minorHAnsi" w:hAnsiTheme="minorHAnsi" w:cstheme="minorHAnsi"/>
          <w:sz w:val="20"/>
          <w:szCs w:val="20"/>
        </w:rPr>
      </w:pPr>
    </w:p>
    <w:p w14:paraId="0BA8F40E" w14:textId="4393DF6F" w:rsidR="00C924A2" w:rsidRPr="00F02C29" w:rsidRDefault="00C924A2" w:rsidP="00C924A2">
      <w:pPr>
        <w:jc w:val="center"/>
        <w:rPr>
          <w:rFonts w:asciiTheme="minorHAnsi" w:hAnsiTheme="minorHAnsi" w:cstheme="minorHAnsi"/>
          <w:b/>
          <w:sz w:val="20"/>
          <w:szCs w:val="20"/>
          <w:u w:val="single"/>
        </w:rPr>
      </w:pPr>
      <w:r w:rsidRPr="00F02C29">
        <w:rPr>
          <w:rFonts w:asciiTheme="minorHAnsi" w:hAnsiTheme="minorHAnsi" w:cstheme="minorHAnsi"/>
          <w:b/>
          <w:sz w:val="20"/>
          <w:szCs w:val="20"/>
          <w:u w:val="single"/>
        </w:rPr>
        <w:t>SCHEDULE B – PART 1</w:t>
      </w:r>
    </w:p>
    <w:p w14:paraId="6BA774C1" w14:textId="77777777" w:rsidR="00C924A2" w:rsidRPr="00F02C29" w:rsidRDefault="00C924A2" w:rsidP="00C924A2">
      <w:pPr>
        <w:jc w:val="both"/>
        <w:rPr>
          <w:rFonts w:asciiTheme="minorHAnsi" w:hAnsiTheme="minorHAnsi" w:cstheme="minorHAnsi"/>
          <w:sz w:val="20"/>
          <w:szCs w:val="20"/>
        </w:rPr>
      </w:pPr>
    </w:p>
    <w:p w14:paraId="12370EBF" w14:textId="77777777" w:rsidR="00C924A2" w:rsidRPr="00F02C29" w:rsidRDefault="00C924A2" w:rsidP="00C924A2">
      <w:pPr>
        <w:jc w:val="center"/>
        <w:rPr>
          <w:rFonts w:asciiTheme="minorHAnsi" w:hAnsiTheme="minorHAnsi" w:cstheme="minorHAnsi"/>
          <w:b/>
          <w:sz w:val="20"/>
          <w:szCs w:val="20"/>
        </w:rPr>
      </w:pPr>
      <w:r w:rsidRPr="00F02C29">
        <w:rPr>
          <w:rFonts w:asciiTheme="minorHAnsi" w:hAnsiTheme="minorHAnsi" w:cstheme="minorHAnsi"/>
          <w:b/>
          <w:sz w:val="20"/>
          <w:szCs w:val="20"/>
          <w:u w:val="single"/>
        </w:rPr>
        <w:t>MORTGAGE LOANS OWNED DECEMBER 31 OF CURRENT YEAR</w:t>
      </w:r>
    </w:p>
    <w:p w14:paraId="653D67F6" w14:textId="77777777" w:rsidR="00C924A2" w:rsidRPr="00F02C29" w:rsidRDefault="00C924A2" w:rsidP="00C924A2">
      <w:pPr>
        <w:jc w:val="both"/>
        <w:rPr>
          <w:rFonts w:asciiTheme="minorHAnsi" w:hAnsiTheme="minorHAnsi" w:cstheme="minorHAnsi"/>
          <w:sz w:val="20"/>
          <w:szCs w:val="20"/>
        </w:rPr>
      </w:pPr>
    </w:p>
    <w:p w14:paraId="7FCA3981" w14:textId="70F744B0" w:rsidR="00C924A2" w:rsidRPr="00F02C29" w:rsidRDefault="00C924A2" w:rsidP="00C924A2">
      <w:pPr>
        <w:jc w:val="both"/>
        <w:rPr>
          <w:rFonts w:asciiTheme="minorHAnsi" w:hAnsiTheme="minorHAnsi" w:cstheme="minorHAnsi"/>
          <w:sz w:val="20"/>
          <w:szCs w:val="20"/>
        </w:rPr>
      </w:pPr>
      <w:r w:rsidRPr="00F02C29">
        <w:rPr>
          <w:rFonts w:asciiTheme="minorHAnsi" w:hAnsiTheme="minorHAnsi" w:cstheme="minorHAnsi"/>
          <w:sz w:val="20"/>
          <w:szCs w:val="20"/>
        </w:rPr>
        <w:t>Report separately all mortgage loans owned and backed by real estate</w:t>
      </w:r>
      <w:ins w:id="813" w:author="Oden, Wil" w:date="2025-04-22T10:55:00Z" w16du:dateUtc="2025-04-22T15:55:00Z">
        <w:r w:rsidR="003A1E63" w:rsidRPr="00F02C29">
          <w:rPr>
            <w:rFonts w:asciiTheme="minorHAnsi" w:hAnsiTheme="minorHAnsi" w:cstheme="minorHAnsi"/>
            <w:sz w:val="20"/>
            <w:szCs w:val="20"/>
          </w:rPr>
          <w:t xml:space="preserve">, </w:t>
        </w:r>
      </w:ins>
      <w:ins w:id="814" w:author="Oden, Wil" w:date="2025-05-01T09:23:00Z" w16du:dateUtc="2025-05-01T14:23:00Z">
        <w:r w:rsidR="003B527E" w:rsidRPr="00F02C29">
          <w:rPr>
            <w:rFonts w:asciiTheme="minorHAnsi" w:hAnsiTheme="minorHAnsi" w:cstheme="minorHAnsi"/>
            <w:sz w:val="20"/>
            <w:szCs w:val="20"/>
          </w:rPr>
          <w:t xml:space="preserve">including those held </w:t>
        </w:r>
      </w:ins>
      <w:ins w:id="815" w:author="Oden, Wil" w:date="2025-06-05T12:18:00Z" w16du:dateUtc="2025-06-05T17:18:00Z">
        <w:r w:rsidR="000133C5" w:rsidRPr="000133C5">
          <w:rPr>
            <w:rFonts w:asciiTheme="minorHAnsi" w:hAnsiTheme="minorHAnsi" w:cstheme="minorHAnsi"/>
            <w:sz w:val="20"/>
            <w:szCs w:val="20"/>
            <w:highlight w:val="lightGray"/>
          </w:rPr>
          <w:t>with</w:t>
        </w:r>
      </w:ins>
      <w:ins w:id="816" w:author="Oden, Wil" w:date="2025-05-01T09:23:00Z" w16du:dateUtc="2025-05-01T14:23:00Z">
        <w:r w:rsidR="003B527E" w:rsidRPr="00F02C29">
          <w:rPr>
            <w:rFonts w:asciiTheme="minorHAnsi" w:hAnsiTheme="minorHAnsi" w:cstheme="minorHAnsi"/>
            <w:sz w:val="20"/>
            <w:szCs w:val="20"/>
          </w:rPr>
          <w:t>in</w:t>
        </w:r>
      </w:ins>
      <w:ins w:id="817" w:author="Oden, Wil" w:date="2025-04-22T10:55:00Z" w16du:dateUtc="2025-04-22T15:55:00Z">
        <w:r w:rsidR="003A1E63" w:rsidRPr="00F02C29">
          <w:rPr>
            <w:rFonts w:asciiTheme="minorHAnsi" w:hAnsiTheme="minorHAnsi" w:cstheme="minorHAnsi"/>
            <w:sz w:val="20"/>
            <w:szCs w:val="20"/>
          </w:rPr>
          <w:t xml:space="preserve"> </w:t>
        </w:r>
      </w:ins>
      <w:ins w:id="818" w:author="Oden, Wil" w:date="2025-04-22T10:57:00Z" w16du:dateUtc="2025-04-22T15:57:00Z">
        <w:r w:rsidR="003A1E63" w:rsidRPr="00F02C29">
          <w:rPr>
            <w:rFonts w:asciiTheme="minorHAnsi" w:hAnsiTheme="minorHAnsi" w:cstheme="minorHAnsi"/>
            <w:sz w:val="20"/>
            <w:szCs w:val="20"/>
          </w:rPr>
          <w:t xml:space="preserve">qualifying </w:t>
        </w:r>
      </w:ins>
      <w:del w:id="819" w:author="Oden, Wil" w:date="2025-06-05T12:16:00Z" w16du:dateUtc="2025-06-05T17:16:00Z">
        <w:r w:rsidR="003A1E63" w:rsidRPr="00D700B2" w:rsidDel="00D700B2">
          <w:rPr>
            <w:rFonts w:asciiTheme="minorHAnsi" w:hAnsiTheme="minorHAnsi" w:cstheme="minorHAnsi"/>
            <w:sz w:val="20"/>
            <w:szCs w:val="20"/>
            <w:highlight w:val="lightGray"/>
            <w:rPrChange w:id="820" w:author="Oden, Wil" w:date="2025-06-05T12:16:00Z" w16du:dateUtc="2025-06-05T17:16:00Z">
              <w:rPr>
                <w:rFonts w:asciiTheme="minorHAnsi" w:hAnsiTheme="minorHAnsi" w:cstheme="minorHAnsi"/>
                <w:sz w:val="20"/>
                <w:szCs w:val="20"/>
              </w:rPr>
            </w:rPrChange>
          </w:rPr>
          <w:delText>investments in</w:delText>
        </w:r>
        <w:r w:rsidR="003A1E63" w:rsidRPr="00F02C29" w:rsidDel="00D700B2">
          <w:rPr>
            <w:rFonts w:asciiTheme="minorHAnsi" w:hAnsiTheme="minorHAnsi" w:cstheme="minorHAnsi"/>
            <w:sz w:val="20"/>
            <w:szCs w:val="20"/>
          </w:rPr>
          <w:delText xml:space="preserve"> </w:delText>
        </w:r>
      </w:del>
      <w:ins w:id="821" w:author="Oden, Wil" w:date="2025-04-22T10:55:00Z" w16du:dateUtc="2025-04-22T15:55:00Z">
        <w:r w:rsidR="003A1E63" w:rsidRPr="00F02C29">
          <w:rPr>
            <w:rFonts w:asciiTheme="minorHAnsi" w:hAnsiTheme="minorHAnsi" w:cstheme="minorHAnsi"/>
            <w:sz w:val="20"/>
            <w:szCs w:val="20"/>
          </w:rPr>
          <w:t>statutory trust</w:t>
        </w:r>
      </w:ins>
      <w:ins w:id="822" w:author="Oden, Wil" w:date="2025-04-22T10:57:00Z" w16du:dateUtc="2025-04-22T15:57:00Z">
        <w:r w:rsidR="003A1E63" w:rsidRPr="00F02C29">
          <w:rPr>
            <w:rFonts w:asciiTheme="minorHAnsi" w:hAnsiTheme="minorHAnsi" w:cstheme="minorHAnsi"/>
            <w:sz w:val="20"/>
            <w:szCs w:val="20"/>
          </w:rPr>
          <w:t>(</w:t>
        </w:r>
      </w:ins>
      <w:ins w:id="823" w:author="Oden, Wil" w:date="2025-04-22T10:55:00Z" w16du:dateUtc="2025-04-22T15:55:00Z">
        <w:r w:rsidR="003A1E63" w:rsidRPr="00F02C29">
          <w:rPr>
            <w:rFonts w:asciiTheme="minorHAnsi" w:hAnsiTheme="minorHAnsi" w:cstheme="minorHAnsi"/>
            <w:sz w:val="20"/>
            <w:szCs w:val="20"/>
          </w:rPr>
          <w:t>s</w:t>
        </w:r>
      </w:ins>
      <w:ins w:id="824" w:author="Oden, Wil" w:date="2025-04-22T10:57:00Z" w16du:dateUtc="2025-04-22T15:57:00Z">
        <w:r w:rsidR="003A1E63" w:rsidRPr="00F02C29">
          <w:rPr>
            <w:rFonts w:asciiTheme="minorHAnsi" w:hAnsiTheme="minorHAnsi" w:cstheme="minorHAnsi"/>
            <w:sz w:val="20"/>
            <w:szCs w:val="20"/>
          </w:rPr>
          <w:t>)</w:t>
        </w:r>
      </w:ins>
      <w:r w:rsidRPr="00F02C29">
        <w:rPr>
          <w:rFonts w:asciiTheme="minorHAnsi" w:hAnsiTheme="minorHAnsi" w:cstheme="minorHAnsi"/>
          <w:sz w:val="20"/>
          <w:szCs w:val="20"/>
        </w:rPr>
        <w:t xml:space="preserve">. Include non-conventional mortgage loans (e.g., loans that can be increased to their maximum loan value without incurring the cost of writing a new mortgage). Also include mezzanine real estate loans. For accounting and admission guidance related to mezzanine real estate loans, refer to </w:t>
      </w:r>
      <w:r w:rsidRPr="00F02C29">
        <w:rPr>
          <w:rFonts w:asciiTheme="minorHAnsi" w:hAnsiTheme="minorHAnsi" w:cstheme="minorHAnsi"/>
          <w:sz w:val="20"/>
          <w:szCs w:val="20"/>
        </w:rPr>
        <w:br/>
      </w:r>
      <w:r w:rsidRPr="00F02C29">
        <w:rPr>
          <w:rFonts w:asciiTheme="minorHAnsi" w:hAnsiTheme="minorHAnsi" w:cstheme="minorHAnsi"/>
          <w:i/>
          <w:sz w:val="20"/>
          <w:szCs w:val="20"/>
        </w:rPr>
        <w:t>SSAP No. 83—Mezzanine Real Estate Loans</w:t>
      </w:r>
      <w:r w:rsidRPr="00F02C29">
        <w:rPr>
          <w:rFonts w:asciiTheme="minorHAnsi" w:hAnsiTheme="minorHAnsi" w:cstheme="minorHAnsi"/>
          <w:sz w:val="20"/>
          <w:szCs w:val="20"/>
        </w:rPr>
        <w:t>. Collateralized Mortgage Obligations, (residential mortgage-backed securities), should be included in Schedule D.</w:t>
      </w:r>
    </w:p>
    <w:p w14:paraId="0C0D14B5" w14:textId="77777777" w:rsidR="00C924A2" w:rsidRPr="00F02C29" w:rsidRDefault="00C924A2" w:rsidP="00C924A2">
      <w:pPr>
        <w:jc w:val="both"/>
        <w:rPr>
          <w:rFonts w:asciiTheme="minorHAnsi" w:hAnsiTheme="minorHAnsi" w:cstheme="minorHAnsi"/>
          <w:sz w:val="20"/>
          <w:szCs w:val="20"/>
        </w:rPr>
      </w:pPr>
    </w:p>
    <w:p w14:paraId="6CE02D8E" w14:textId="77777777" w:rsidR="00C924A2" w:rsidRPr="00F02C29" w:rsidRDefault="00C924A2" w:rsidP="00C924A2">
      <w:pPr>
        <w:jc w:val="both"/>
        <w:rPr>
          <w:rFonts w:asciiTheme="minorHAnsi" w:hAnsiTheme="minorHAnsi" w:cstheme="minorHAnsi"/>
          <w:sz w:val="20"/>
          <w:szCs w:val="20"/>
        </w:rPr>
      </w:pPr>
      <w:r w:rsidRPr="00F02C29">
        <w:rPr>
          <w:rFonts w:asciiTheme="minorHAnsi" w:hAnsiTheme="minorHAnsi" w:cstheme="minorHAnsi"/>
          <w:sz w:val="20"/>
          <w:szCs w:val="20"/>
        </w:rPr>
        <w:t>A description of the information required by the columnar headings is as follows:</w:t>
      </w:r>
    </w:p>
    <w:p w14:paraId="6F409D90" w14:textId="77777777" w:rsidR="00C924A2" w:rsidRPr="00F02C29" w:rsidRDefault="00C924A2" w:rsidP="00C924A2">
      <w:pPr>
        <w:jc w:val="both"/>
        <w:rPr>
          <w:rFonts w:asciiTheme="minorHAnsi" w:hAnsiTheme="minorHAnsi" w:cstheme="minorHAnsi"/>
          <w:sz w:val="20"/>
          <w:szCs w:val="20"/>
        </w:rPr>
      </w:pPr>
    </w:p>
    <w:p w14:paraId="1CE99C9E" w14:textId="77777777" w:rsidR="00C924A2" w:rsidRPr="00F02C29" w:rsidRDefault="00C924A2" w:rsidP="00C924A2">
      <w:pPr>
        <w:tabs>
          <w:tab w:val="left" w:pos="1800"/>
        </w:tabs>
        <w:ind w:left="1260" w:hanging="1260"/>
        <w:jc w:val="both"/>
        <w:rPr>
          <w:rFonts w:asciiTheme="minorHAnsi" w:hAnsiTheme="minorHAnsi" w:cstheme="minorHAnsi"/>
          <w:sz w:val="20"/>
          <w:szCs w:val="20"/>
        </w:rPr>
      </w:pPr>
      <w:r w:rsidRPr="00F02C29">
        <w:rPr>
          <w:rFonts w:asciiTheme="minorHAnsi" w:hAnsiTheme="minorHAnsi" w:cstheme="minorHAnsi"/>
          <w:sz w:val="20"/>
          <w:szCs w:val="20"/>
        </w:rPr>
        <w:t>Column 1</w:t>
      </w:r>
      <w:r w:rsidRPr="00F02C29">
        <w:rPr>
          <w:rFonts w:asciiTheme="minorHAnsi" w:hAnsiTheme="minorHAnsi" w:cstheme="minorHAnsi"/>
          <w:sz w:val="20"/>
          <w:szCs w:val="20"/>
        </w:rPr>
        <w:tab/>
        <w:t>–</w:t>
      </w:r>
      <w:r w:rsidRPr="00F02C29">
        <w:rPr>
          <w:rFonts w:asciiTheme="minorHAnsi" w:hAnsiTheme="minorHAnsi" w:cstheme="minorHAnsi"/>
          <w:sz w:val="20"/>
          <w:szCs w:val="20"/>
        </w:rPr>
        <w:tab/>
        <w:t>Loan Number</w:t>
      </w:r>
    </w:p>
    <w:p w14:paraId="492A2440" w14:textId="77777777" w:rsidR="00C924A2" w:rsidRPr="00F02C29" w:rsidRDefault="00C924A2" w:rsidP="00C924A2">
      <w:pPr>
        <w:jc w:val="both"/>
        <w:rPr>
          <w:rFonts w:asciiTheme="minorHAnsi" w:hAnsiTheme="minorHAnsi" w:cstheme="minorHAnsi"/>
          <w:sz w:val="20"/>
          <w:szCs w:val="20"/>
        </w:rPr>
      </w:pPr>
    </w:p>
    <w:p w14:paraId="70BD96B2" w14:textId="395FDFBC" w:rsidR="00C924A2" w:rsidRPr="00F02C29" w:rsidRDefault="00C924A2" w:rsidP="00C924A2">
      <w:pPr>
        <w:ind w:left="1800"/>
        <w:jc w:val="both"/>
        <w:rPr>
          <w:rFonts w:asciiTheme="minorHAnsi" w:hAnsiTheme="minorHAnsi" w:cstheme="minorHAnsi"/>
          <w:sz w:val="20"/>
          <w:szCs w:val="20"/>
        </w:rPr>
      </w:pPr>
      <w:proofErr w:type="gramStart"/>
      <w:r w:rsidRPr="00F02C29">
        <w:rPr>
          <w:rFonts w:asciiTheme="minorHAnsi" w:hAnsiTheme="minorHAnsi" w:cstheme="minorHAnsi"/>
          <w:sz w:val="20"/>
          <w:szCs w:val="20"/>
        </w:rPr>
        <w:t>Report</w:t>
      </w:r>
      <w:proofErr w:type="gramEnd"/>
      <w:r w:rsidRPr="00F02C29">
        <w:rPr>
          <w:rFonts w:asciiTheme="minorHAnsi" w:hAnsiTheme="minorHAnsi" w:cstheme="minorHAnsi"/>
          <w:sz w:val="20"/>
          <w:szCs w:val="20"/>
        </w:rPr>
        <w:t xml:space="preserve"> the mortgage loan number assigned by the reporting entity. For foreign denominated </w:t>
      </w:r>
      <w:proofErr w:type="gramStart"/>
      <w:r w:rsidRPr="00F02C29">
        <w:rPr>
          <w:rFonts w:asciiTheme="minorHAnsi" w:hAnsiTheme="minorHAnsi" w:cstheme="minorHAnsi"/>
          <w:sz w:val="20"/>
          <w:szCs w:val="20"/>
        </w:rPr>
        <w:t>mortgages,</w:t>
      </w:r>
      <w:proofErr w:type="gramEnd"/>
      <w:r w:rsidRPr="00F02C29">
        <w:rPr>
          <w:rFonts w:asciiTheme="minorHAnsi" w:hAnsiTheme="minorHAnsi" w:cstheme="minorHAnsi"/>
          <w:sz w:val="20"/>
          <w:szCs w:val="20"/>
        </w:rPr>
        <w:t xml:space="preserve"> indicate the principal indebtedness amount in its local currency.</w:t>
      </w:r>
    </w:p>
    <w:p w14:paraId="344B16A3" w14:textId="77777777" w:rsidR="00C924A2" w:rsidRPr="00F02C29" w:rsidRDefault="00C924A2" w:rsidP="00C924A2">
      <w:pPr>
        <w:jc w:val="both"/>
        <w:rPr>
          <w:rFonts w:asciiTheme="minorHAnsi" w:hAnsiTheme="minorHAnsi" w:cstheme="minorHAnsi"/>
          <w:sz w:val="20"/>
          <w:szCs w:val="20"/>
        </w:rPr>
      </w:pPr>
    </w:p>
    <w:p w14:paraId="3FB03B50" w14:textId="77777777" w:rsidR="00C924A2" w:rsidRPr="00F02C29" w:rsidRDefault="00C924A2" w:rsidP="00C924A2">
      <w:pPr>
        <w:tabs>
          <w:tab w:val="left" w:pos="1800"/>
        </w:tabs>
        <w:ind w:left="1260" w:hanging="1260"/>
        <w:jc w:val="both"/>
        <w:rPr>
          <w:rFonts w:asciiTheme="minorHAnsi" w:hAnsiTheme="minorHAnsi" w:cstheme="minorHAnsi"/>
          <w:sz w:val="20"/>
          <w:szCs w:val="20"/>
        </w:rPr>
      </w:pPr>
      <w:r w:rsidRPr="00F02C29">
        <w:rPr>
          <w:rFonts w:asciiTheme="minorHAnsi" w:hAnsiTheme="minorHAnsi" w:cstheme="minorHAnsi"/>
          <w:sz w:val="20"/>
          <w:szCs w:val="20"/>
        </w:rPr>
        <w:t>Column 2</w:t>
      </w:r>
      <w:r w:rsidRPr="00F02C29">
        <w:rPr>
          <w:rFonts w:asciiTheme="minorHAnsi" w:hAnsiTheme="minorHAnsi" w:cstheme="minorHAnsi"/>
          <w:sz w:val="20"/>
          <w:szCs w:val="20"/>
        </w:rPr>
        <w:tab/>
        <w:t>–</w:t>
      </w:r>
      <w:r w:rsidRPr="00F02C29">
        <w:rPr>
          <w:rFonts w:asciiTheme="minorHAnsi" w:hAnsiTheme="minorHAnsi" w:cstheme="minorHAnsi"/>
          <w:sz w:val="20"/>
          <w:szCs w:val="20"/>
        </w:rPr>
        <w:tab/>
        <w:t>Code</w:t>
      </w:r>
    </w:p>
    <w:p w14:paraId="66E04C91" w14:textId="77777777" w:rsidR="00C924A2" w:rsidRPr="00F02C29" w:rsidRDefault="00C924A2" w:rsidP="00C924A2">
      <w:pPr>
        <w:jc w:val="both"/>
        <w:rPr>
          <w:rFonts w:asciiTheme="minorHAnsi" w:hAnsiTheme="minorHAnsi" w:cstheme="minorHAnsi"/>
          <w:snapToGrid w:val="0"/>
          <w:sz w:val="20"/>
          <w:szCs w:val="20"/>
        </w:rPr>
      </w:pPr>
    </w:p>
    <w:p w14:paraId="45E65514" w14:textId="77777777" w:rsidR="00C924A2" w:rsidRPr="00F02C29" w:rsidRDefault="00C924A2" w:rsidP="00C924A2">
      <w:pPr>
        <w:tabs>
          <w:tab w:val="left" w:pos="1800"/>
        </w:tabs>
        <w:ind w:left="1800"/>
        <w:jc w:val="both"/>
        <w:rPr>
          <w:rFonts w:asciiTheme="minorHAnsi" w:hAnsiTheme="minorHAnsi" w:cstheme="minorHAnsi"/>
          <w:sz w:val="20"/>
          <w:szCs w:val="20"/>
        </w:rPr>
      </w:pPr>
      <w:r w:rsidRPr="00F02C29">
        <w:rPr>
          <w:rFonts w:asciiTheme="minorHAnsi" w:hAnsiTheme="minorHAnsi" w:cstheme="minorHAnsi"/>
          <w:snapToGrid w:val="0"/>
          <w:sz w:val="20"/>
          <w:szCs w:val="20"/>
        </w:rPr>
        <w:t xml:space="preserve">Enter “^” in this column for all </w:t>
      </w:r>
      <w:r w:rsidRPr="00F02C29">
        <w:rPr>
          <w:rFonts w:asciiTheme="minorHAnsi" w:hAnsiTheme="minorHAnsi" w:cstheme="minorHAnsi"/>
          <w:sz w:val="20"/>
          <w:szCs w:val="20"/>
        </w:rPr>
        <w:t>assets that are bifurcated between the insulated separate account filing and the non-insulated separate account filing.</w:t>
      </w:r>
    </w:p>
    <w:p w14:paraId="305ACA84" w14:textId="77777777" w:rsidR="00C924A2" w:rsidRPr="00F02C29" w:rsidRDefault="00C924A2" w:rsidP="00C924A2">
      <w:pPr>
        <w:jc w:val="both"/>
        <w:rPr>
          <w:rFonts w:asciiTheme="minorHAnsi" w:hAnsiTheme="minorHAnsi" w:cstheme="minorHAnsi"/>
          <w:sz w:val="20"/>
          <w:szCs w:val="20"/>
        </w:rPr>
      </w:pPr>
    </w:p>
    <w:p w14:paraId="2617F329" w14:textId="77777777" w:rsidR="00C924A2" w:rsidRPr="00F02C29" w:rsidRDefault="00C924A2" w:rsidP="00C924A2">
      <w:pPr>
        <w:ind w:left="1800"/>
        <w:jc w:val="both"/>
        <w:rPr>
          <w:rFonts w:asciiTheme="minorHAnsi" w:hAnsiTheme="minorHAnsi" w:cstheme="minorHAnsi"/>
          <w:sz w:val="20"/>
          <w:szCs w:val="20"/>
        </w:rPr>
      </w:pPr>
      <w:r w:rsidRPr="00F02C29">
        <w:rPr>
          <w:rFonts w:asciiTheme="minorHAnsi" w:hAnsiTheme="minorHAnsi" w:cstheme="minorHAnsi"/>
          <w:sz w:val="20"/>
          <w:szCs w:val="20"/>
        </w:rPr>
        <w:t xml:space="preserve">If mortgage loans are not under the exclusive control of the company as shown in the General Interrogatories, it is to be identified by placing one of the </w:t>
      </w:r>
      <w:r w:rsidRPr="00F02C29">
        <w:rPr>
          <w:rFonts w:asciiTheme="minorHAnsi" w:hAnsiTheme="minorHAnsi" w:cstheme="minorHAnsi"/>
          <w:b/>
          <w:sz w:val="20"/>
          <w:szCs w:val="20"/>
        </w:rPr>
        <w:t>symbols identified in the Investment Schedules General Instructions</w:t>
      </w:r>
      <w:r w:rsidRPr="00F02C29">
        <w:rPr>
          <w:rFonts w:asciiTheme="minorHAnsi" w:hAnsiTheme="minorHAnsi" w:cstheme="minorHAnsi"/>
          <w:sz w:val="20"/>
          <w:szCs w:val="20"/>
        </w:rPr>
        <w:t xml:space="preserve"> in this column.</w:t>
      </w:r>
    </w:p>
    <w:p w14:paraId="7FD83120" w14:textId="77777777" w:rsidR="00C924A2" w:rsidRPr="00F02C29" w:rsidRDefault="00C924A2" w:rsidP="00C924A2">
      <w:pPr>
        <w:jc w:val="both"/>
        <w:rPr>
          <w:rFonts w:asciiTheme="minorHAnsi" w:hAnsiTheme="minorHAnsi" w:cstheme="minorHAnsi"/>
          <w:sz w:val="20"/>
          <w:szCs w:val="20"/>
        </w:rPr>
      </w:pPr>
    </w:p>
    <w:p w14:paraId="23E19289" w14:textId="77777777" w:rsidR="00C924A2" w:rsidRPr="00F02C29" w:rsidRDefault="00C924A2" w:rsidP="00C924A2">
      <w:pPr>
        <w:ind w:left="1800"/>
        <w:jc w:val="both"/>
        <w:rPr>
          <w:rFonts w:asciiTheme="minorHAnsi" w:hAnsiTheme="minorHAnsi" w:cstheme="minorHAnsi"/>
          <w:b/>
          <w:sz w:val="20"/>
          <w:szCs w:val="20"/>
          <w:u w:val="single"/>
        </w:rPr>
      </w:pPr>
      <w:r w:rsidRPr="00F02C29">
        <w:rPr>
          <w:rFonts w:asciiTheme="minorHAnsi" w:hAnsiTheme="minorHAnsi" w:cstheme="minorHAnsi"/>
          <w:b/>
          <w:sz w:val="20"/>
          <w:szCs w:val="20"/>
          <w:u w:val="single"/>
        </w:rPr>
        <w:t>Separate Account Filing Only:</w:t>
      </w:r>
    </w:p>
    <w:p w14:paraId="1FBF59A1" w14:textId="77777777" w:rsidR="00C924A2" w:rsidRPr="00F02C29" w:rsidRDefault="00C924A2" w:rsidP="00C924A2">
      <w:pPr>
        <w:jc w:val="both"/>
        <w:rPr>
          <w:rFonts w:asciiTheme="minorHAnsi" w:hAnsiTheme="minorHAnsi" w:cstheme="minorHAnsi"/>
          <w:sz w:val="20"/>
          <w:szCs w:val="20"/>
        </w:rPr>
      </w:pPr>
    </w:p>
    <w:p w14:paraId="0ADE3063" w14:textId="77777777" w:rsidR="00C924A2" w:rsidRPr="00F02C29" w:rsidRDefault="00C924A2" w:rsidP="00C924A2">
      <w:pPr>
        <w:ind w:left="2160"/>
        <w:jc w:val="both"/>
        <w:rPr>
          <w:rFonts w:asciiTheme="minorHAnsi" w:hAnsiTheme="minorHAnsi" w:cstheme="minorHAnsi"/>
          <w:sz w:val="20"/>
          <w:szCs w:val="20"/>
        </w:rPr>
      </w:pPr>
      <w:r w:rsidRPr="00F02C29">
        <w:rPr>
          <w:rFonts w:asciiTheme="minorHAnsi" w:hAnsiTheme="minorHAnsi" w:cstheme="minorHAnsi"/>
          <w:sz w:val="20"/>
          <w:szCs w:val="20"/>
        </w:rPr>
        <w:t>If the asset is a bifurcated asset between the insulated separate account filing and the non-insulated separate account filing, the “^” should appear first, immediately followed by the appropriate code (</w:t>
      </w:r>
      <w:r w:rsidRPr="00F02C29">
        <w:rPr>
          <w:rFonts w:asciiTheme="minorHAnsi" w:hAnsiTheme="minorHAnsi" w:cstheme="minorHAnsi"/>
          <w:b/>
          <w:sz w:val="20"/>
          <w:szCs w:val="20"/>
        </w:rPr>
        <w:t>identified in the Investment Schedules General Instructions</w:t>
      </w:r>
      <w:r w:rsidRPr="00F02C29">
        <w:rPr>
          <w:rFonts w:asciiTheme="minorHAnsi" w:hAnsiTheme="minorHAnsi" w:cstheme="minorHAnsi"/>
          <w:sz w:val="20"/>
          <w:szCs w:val="20"/>
        </w:rPr>
        <w:t>).</w:t>
      </w:r>
    </w:p>
    <w:p w14:paraId="08F2F09A" w14:textId="77777777" w:rsidR="00C924A2" w:rsidRDefault="00C924A2" w:rsidP="00C924A2">
      <w:pPr>
        <w:jc w:val="both"/>
        <w:rPr>
          <w:rFonts w:asciiTheme="minorHAnsi" w:hAnsiTheme="minorHAnsi" w:cstheme="minorHAnsi"/>
          <w:sz w:val="20"/>
          <w:szCs w:val="20"/>
        </w:rPr>
      </w:pPr>
    </w:p>
    <w:p w14:paraId="66935065" w14:textId="77777777" w:rsidR="005A3275" w:rsidRPr="00C924A2" w:rsidRDefault="005A3275" w:rsidP="005A3275">
      <w:pPr>
        <w:tabs>
          <w:tab w:val="left" w:pos="1800"/>
        </w:tabs>
        <w:ind w:left="1260" w:hanging="1260"/>
        <w:jc w:val="both"/>
        <w:rPr>
          <w:sz w:val="20"/>
          <w:szCs w:val="20"/>
        </w:rPr>
      </w:pPr>
      <w:r w:rsidRPr="00C924A2">
        <w:rPr>
          <w:sz w:val="20"/>
          <w:szCs w:val="20"/>
        </w:rPr>
        <w:t>Column 3</w:t>
      </w:r>
      <w:r w:rsidRPr="00C924A2">
        <w:rPr>
          <w:sz w:val="20"/>
          <w:szCs w:val="20"/>
        </w:rPr>
        <w:tab/>
        <w:t>–</w:t>
      </w:r>
      <w:r w:rsidRPr="00C924A2">
        <w:rPr>
          <w:sz w:val="20"/>
          <w:szCs w:val="20"/>
        </w:rPr>
        <w:tab/>
        <w:t>City</w:t>
      </w:r>
    </w:p>
    <w:p w14:paraId="3C801227" w14:textId="77777777" w:rsidR="005A3275" w:rsidRPr="00C924A2" w:rsidRDefault="005A3275" w:rsidP="005A3275">
      <w:pPr>
        <w:jc w:val="both"/>
        <w:rPr>
          <w:sz w:val="20"/>
          <w:szCs w:val="20"/>
        </w:rPr>
      </w:pPr>
    </w:p>
    <w:p w14:paraId="18452562" w14:textId="3FAEFD80" w:rsidR="005A3275" w:rsidRPr="00C924A2" w:rsidRDefault="005A3275" w:rsidP="005A3275">
      <w:pPr>
        <w:ind w:left="1800"/>
        <w:jc w:val="both"/>
        <w:rPr>
          <w:sz w:val="20"/>
          <w:szCs w:val="20"/>
        </w:rPr>
      </w:pPr>
      <w:r w:rsidRPr="00C924A2">
        <w:rPr>
          <w:sz w:val="20"/>
          <w:szCs w:val="20"/>
        </w:rPr>
        <w:t xml:space="preserve">For mortgages in the </w:t>
      </w:r>
      <w:smartTag w:uri="urn:schemas-microsoft-com:office:smarttags" w:element="country-region">
        <w:smartTag w:uri="urn:schemas-microsoft-com:office:smarttags" w:element="place">
          <w:r w:rsidRPr="00C924A2">
            <w:rPr>
              <w:sz w:val="20"/>
              <w:szCs w:val="20"/>
            </w:rPr>
            <w:t>U.S.</w:t>
          </w:r>
        </w:smartTag>
      </w:smartTag>
      <w:r w:rsidRPr="00C924A2">
        <w:rPr>
          <w:sz w:val="20"/>
          <w:szCs w:val="20"/>
        </w:rPr>
        <w:t>, list city. If the city is unknown, indicate the county. If the mortgage is outside the U.S., indicate the city or province.</w:t>
      </w:r>
    </w:p>
    <w:p w14:paraId="2FB7D175" w14:textId="77777777" w:rsidR="005A3275" w:rsidRPr="00C924A2" w:rsidRDefault="005A3275" w:rsidP="005A3275">
      <w:pPr>
        <w:jc w:val="both"/>
        <w:rPr>
          <w:sz w:val="20"/>
          <w:szCs w:val="20"/>
        </w:rPr>
      </w:pPr>
    </w:p>
    <w:p w14:paraId="39EB3977" w14:textId="77777777" w:rsidR="005A3275" w:rsidRPr="00C924A2" w:rsidRDefault="005A3275" w:rsidP="005A3275">
      <w:pPr>
        <w:tabs>
          <w:tab w:val="left" w:pos="1800"/>
        </w:tabs>
        <w:ind w:left="1260" w:hanging="1260"/>
        <w:jc w:val="both"/>
        <w:rPr>
          <w:sz w:val="20"/>
          <w:szCs w:val="20"/>
        </w:rPr>
      </w:pPr>
      <w:r w:rsidRPr="00C924A2">
        <w:rPr>
          <w:sz w:val="20"/>
          <w:szCs w:val="20"/>
        </w:rPr>
        <w:t>Column 4</w:t>
      </w:r>
      <w:r w:rsidRPr="00C924A2">
        <w:rPr>
          <w:sz w:val="20"/>
          <w:szCs w:val="20"/>
        </w:rPr>
        <w:tab/>
        <w:t>–</w:t>
      </w:r>
      <w:r w:rsidRPr="00C924A2">
        <w:rPr>
          <w:sz w:val="20"/>
          <w:szCs w:val="20"/>
        </w:rPr>
        <w:tab/>
        <w:t>State</w:t>
      </w:r>
    </w:p>
    <w:p w14:paraId="10085A68" w14:textId="77777777" w:rsidR="005A3275" w:rsidRPr="00C924A2" w:rsidRDefault="005A3275" w:rsidP="005A3275">
      <w:pPr>
        <w:jc w:val="both"/>
        <w:rPr>
          <w:sz w:val="20"/>
          <w:szCs w:val="20"/>
        </w:rPr>
      </w:pPr>
    </w:p>
    <w:p w14:paraId="2B8108E5" w14:textId="4CB5B7FE" w:rsidR="005A3275" w:rsidRPr="00C924A2" w:rsidRDefault="005A3275" w:rsidP="005A3275">
      <w:pPr>
        <w:ind w:left="1800"/>
        <w:jc w:val="both"/>
        <w:rPr>
          <w:sz w:val="20"/>
          <w:szCs w:val="20"/>
        </w:rPr>
      </w:pPr>
      <w:r w:rsidRPr="00C924A2">
        <w:rPr>
          <w:sz w:val="20"/>
          <w:szCs w:val="20"/>
        </w:rPr>
        <w:t xml:space="preserve">For mortgages in U.S. states, territories and possessions, report the two-character U.S. postal abbreviation for U.S. states, territories and possessions. If the mortgage is located outside the </w:t>
      </w:r>
      <w:r w:rsidRPr="00C924A2">
        <w:rPr>
          <w:sz w:val="20"/>
          <w:szCs w:val="20"/>
        </w:rPr>
        <w:br/>
        <w:t>U.S. states, territories and possessions, report the three-character (ISO Alpha 3) country abbreviations available in the listing in the appendix of these instructions.</w:t>
      </w:r>
    </w:p>
    <w:p w14:paraId="103F0D1D" w14:textId="77777777" w:rsidR="005A3275" w:rsidRPr="00C924A2" w:rsidRDefault="005A3275" w:rsidP="005A3275">
      <w:pPr>
        <w:jc w:val="both"/>
        <w:rPr>
          <w:sz w:val="20"/>
          <w:szCs w:val="20"/>
        </w:rPr>
      </w:pPr>
    </w:p>
    <w:p w14:paraId="5DE6D5CB" w14:textId="77777777" w:rsidR="005A3275" w:rsidRPr="00C924A2" w:rsidRDefault="005A3275" w:rsidP="005A3275">
      <w:pPr>
        <w:tabs>
          <w:tab w:val="left" w:pos="1800"/>
        </w:tabs>
        <w:ind w:left="1260" w:hanging="1260"/>
        <w:jc w:val="both"/>
        <w:rPr>
          <w:sz w:val="20"/>
          <w:szCs w:val="20"/>
        </w:rPr>
      </w:pPr>
      <w:r w:rsidRPr="00C924A2">
        <w:rPr>
          <w:sz w:val="20"/>
          <w:szCs w:val="20"/>
        </w:rPr>
        <w:t>Column 5</w:t>
      </w:r>
      <w:r w:rsidRPr="00C924A2">
        <w:rPr>
          <w:sz w:val="20"/>
          <w:szCs w:val="20"/>
        </w:rPr>
        <w:tab/>
        <w:t>–</w:t>
      </w:r>
      <w:r w:rsidRPr="00C924A2">
        <w:rPr>
          <w:sz w:val="20"/>
          <w:szCs w:val="20"/>
        </w:rPr>
        <w:tab/>
        <w:t>Loan Type</w:t>
      </w:r>
    </w:p>
    <w:p w14:paraId="7BA4B8CA" w14:textId="77777777" w:rsidR="005A3275" w:rsidRPr="00C924A2" w:rsidRDefault="005A3275" w:rsidP="005A3275">
      <w:pPr>
        <w:jc w:val="both"/>
        <w:rPr>
          <w:sz w:val="20"/>
          <w:szCs w:val="20"/>
        </w:rPr>
      </w:pPr>
    </w:p>
    <w:p w14:paraId="79521ABC" w14:textId="77777777" w:rsidR="005A3275" w:rsidRPr="00C924A2" w:rsidRDefault="005A3275" w:rsidP="005A3275">
      <w:pPr>
        <w:ind w:left="1800"/>
        <w:jc w:val="both"/>
        <w:rPr>
          <w:sz w:val="20"/>
          <w:szCs w:val="20"/>
        </w:rPr>
      </w:pPr>
      <w:r w:rsidRPr="00C924A2">
        <w:rPr>
          <w:sz w:val="20"/>
          <w:szCs w:val="20"/>
        </w:rPr>
        <w:t>If the loan was made to an officer or director of the reporting entity/subsidiary/affiliate, enter “E”.</w:t>
      </w:r>
    </w:p>
    <w:p w14:paraId="5DD89A27" w14:textId="77777777" w:rsidR="005A3275" w:rsidRPr="00C924A2" w:rsidRDefault="005A3275" w:rsidP="005A3275">
      <w:pPr>
        <w:jc w:val="both"/>
        <w:rPr>
          <w:sz w:val="20"/>
          <w:szCs w:val="20"/>
        </w:rPr>
      </w:pPr>
    </w:p>
    <w:p w14:paraId="599EADBF" w14:textId="77777777" w:rsidR="005A3275" w:rsidRPr="00C924A2" w:rsidRDefault="005A3275" w:rsidP="005A3275">
      <w:pPr>
        <w:ind w:left="1800"/>
        <w:jc w:val="both"/>
        <w:rPr>
          <w:sz w:val="20"/>
          <w:szCs w:val="20"/>
        </w:rPr>
      </w:pPr>
      <w:r w:rsidRPr="00C924A2">
        <w:rPr>
          <w:sz w:val="20"/>
          <w:szCs w:val="20"/>
        </w:rPr>
        <w:t>If the loan was made directly to a subsidiary or affiliate enter “S”.</w:t>
      </w:r>
    </w:p>
    <w:p w14:paraId="377C6196" w14:textId="77777777" w:rsidR="005A3275" w:rsidRPr="00C924A2" w:rsidRDefault="005A3275" w:rsidP="005A3275">
      <w:pPr>
        <w:jc w:val="both"/>
        <w:rPr>
          <w:sz w:val="20"/>
          <w:szCs w:val="20"/>
        </w:rPr>
      </w:pPr>
    </w:p>
    <w:p w14:paraId="39B8923B" w14:textId="77777777" w:rsidR="005A3275" w:rsidRPr="00C924A2" w:rsidRDefault="005A3275" w:rsidP="005A3275">
      <w:pPr>
        <w:ind w:left="1800"/>
        <w:jc w:val="both"/>
        <w:rPr>
          <w:sz w:val="20"/>
          <w:szCs w:val="20"/>
        </w:rPr>
      </w:pPr>
      <w:r w:rsidRPr="00C924A2">
        <w:rPr>
          <w:sz w:val="20"/>
          <w:szCs w:val="20"/>
        </w:rPr>
        <w:t xml:space="preserve">If the loan was made directly to a </w:t>
      </w:r>
      <w:r w:rsidRPr="00C924A2">
        <w:rPr>
          <w:color w:val="222222"/>
          <w:sz w:val="20"/>
          <w:szCs w:val="20"/>
        </w:rPr>
        <w:t>related party that doesn’t meet the affiliate definition or the reporting entity has received domiciliary state approval to disclaim control/affiliation</w:t>
      </w:r>
      <w:r w:rsidRPr="00C924A2">
        <w:rPr>
          <w:sz w:val="20"/>
          <w:szCs w:val="20"/>
        </w:rPr>
        <w:t>, enter “R.”</w:t>
      </w:r>
    </w:p>
    <w:p w14:paraId="1B81383E" w14:textId="77777777" w:rsidR="00D065E5" w:rsidRPr="00F02C29" w:rsidRDefault="00D065E5" w:rsidP="00D065E5">
      <w:pPr>
        <w:tabs>
          <w:tab w:val="left" w:pos="1800"/>
        </w:tabs>
        <w:ind w:left="1800"/>
        <w:jc w:val="both"/>
        <w:rPr>
          <w:ins w:id="825" w:author="Oden, Wil" w:date="2025-06-04T15:48:00Z" w16du:dateUtc="2025-06-04T20:48:00Z"/>
          <w:rFonts w:asciiTheme="minorHAnsi" w:hAnsiTheme="minorHAnsi" w:cstheme="minorHAnsi"/>
          <w:sz w:val="20"/>
          <w:szCs w:val="20"/>
        </w:rPr>
      </w:pPr>
    </w:p>
    <w:p w14:paraId="72AE074E" w14:textId="77777777" w:rsidR="006D5EF1" w:rsidRDefault="006D5EF1" w:rsidP="006D5EF1">
      <w:pPr>
        <w:tabs>
          <w:tab w:val="left" w:pos="1800"/>
        </w:tabs>
        <w:ind w:left="1800"/>
        <w:jc w:val="both"/>
        <w:rPr>
          <w:ins w:id="826" w:author="Oden, Wil" w:date="2025-06-18T12:00:00Z" w16du:dateUtc="2025-06-18T17:00:00Z"/>
          <w:rFonts w:asciiTheme="minorHAnsi" w:hAnsiTheme="minorHAnsi" w:cstheme="minorHAnsi"/>
          <w:sz w:val="20"/>
          <w:szCs w:val="20"/>
        </w:rPr>
      </w:pPr>
      <w:ins w:id="827" w:author="Oden, Wil" w:date="2025-06-04T15:53:00Z" w16du:dateUtc="2025-06-04T20:53:00Z">
        <w:r w:rsidRPr="00181F8C">
          <w:rPr>
            <w:rFonts w:asciiTheme="minorHAnsi" w:hAnsiTheme="minorHAnsi" w:cstheme="minorHAnsi"/>
            <w:sz w:val="20"/>
            <w:szCs w:val="20"/>
            <w:highlight w:val="lightGray"/>
          </w:rPr>
          <w:t>If the residential mortgage loan is held in a qualifying statutory trust, enter “</w:t>
        </w:r>
      </w:ins>
      <w:ins w:id="828" w:author="Oden, Wil" w:date="2025-06-05T12:13:00Z" w16du:dateUtc="2025-06-05T17:13:00Z">
        <w:r w:rsidRPr="00181F8C">
          <w:rPr>
            <w:rFonts w:asciiTheme="minorHAnsi" w:hAnsiTheme="minorHAnsi" w:cstheme="minorHAnsi"/>
            <w:sz w:val="20"/>
            <w:szCs w:val="20"/>
            <w:highlight w:val="lightGray"/>
          </w:rPr>
          <w:t>T</w:t>
        </w:r>
      </w:ins>
      <w:ins w:id="829" w:author="Oden, Wil" w:date="2025-06-04T15:53:00Z" w16du:dateUtc="2025-06-04T20:53:00Z">
        <w:r w:rsidRPr="00181F8C">
          <w:rPr>
            <w:rFonts w:asciiTheme="minorHAnsi" w:hAnsiTheme="minorHAnsi" w:cstheme="minorHAnsi"/>
            <w:sz w:val="20"/>
            <w:szCs w:val="20"/>
            <w:highlight w:val="lightGray"/>
          </w:rPr>
          <w:t>”.</w:t>
        </w:r>
      </w:ins>
    </w:p>
    <w:p w14:paraId="195B3566" w14:textId="77777777" w:rsidR="006D5EF1" w:rsidRDefault="006D5EF1" w:rsidP="006D5EF1">
      <w:pPr>
        <w:tabs>
          <w:tab w:val="left" w:pos="1800"/>
        </w:tabs>
        <w:ind w:left="1800"/>
        <w:jc w:val="both"/>
        <w:rPr>
          <w:ins w:id="830" w:author="Oden, Wil" w:date="2025-06-18T12:00:00Z" w16du:dateUtc="2025-06-18T17:00:00Z"/>
          <w:rFonts w:asciiTheme="minorHAnsi" w:hAnsiTheme="minorHAnsi" w:cstheme="minorHAnsi"/>
          <w:sz w:val="20"/>
          <w:szCs w:val="20"/>
        </w:rPr>
      </w:pPr>
    </w:p>
    <w:p w14:paraId="5B1C397C" w14:textId="77777777" w:rsidR="006D5EF1" w:rsidRPr="00992615" w:rsidRDefault="006D5EF1" w:rsidP="006D5EF1">
      <w:pPr>
        <w:tabs>
          <w:tab w:val="left" w:pos="1800"/>
        </w:tabs>
        <w:ind w:left="1800"/>
        <w:jc w:val="both"/>
        <w:rPr>
          <w:ins w:id="831" w:author="Oden, Wil" w:date="2025-06-18T12:00:00Z" w16du:dateUtc="2025-06-18T17:00:00Z"/>
          <w:rFonts w:asciiTheme="minorHAnsi" w:hAnsiTheme="minorHAnsi" w:cstheme="minorHAnsi"/>
          <w:sz w:val="20"/>
          <w:szCs w:val="20"/>
          <w:highlight w:val="lightGray"/>
        </w:rPr>
      </w:pPr>
      <w:ins w:id="832" w:author="Oden, Wil" w:date="2025-06-18T12:00:00Z" w16du:dateUtc="2025-06-18T17:00:00Z">
        <w:r>
          <w:rPr>
            <w:rFonts w:asciiTheme="minorHAnsi" w:hAnsiTheme="minorHAnsi" w:cstheme="minorHAnsi"/>
            <w:sz w:val="20"/>
            <w:szCs w:val="20"/>
            <w:highlight w:val="lightGray"/>
          </w:rPr>
          <w:t>If the mortgage loan is 100% first lien, enter</w:t>
        </w:r>
        <w:r w:rsidRPr="00992615">
          <w:rPr>
            <w:rFonts w:asciiTheme="minorHAnsi" w:hAnsiTheme="minorHAnsi" w:cstheme="minorHAnsi"/>
            <w:sz w:val="20"/>
            <w:szCs w:val="20"/>
            <w:highlight w:val="lightGray"/>
          </w:rPr>
          <w:t xml:space="preserve"> “1”.</w:t>
        </w:r>
      </w:ins>
    </w:p>
    <w:p w14:paraId="64D6230F" w14:textId="77777777" w:rsidR="006D5EF1" w:rsidRPr="006A02FE" w:rsidRDefault="006D5EF1" w:rsidP="006D5EF1">
      <w:pPr>
        <w:tabs>
          <w:tab w:val="left" w:pos="1800"/>
        </w:tabs>
        <w:ind w:left="1800"/>
        <w:jc w:val="both"/>
        <w:rPr>
          <w:ins w:id="833" w:author="Oden, Wil" w:date="2025-06-18T12:00:00Z" w16du:dateUtc="2025-06-18T17:00:00Z"/>
          <w:rFonts w:asciiTheme="minorHAnsi" w:hAnsiTheme="minorHAnsi" w:cstheme="minorHAnsi"/>
          <w:sz w:val="20"/>
          <w:szCs w:val="20"/>
          <w:highlight w:val="lightGray"/>
        </w:rPr>
      </w:pPr>
    </w:p>
    <w:p w14:paraId="060BEE90" w14:textId="77777777" w:rsidR="006D5EF1" w:rsidRPr="00F02C29" w:rsidRDefault="006D5EF1" w:rsidP="006D5EF1">
      <w:pPr>
        <w:tabs>
          <w:tab w:val="left" w:pos="1800"/>
        </w:tabs>
        <w:ind w:left="1800"/>
        <w:jc w:val="both"/>
        <w:rPr>
          <w:ins w:id="834" w:author="Oden, Wil" w:date="2025-06-18T12:00:00Z" w16du:dateUtc="2025-06-18T17:00:00Z"/>
          <w:rFonts w:asciiTheme="minorHAnsi" w:hAnsiTheme="minorHAnsi" w:cstheme="minorHAnsi"/>
          <w:sz w:val="20"/>
          <w:szCs w:val="20"/>
        </w:rPr>
      </w:pPr>
      <w:ins w:id="835" w:author="Oden, Wil" w:date="2025-06-18T12:03:00Z" w16du:dateUtc="2025-06-18T17:03:00Z">
        <w:r w:rsidRPr="006A02FE">
          <w:rPr>
            <w:rFonts w:asciiTheme="minorHAnsi" w:hAnsiTheme="minorHAnsi" w:cstheme="minorHAnsi"/>
            <w:sz w:val="20"/>
            <w:szCs w:val="20"/>
            <w:highlight w:val="lightGray"/>
          </w:rPr>
          <w:t xml:space="preserve">If </w:t>
        </w:r>
      </w:ins>
      <w:ins w:id="836" w:author="Oden, Wil" w:date="2025-06-18T12:04:00Z" w16du:dateUtc="2025-06-18T17:04:00Z">
        <w:r w:rsidRPr="006A02FE">
          <w:rPr>
            <w:rFonts w:asciiTheme="minorHAnsi" w:hAnsiTheme="minorHAnsi" w:cstheme="minorHAnsi"/>
            <w:sz w:val="20"/>
            <w:szCs w:val="20"/>
            <w:highlight w:val="lightGray"/>
          </w:rPr>
          <w:t xml:space="preserve">the </w:t>
        </w:r>
      </w:ins>
      <w:ins w:id="837" w:author="Oden, Wil" w:date="2025-06-18T12:03:00Z" w16du:dateUtc="2025-06-18T17:03:00Z">
        <w:r w:rsidRPr="006A02FE">
          <w:rPr>
            <w:rFonts w:asciiTheme="minorHAnsi" w:hAnsiTheme="minorHAnsi" w:cstheme="minorHAnsi"/>
            <w:sz w:val="20"/>
            <w:szCs w:val="20"/>
            <w:highlight w:val="lightGray"/>
          </w:rPr>
          <w:t>mortgage loan</w:t>
        </w:r>
      </w:ins>
      <w:ins w:id="838" w:author="Oden, Wil" w:date="2025-06-18T12:04:00Z" w16du:dateUtc="2025-06-18T17:04:00Z">
        <w:r w:rsidRPr="006A02FE">
          <w:rPr>
            <w:rFonts w:asciiTheme="minorHAnsi" w:hAnsiTheme="minorHAnsi" w:cstheme="minorHAnsi"/>
            <w:sz w:val="20"/>
            <w:szCs w:val="20"/>
            <w:highlight w:val="lightGray"/>
          </w:rPr>
          <w:t xml:space="preserve"> </w:t>
        </w:r>
      </w:ins>
      <w:ins w:id="839" w:author="Oden, Wil" w:date="2025-06-18T12:03:00Z" w16du:dateUtc="2025-06-18T17:03:00Z">
        <w:r w:rsidRPr="006A02FE">
          <w:rPr>
            <w:rFonts w:asciiTheme="minorHAnsi" w:hAnsiTheme="minorHAnsi" w:cstheme="minorHAnsi"/>
            <w:sz w:val="20"/>
            <w:szCs w:val="20"/>
            <w:highlight w:val="lightGray"/>
          </w:rPr>
          <w:t xml:space="preserve">is not </w:t>
        </w:r>
      </w:ins>
      <w:ins w:id="840" w:author="Oden, Wil" w:date="2025-06-18T12:04:00Z" w16du:dateUtc="2025-06-18T17:04:00Z">
        <w:r>
          <w:rPr>
            <w:rFonts w:asciiTheme="minorHAnsi" w:hAnsiTheme="minorHAnsi" w:cstheme="minorHAnsi"/>
            <w:sz w:val="20"/>
            <w:szCs w:val="20"/>
            <w:highlight w:val="lightGray"/>
          </w:rPr>
          <w:t>a</w:t>
        </w:r>
      </w:ins>
      <w:ins w:id="841" w:author="Oden, Wil" w:date="2025-06-18T12:03:00Z" w16du:dateUtc="2025-06-18T17:03:00Z">
        <w:r w:rsidRPr="006A02FE">
          <w:rPr>
            <w:rFonts w:asciiTheme="minorHAnsi" w:hAnsiTheme="minorHAnsi" w:cstheme="minorHAnsi"/>
            <w:sz w:val="20"/>
            <w:szCs w:val="20"/>
            <w:highlight w:val="lightGray"/>
          </w:rPr>
          <w:t xml:space="preserve"> first lien</w:t>
        </w:r>
      </w:ins>
      <w:ins w:id="842" w:author="Oden, Wil" w:date="2025-06-18T12:04:00Z" w16du:dateUtc="2025-06-18T17:04:00Z">
        <w:r w:rsidRPr="006A02FE">
          <w:rPr>
            <w:rFonts w:asciiTheme="minorHAnsi" w:hAnsiTheme="minorHAnsi" w:cstheme="minorHAnsi"/>
            <w:sz w:val="20"/>
            <w:szCs w:val="20"/>
            <w:highlight w:val="lightGray"/>
          </w:rPr>
          <w:t>, including those with a combination of first and subordinate liens, e</w:t>
        </w:r>
      </w:ins>
      <w:ins w:id="843" w:author="Oden, Wil" w:date="2025-06-18T12:03:00Z" w16du:dateUtc="2025-06-18T17:03:00Z">
        <w:r w:rsidRPr="006A02FE">
          <w:rPr>
            <w:rFonts w:asciiTheme="minorHAnsi" w:hAnsiTheme="minorHAnsi" w:cstheme="minorHAnsi"/>
            <w:sz w:val="20"/>
            <w:szCs w:val="20"/>
            <w:highlight w:val="lightGray"/>
          </w:rPr>
          <w:t>nter “2”</w:t>
        </w:r>
      </w:ins>
      <w:ins w:id="844" w:author="Oden, Wil" w:date="2025-06-18T12:04:00Z" w16du:dateUtc="2025-06-18T17:04:00Z">
        <w:r w:rsidRPr="006A02FE">
          <w:rPr>
            <w:rFonts w:asciiTheme="minorHAnsi" w:hAnsiTheme="minorHAnsi" w:cstheme="minorHAnsi"/>
            <w:sz w:val="20"/>
            <w:szCs w:val="20"/>
            <w:highlight w:val="lightGray"/>
          </w:rPr>
          <w:t>.</w:t>
        </w:r>
      </w:ins>
    </w:p>
    <w:p w14:paraId="78CEB9FF" w14:textId="77777777" w:rsidR="005A3275" w:rsidRPr="00C924A2" w:rsidRDefault="005A3275" w:rsidP="005A3275">
      <w:pPr>
        <w:jc w:val="both"/>
        <w:rPr>
          <w:sz w:val="20"/>
          <w:szCs w:val="20"/>
        </w:rPr>
      </w:pPr>
    </w:p>
    <w:p w14:paraId="2DC2604D" w14:textId="77777777" w:rsidR="005A3275" w:rsidRPr="00C924A2" w:rsidRDefault="005A3275" w:rsidP="005A3275">
      <w:pPr>
        <w:ind w:left="1800"/>
        <w:jc w:val="both"/>
        <w:rPr>
          <w:sz w:val="20"/>
          <w:szCs w:val="20"/>
        </w:rPr>
      </w:pPr>
      <w:r w:rsidRPr="00C924A2">
        <w:rPr>
          <w:sz w:val="20"/>
          <w:szCs w:val="20"/>
        </w:rPr>
        <w:t>Otherwise, leave the column blank.</w:t>
      </w:r>
    </w:p>
    <w:p w14:paraId="35E505B5" w14:textId="77777777" w:rsidR="00121394" w:rsidRDefault="00121394" w:rsidP="00C924A2">
      <w:pPr>
        <w:jc w:val="both"/>
        <w:rPr>
          <w:rFonts w:asciiTheme="minorHAnsi" w:hAnsiTheme="minorHAnsi" w:cstheme="minorHAnsi"/>
          <w:sz w:val="20"/>
          <w:szCs w:val="20"/>
        </w:rPr>
      </w:pPr>
    </w:p>
    <w:p w14:paraId="17263230" w14:textId="6D5344F8" w:rsidR="00D52742" w:rsidRPr="00F02C29" w:rsidRDefault="00D52742" w:rsidP="00D52742">
      <w:pPr>
        <w:tabs>
          <w:tab w:val="left" w:pos="1800"/>
        </w:tabs>
        <w:ind w:left="1260" w:hanging="1260"/>
        <w:jc w:val="both"/>
        <w:rPr>
          <w:ins w:id="845" w:author="Oden, Wil" w:date="2025-04-22T12:02:00Z" w16du:dateUtc="2025-04-22T17:02:00Z"/>
          <w:rFonts w:asciiTheme="minorHAnsi" w:hAnsiTheme="minorHAnsi" w:cstheme="minorHAnsi"/>
          <w:color w:val="222222"/>
          <w:sz w:val="20"/>
          <w:szCs w:val="20"/>
        </w:rPr>
      </w:pPr>
      <w:ins w:id="846" w:author="Oden, Wil" w:date="2025-04-22T12:02:00Z" w16du:dateUtc="2025-04-22T17:02:00Z">
        <w:r w:rsidRPr="00F02C29">
          <w:rPr>
            <w:rFonts w:asciiTheme="minorHAnsi" w:hAnsiTheme="minorHAnsi" w:cstheme="minorHAnsi"/>
            <w:sz w:val="20"/>
            <w:szCs w:val="20"/>
          </w:rPr>
          <w:t>Column</w:t>
        </w:r>
        <w:r w:rsidRPr="00F02C29">
          <w:rPr>
            <w:rFonts w:asciiTheme="minorHAnsi" w:hAnsiTheme="minorHAnsi" w:cstheme="minorHAnsi"/>
            <w:color w:val="222222"/>
            <w:sz w:val="20"/>
            <w:szCs w:val="20"/>
          </w:rPr>
          <w:t xml:space="preserve"> 21</w:t>
        </w:r>
        <w:r w:rsidRPr="00F02C29">
          <w:rPr>
            <w:rFonts w:asciiTheme="minorHAnsi" w:hAnsiTheme="minorHAnsi" w:cstheme="minorHAnsi"/>
            <w:sz w:val="20"/>
            <w:szCs w:val="20"/>
          </w:rPr>
          <w:tab/>
          <w:t>–</w:t>
        </w:r>
        <w:r w:rsidRPr="00F02C29">
          <w:rPr>
            <w:rFonts w:asciiTheme="minorHAnsi" w:hAnsiTheme="minorHAnsi" w:cstheme="minorHAnsi"/>
            <w:sz w:val="20"/>
            <w:szCs w:val="20"/>
          </w:rPr>
          <w:tab/>
        </w:r>
        <w:r w:rsidRPr="00F02C29">
          <w:rPr>
            <w:rFonts w:asciiTheme="minorHAnsi" w:hAnsiTheme="minorHAnsi" w:cstheme="minorHAnsi"/>
            <w:color w:val="222222"/>
            <w:sz w:val="20"/>
            <w:szCs w:val="20"/>
          </w:rPr>
          <w:t>State of Domicile (Statutory Trust Only)</w:t>
        </w:r>
      </w:ins>
    </w:p>
    <w:p w14:paraId="2F600DC1" w14:textId="77777777" w:rsidR="00D52742" w:rsidRPr="00F02C29" w:rsidRDefault="00D52742" w:rsidP="00D52742">
      <w:pPr>
        <w:shd w:val="clear" w:color="auto" w:fill="FFFFFF"/>
        <w:jc w:val="both"/>
        <w:rPr>
          <w:ins w:id="847" w:author="Oden, Wil" w:date="2025-04-22T12:02:00Z" w16du:dateUtc="2025-04-22T17:02:00Z"/>
          <w:rFonts w:asciiTheme="minorHAnsi" w:hAnsiTheme="minorHAnsi" w:cstheme="minorHAnsi"/>
          <w:color w:val="222222"/>
          <w:sz w:val="20"/>
          <w:szCs w:val="20"/>
        </w:rPr>
      </w:pPr>
    </w:p>
    <w:p w14:paraId="12FC6AB0" w14:textId="6CD9882E" w:rsidR="00D52742" w:rsidRPr="00F02C29" w:rsidRDefault="00D52742" w:rsidP="00D52742">
      <w:pPr>
        <w:shd w:val="clear" w:color="auto" w:fill="FFFFFF"/>
        <w:ind w:left="1800"/>
        <w:jc w:val="both"/>
        <w:rPr>
          <w:ins w:id="848" w:author="Oden, Wil" w:date="2025-04-22T12:02:00Z" w16du:dateUtc="2025-04-22T17:02:00Z"/>
          <w:rFonts w:asciiTheme="minorHAnsi" w:hAnsiTheme="minorHAnsi" w:cstheme="minorHAnsi"/>
          <w:color w:val="222222"/>
          <w:sz w:val="20"/>
          <w:szCs w:val="20"/>
        </w:rPr>
      </w:pPr>
      <w:ins w:id="849" w:author="Oden, Wil" w:date="2025-04-22T12:07:00Z" w16du:dateUtc="2025-04-22T17:07:00Z">
        <w:r w:rsidRPr="00F02C29">
          <w:rPr>
            <w:rFonts w:asciiTheme="minorHAnsi" w:hAnsiTheme="minorHAnsi" w:cstheme="minorHAnsi"/>
            <w:color w:val="222222"/>
            <w:sz w:val="20"/>
            <w:szCs w:val="20"/>
          </w:rPr>
          <w:t>R</w:t>
        </w:r>
      </w:ins>
      <w:ins w:id="850" w:author="Oden, Wil" w:date="2025-04-22T12:04:00Z" w16du:dateUtc="2025-04-22T17:04:00Z">
        <w:r w:rsidRPr="00F02C29">
          <w:rPr>
            <w:rFonts w:asciiTheme="minorHAnsi" w:hAnsiTheme="minorHAnsi" w:cstheme="minorHAnsi"/>
            <w:color w:val="222222"/>
            <w:sz w:val="20"/>
            <w:szCs w:val="20"/>
          </w:rPr>
          <w:t>eport the two-character U.S. postal abbreviation for</w:t>
        </w:r>
      </w:ins>
      <w:ins w:id="851" w:author="Oden, Wil" w:date="2025-04-22T12:07:00Z" w16du:dateUtc="2025-04-22T17:07:00Z">
        <w:r w:rsidRPr="00F02C29">
          <w:rPr>
            <w:rFonts w:asciiTheme="minorHAnsi" w:hAnsiTheme="minorHAnsi" w:cstheme="minorHAnsi"/>
            <w:color w:val="222222"/>
            <w:sz w:val="20"/>
            <w:szCs w:val="20"/>
          </w:rPr>
          <w:t xml:space="preserve"> the</w:t>
        </w:r>
      </w:ins>
      <w:ins w:id="852" w:author="Oden, Wil" w:date="2025-04-22T12:04:00Z" w16du:dateUtc="2025-04-22T17:04:00Z">
        <w:r w:rsidRPr="00F02C29">
          <w:rPr>
            <w:rFonts w:asciiTheme="minorHAnsi" w:hAnsiTheme="minorHAnsi" w:cstheme="minorHAnsi"/>
            <w:color w:val="222222"/>
            <w:sz w:val="20"/>
            <w:szCs w:val="20"/>
          </w:rPr>
          <w:t xml:space="preserve"> U.S. state</w:t>
        </w:r>
      </w:ins>
      <w:ins w:id="853" w:author="Oden, Wil" w:date="2025-06-05T12:12:00Z" w16du:dateUtc="2025-06-05T17:12:00Z">
        <w:r w:rsidR="007832EA">
          <w:rPr>
            <w:rFonts w:asciiTheme="minorHAnsi" w:hAnsiTheme="minorHAnsi" w:cstheme="minorHAnsi"/>
            <w:color w:val="222222"/>
            <w:sz w:val="20"/>
            <w:szCs w:val="20"/>
          </w:rPr>
          <w:t xml:space="preserve"> </w:t>
        </w:r>
        <w:r w:rsidR="007832EA" w:rsidRPr="007832EA">
          <w:rPr>
            <w:rFonts w:asciiTheme="minorHAnsi" w:hAnsiTheme="minorHAnsi" w:cstheme="minorHAnsi"/>
            <w:color w:val="222222"/>
            <w:sz w:val="20"/>
            <w:szCs w:val="20"/>
            <w:highlight w:val="lightGray"/>
          </w:rPr>
          <w:t>or territory</w:t>
        </w:r>
      </w:ins>
      <w:ins w:id="854" w:author="Oden, Wil" w:date="2025-04-22T12:07:00Z" w16du:dateUtc="2025-04-22T17:07:00Z">
        <w:r w:rsidRPr="00F02C29">
          <w:rPr>
            <w:rFonts w:asciiTheme="minorHAnsi" w:hAnsiTheme="minorHAnsi" w:cstheme="minorHAnsi"/>
            <w:color w:val="222222"/>
            <w:sz w:val="20"/>
            <w:szCs w:val="20"/>
          </w:rPr>
          <w:t xml:space="preserve"> </w:t>
        </w:r>
      </w:ins>
      <w:ins w:id="855" w:author="Oden, Wil" w:date="2025-04-22T12:09:00Z" w16du:dateUtc="2025-04-22T17:09:00Z">
        <w:r w:rsidRPr="00F02C29">
          <w:rPr>
            <w:rFonts w:asciiTheme="minorHAnsi" w:hAnsiTheme="minorHAnsi" w:cstheme="minorHAnsi"/>
            <w:color w:val="222222"/>
            <w:sz w:val="20"/>
            <w:szCs w:val="20"/>
          </w:rPr>
          <w:t xml:space="preserve">the </w:t>
        </w:r>
      </w:ins>
      <w:ins w:id="856" w:author="Oden, Wil" w:date="2025-05-01T09:25:00Z" w16du:dateUtc="2025-05-01T14:25:00Z">
        <w:r w:rsidR="00347BB0" w:rsidRPr="00F02C29">
          <w:rPr>
            <w:rFonts w:asciiTheme="minorHAnsi" w:hAnsiTheme="minorHAnsi" w:cstheme="minorHAnsi"/>
            <w:color w:val="222222"/>
            <w:sz w:val="20"/>
            <w:szCs w:val="20"/>
          </w:rPr>
          <w:t xml:space="preserve">statutory </w:t>
        </w:r>
      </w:ins>
      <w:ins w:id="857" w:author="Oden, Wil" w:date="2025-04-22T12:09:00Z" w16du:dateUtc="2025-04-22T17:09:00Z">
        <w:r w:rsidRPr="00F02C29">
          <w:rPr>
            <w:rFonts w:asciiTheme="minorHAnsi" w:hAnsiTheme="minorHAnsi" w:cstheme="minorHAnsi"/>
            <w:color w:val="222222"/>
            <w:sz w:val="20"/>
            <w:szCs w:val="20"/>
          </w:rPr>
          <w:t>trust is</w:t>
        </w:r>
      </w:ins>
      <w:ins w:id="858" w:author="Oden, Wil" w:date="2025-04-22T12:07:00Z" w16du:dateUtc="2025-04-22T17:07:00Z">
        <w:r w:rsidRPr="00F02C29">
          <w:rPr>
            <w:rFonts w:asciiTheme="minorHAnsi" w:hAnsiTheme="minorHAnsi" w:cstheme="minorHAnsi"/>
            <w:color w:val="222222"/>
            <w:sz w:val="20"/>
            <w:szCs w:val="20"/>
          </w:rPr>
          <w:t xml:space="preserve"> domicile</w:t>
        </w:r>
      </w:ins>
      <w:ins w:id="859" w:author="Oden, Wil" w:date="2025-04-22T12:09:00Z" w16du:dateUtc="2025-04-22T17:09:00Z">
        <w:r w:rsidRPr="00F02C29">
          <w:rPr>
            <w:rFonts w:asciiTheme="minorHAnsi" w:hAnsiTheme="minorHAnsi" w:cstheme="minorHAnsi"/>
            <w:color w:val="222222"/>
            <w:sz w:val="20"/>
            <w:szCs w:val="20"/>
          </w:rPr>
          <w:t>d within</w:t>
        </w:r>
      </w:ins>
      <w:ins w:id="860" w:author="Oden, Wil" w:date="2025-04-22T12:04:00Z" w16du:dateUtc="2025-04-22T17:04:00Z">
        <w:r w:rsidRPr="00F02C29">
          <w:rPr>
            <w:rFonts w:asciiTheme="minorHAnsi" w:hAnsiTheme="minorHAnsi" w:cstheme="minorHAnsi"/>
            <w:color w:val="222222"/>
            <w:sz w:val="20"/>
            <w:szCs w:val="20"/>
          </w:rPr>
          <w:t>.</w:t>
        </w:r>
      </w:ins>
    </w:p>
    <w:p w14:paraId="47A70A57" w14:textId="008759B0" w:rsidR="00D52742" w:rsidRPr="00F02C29" w:rsidDel="00E02EDE" w:rsidRDefault="00D52742" w:rsidP="00D90B0F">
      <w:pPr>
        <w:shd w:val="clear" w:color="auto" w:fill="FFFFFF"/>
        <w:jc w:val="both"/>
        <w:rPr>
          <w:del w:id="861" w:author="Oden, Wil" w:date="2025-05-01T09:34:00Z" w16du:dateUtc="2025-05-01T14:34:00Z"/>
          <w:rFonts w:asciiTheme="minorHAnsi" w:hAnsiTheme="minorHAnsi" w:cstheme="minorHAnsi"/>
          <w:color w:val="222222"/>
          <w:sz w:val="20"/>
          <w:szCs w:val="20"/>
        </w:rPr>
      </w:pPr>
    </w:p>
    <w:p w14:paraId="61B4BC6C" w14:textId="77777777" w:rsidR="00BE06DE" w:rsidRPr="00F02C29" w:rsidRDefault="00BE06DE" w:rsidP="00C924A2">
      <w:pPr>
        <w:jc w:val="both"/>
        <w:rPr>
          <w:rFonts w:asciiTheme="minorHAnsi" w:hAnsiTheme="minorHAnsi" w:cstheme="minorHAnsi"/>
          <w:sz w:val="20"/>
          <w:szCs w:val="20"/>
        </w:rPr>
      </w:pPr>
    </w:p>
    <w:p w14:paraId="6C0D8C04" w14:textId="77777777" w:rsidR="00BA3AE1" w:rsidRPr="00F02C29" w:rsidRDefault="00BA3AE1" w:rsidP="00BA3AE1">
      <w:pPr>
        <w:jc w:val="center"/>
        <w:rPr>
          <w:rFonts w:asciiTheme="minorHAnsi" w:hAnsiTheme="minorHAnsi" w:cstheme="minorHAnsi"/>
          <w:b/>
          <w:sz w:val="20"/>
          <w:szCs w:val="20"/>
          <w:u w:val="single"/>
        </w:rPr>
      </w:pPr>
      <w:bookmarkStart w:id="862" w:name="_Toc113862480"/>
      <w:bookmarkStart w:id="863" w:name="_Toc148318345"/>
      <w:r w:rsidRPr="00F02C29">
        <w:rPr>
          <w:rFonts w:asciiTheme="minorHAnsi" w:hAnsiTheme="minorHAnsi" w:cstheme="minorHAnsi"/>
          <w:b/>
          <w:sz w:val="20"/>
          <w:szCs w:val="20"/>
          <w:u w:val="single"/>
        </w:rPr>
        <w:t>SCHEDULE B – PART 2</w:t>
      </w:r>
    </w:p>
    <w:p w14:paraId="5EC1561C" w14:textId="77777777" w:rsidR="00BA3AE1" w:rsidRPr="00F02C29" w:rsidRDefault="00BA3AE1" w:rsidP="00BA3AE1">
      <w:pPr>
        <w:jc w:val="both"/>
        <w:rPr>
          <w:rFonts w:asciiTheme="minorHAnsi" w:hAnsiTheme="minorHAnsi" w:cstheme="minorHAnsi"/>
          <w:sz w:val="20"/>
          <w:szCs w:val="20"/>
        </w:rPr>
      </w:pPr>
    </w:p>
    <w:p w14:paraId="3A11564D" w14:textId="77777777" w:rsidR="00BA3AE1" w:rsidRPr="00F02C29" w:rsidRDefault="00BA3AE1" w:rsidP="00BA3AE1">
      <w:pPr>
        <w:jc w:val="center"/>
        <w:rPr>
          <w:rFonts w:asciiTheme="minorHAnsi" w:hAnsiTheme="minorHAnsi" w:cstheme="minorHAnsi"/>
          <w:b/>
          <w:sz w:val="20"/>
          <w:szCs w:val="20"/>
          <w:u w:val="single"/>
        </w:rPr>
      </w:pPr>
      <w:r w:rsidRPr="00F02C29">
        <w:rPr>
          <w:rFonts w:asciiTheme="minorHAnsi" w:hAnsiTheme="minorHAnsi" w:cstheme="minorHAnsi"/>
          <w:b/>
          <w:sz w:val="20"/>
          <w:szCs w:val="20"/>
          <w:u w:val="single"/>
        </w:rPr>
        <w:t xml:space="preserve">MORTGAGE LOANS ACQUIRED AND ADDITIONS MADE DURING </w:t>
      </w:r>
      <w:bookmarkEnd w:id="862"/>
      <w:bookmarkEnd w:id="863"/>
      <w:r w:rsidRPr="00F02C29">
        <w:rPr>
          <w:rFonts w:asciiTheme="minorHAnsi" w:hAnsiTheme="minorHAnsi" w:cstheme="minorHAnsi"/>
          <w:b/>
          <w:sz w:val="20"/>
          <w:szCs w:val="20"/>
          <w:u w:val="single"/>
        </w:rPr>
        <w:t>YEAR</w:t>
      </w:r>
    </w:p>
    <w:p w14:paraId="4628918D" w14:textId="77777777" w:rsidR="00BA3AE1" w:rsidRPr="00F02C29" w:rsidRDefault="00BA3AE1" w:rsidP="00BA3AE1">
      <w:pPr>
        <w:jc w:val="both"/>
        <w:rPr>
          <w:rFonts w:asciiTheme="minorHAnsi" w:hAnsiTheme="minorHAnsi" w:cstheme="minorHAnsi"/>
          <w:sz w:val="20"/>
          <w:szCs w:val="20"/>
        </w:rPr>
      </w:pPr>
    </w:p>
    <w:p w14:paraId="1D64B64D" w14:textId="16126CC5" w:rsidR="00BA3AE1" w:rsidRPr="00F02C29" w:rsidRDefault="00BA3AE1" w:rsidP="00BA3AE1">
      <w:pPr>
        <w:jc w:val="both"/>
        <w:rPr>
          <w:rFonts w:asciiTheme="minorHAnsi" w:hAnsiTheme="minorHAnsi" w:cstheme="minorHAnsi"/>
          <w:sz w:val="20"/>
          <w:szCs w:val="20"/>
        </w:rPr>
      </w:pPr>
      <w:r w:rsidRPr="00F02C29">
        <w:rPr>
          <w:rFonts w:asciiTheme="minorHAnsi" w:hAnsiTheme="minorHAnsi" w:cstheme="minorHAnsi"/>
          <w:sz w:val="20"/>
          <w:szCs w:val="20"/>
        </w:rPr>
        <w:t xml:space="preserve">Report individually all mortgage loans acquired or transferred from another category (e.g., joint ventures, Schedule BA) but also any increases or additions to mortgage loans acquired or transferred in the current and prior periods. Mortgages acquired and </w:t>
      </w:r>
      <w:proofErr w:type="gramStart"/>
      <w:r w:rsidRPr="00F02C29">
        <w:rPr>
          <w:rFonts w:asciiTheme="minorHAnsi" w:hAnsiTheme="minorHAnsi" w:cstheme="minorHAnsi"/>
          <w:sz w:val="20"/>
          <w:szCs w:val="20"/>
        </w:rPr>
        <w:t>disposed</w:t>
      </w:r>
      <w:proofErr w:type="gramEnd"/>
      <w:r w:rsidRPr="00F02C29">
        <w:rPr>
          <w:rFonts w:asciiTheme="minorHAnsi" w:hAnsiTheme="minorHAnsi" w:cstheme="minorHAnsi"/>
          <w:sz w:val="20"/>
          <w:szCs w:val="20"/>
        </w:rPr>
        <w:t xml:space="preserve"> during the same year should be reported in both Part 2 and Part 3</w:t>
      </w:r>
      <w:ins w:id="864" w:author="Oden, Wil" w:date="2025-05-01T09:50:00Z" w16du:dateUtc="2025-05-01T14:50:00Z">
        <w:r w:rsidR="00CE1614" w:rsidRPr="00F02C29">
          <w:rPr>
            <w:rFonts w:asciiTheme="minorHAnsi" w:hAnsiTheme="minorHAnsi" w:cstheme="minorHAnsi"/>
            <w:sz w:val="20"/>
            <w:szCs w:val="20"/>
          </w:rPr>
          <w:t xml:space="preserve">, which would </w:t>
        </w:r>
      </w:ins>
      <w:ins w:id="865" w:author="Oden, Wil" w:date="2025-05-01T09:54:00Z" w16du:dateUtc="2025-05-01T14:54:00Z">
        <w:r w:rsidR="008F3A04" w:rsidRPr="00F02C29">
          <w:rPr>
            <w:rFonts w:asciiTheme="minorHAnsi" w:hAnsiTheme="minorHAnsi" w:cstheme="minorHAnsi"/>
            <w:sz w:val="20"/>
            <w:szCs w:val="20"/>
          </w:rPr>
          <w:t xml:space="preserve">also </w:t>
        </w:r>
      </w:ins>
      <w:ins w:id="866" w:author="Oden, Wil" w:date="2025-05-01T09:50:00Z" w16du:dateUtc="2025-05-01T14:50:00Z">
        <w:r w:rsidR="00CE1614" w:rsidRPr="00F02C29">
          <w:rPr>
            <w:rFonts w:asciiTheme="minorHAnsi" w:hAnsiTheme="minorHAnsi" w:cstheme="minorHAnsi"/>
            <w:sz w:val="20"/>
            <w:szCs w:val="20"/>
          </w:rPr>
          <w:t xml:space="preserve">include </w:t>
        </w:r>
      </w:ins>
      <w:ins w:id="867" w:author="Oden, Wil" w:date="2025-05-01T09:54:00Z" w16du:dateUtc="2025-05-01T14:54:00Z">
        <w:r w:rsidR="008F3A04" w:rsidRPr="00F02C29">
          <w:rPr>
            <w:rFonts w:asciiTheme="minorHAnsi" w:hAnsiTheme="minorHAnsi" w:cstheme="minorHAnsi"/>
            <w:sz w:val="20"/>
            <w:szCs w:val="20"/>
          </w:rPr>
          <w:t>acquired</w:t>
        </w:r>
      </w:ins>
      <w:ins w:id="868" w:author="Oden, Wil" w:date="2025-05-01T09:52:00Z" w16du:dateUtc="2025-05-01T14:52:00Z">
        <w:r w:rsidR="004E7DF9" w:rsidRPr="00F02C29">
          <w:rPr>
            <w:rFonts w:asciiTheme="minorHAnsi" w:hAnsiTheme="minorHAnsi" w:cstheme="minorHAnsi"/>
            <w:sz w:val="20"/>
            <w:szCs w:val="20"/>
          </w:rPr>
          <w:t xml:space="preserve"> or </w:t>
        </w:r>
      </w:ins>
      <w:ins w:id="869" w:author="Oden, Wil" w:date="2025-05-01T09:54:00Z" w16du:dateUtc="2025-05-01T14:54:00Z">
        <w:r w:rsidR="008F3A04" w:rsidRPr="00F02C29">
          <w:rPr>
            <w:rFonts w:asciiTheme="minorHAnsi" w:hAnsiTheme="minorHAnsi" w:cstheme="minorHAnsi"/>
            <w:sz w:val="20"/>
            <w:szCs w:val="20"/>
          </w:rPr>
          <w:t>disposed</w:t>
        </w:r>
      </w:ins>
      <w:ins w:id="870" w:author="Oden, Wil" w:date="2025-05-01T09:52:00Z" w16du:dateUtc="2025-05-01T14:52:00Z">
        <w:r w:rsidR="004E7DF9" w:rsidRPr="00F02C29">
          <w:rPr>
            <w:rFonts w:asciiTheme="minorHAnsi" w:hAnsiTheme="minorHAnsi" w:cstheme="minorHAnsi"/>
            <w:sz w:val="20"/>
            <w:szCs w:val="20"/>
          </w:rPr>
          <w:t xml:space="preserve"> </w:t>
        </w:r>
      </w:ins>
      <w:ins w:id="871" w:author="Marcotte, Robin" w:date="2025-05-07T17:59:00Z" w16du:dateUtc="2025-05-07T22:59:00Z">
        <w:r w:rsidR="00BE46B7" w:rsidRPr="00F02C29">
          <w:rPr>
            <w:rFonts w:asciiTheme="minorHAnsi" w:hAnsiTheme="minorHAnsi" w:cstheme="minorHAnsi"/>
            <w:sz w:val="20"/>
            <w:szCs w:val="20"/>
          </w:rPr>
          <w:t xml:space="preserve">of </w:t>
        </w:r>
      </w:ins>
      <w:ins w:id="872" w:author="Oden, Wil" w:date="2025-05-01T09:50:00Z" w16du:dateUtc="2025-05-01T14:50:00Z">
        <w:r w:rsidR="00CE1614" w:rsidRPr="00F02C29">
          <w:rPr>
            <w:rFonts w:asciiTheme="minorHAnsi" w:hAnsiTheme="minorHAnsi" w:cstheme="minorHAnsi"/>
            <w:sz w:val="20"/>
            <w:szCs w:val="20"/>
          </w:rPr>
          <w:t xml:space="preserve">residential mortgage loans held within </w:t>
        </w:r>
      </w:ins>
      <w:ins w:id="873" w:author="Oden, Wil" w:date="2025-05-01T09:52:00Z" w16du:dateUtc="2025-05-01T14:52:00Z">
        <w:r w:rsidR="004E7DF9" w:rsidRPr="00F02C29">
          <w:rPr>
            <w:rFonts w:asciiTheme="minorHAnsi" w:hAnsiTheme="minorHAnsi" w:cstheme="minorHAnsi"/>
            <w:sz w:val="20"/>
            <w:szCs w:val="20"/>
          </w:rPr>
          <w:t xml:space="preserve">qualifying </w:t>
        </w:r>
      </w:ins>
      <w:ins w:id="874" w:author="Oden, Wil" w:date="2025-05-01T09:50:00Z" w16du:dateUtc="2025-05-01T14:50:00Z">
        <w:r w:rsidR="00CE1614" w:rsidRPr="00F02C29">
          <w:rPr>
            <w:rFonts w:asciiTheme="minorHAnsi" w:hAnsiTheme="minorHAnsi" w:cstheme="minorHAnsi"/>
            <w:sz w:val="20"/>
            <w:szCs w:val="20"/>
          </w:rPr>
          <w:t>statutory trust</w:t>
        </w:r>
      </w:ins>
      <w:ins w:id="875" w:author="Oden, Wil" w:date="2025-05-01T09:51:00Z" w16du:dateUtc="2025-05-01T14:51:00Z">
        <w:r w:rsidR="00CE1614" w:rsidRPr="00F02C29">
          <w:rPr>
            <w:rFonts w:asciiTheme="minorHAnsi" w:hAnsiTheme="minorHAnsi" w:cstheme="minorHAnsi"/>
            <w:sz w:val="20"/>
            <w:szCs w:val="20"/>
          </w:rPr>
          <w:t>s</w:t>
        </w:r>
      </w:ins>
      <w:r w:rsidRPr="00F02C29">
        <w:rPr>
          <w:rFonts w:asciiTheme="minorHAnsi" w:hAnsiTheme="minorHAnsi" w:cstheme="minorHAnsi"/>
          <w:sz w:val="20"/>
          <w:szCs w:val="20"/>
        </w:rPr>
        <w:t xml:space="preserve">. Include non-conventional mortgage loans (e.g., loans that can be increased to their maximum loan value without incurring the cost of writing a new mortgage). Also include mezzanine real estate loans. For accounting and admission guidance related to mezzanine real estate loans, refer to </w:t>
      </w:r>
      <w:r w:rsidRPr="00F02C29">
        <w:rPr>
          <w:rFonts w:asciiTheme="minorHAnsi" w:hAnsiTheme="minorHAnsi" w:cstheme="minorHAnsi"/>
          <w:i/>
          <w:sz w:val="20"/>
          <w:szCs w:val="20"/>
        </w:rPr>
        <w:t>SSAP No. 83—Mezzanine Real Estate Loans</w:t>
      </w:r>
      <w:r w:rsidRPr="00F02C29">
        <w:rPr>
          <w:rFonts w:asciiTheme="minorHAnsi" w:hAnsiTheme="minorHAnsi" w:cstheme="minorHAnsi"/>
          <w:sz w:val="20"/>
          <w:szCs w:val="20"/>
        </w:rPr>
        <w:t>. Collateralized Mortgage Obligations (residential mortgage-backed securities) should be included in Schedule D.</w:t>
      </w:r>
    </w:p>
    <w:p w14:paraId="3BB266EA" w14:textId="77777777" w:rsidR="00BA3AE1" w:rsidRPr="00F02C29" w:rsidRDefault="00BA3AE1" w:rsidP="00BA3AE1">
      <w:pPr>
        <w:jc w:val="both"/>
        <w:rPr>
          <w:rFonts w:asciiTheme="minorHAnsi" w:hAnsiTheme="minorHAnsi" w:cstheme="minorHAnsi"/>
          <w:sz w:val="20"/>
          <w:szCs w:val="20"/>
        </w:rPr>
      </w:pPr>
    </w:p>
    <w:p w14:paraId="4622E8AA" w14:textId="77777777" w:rsidR="00BA3AE1" w:rsidRPr="00F02C29" w:rsidRDefault="00BA3AE1" w:rsidP="00BA3AE1">
      <w:pPr>
        <w:jc w:val="both"/>
        <w:rPr>
          <w:rFonts w:asciiTheme="minorHAnsi" w:hAnsiTheme="minorHAnsi" w:cstheme="minorHAnsi"/>
          <w:sz w:val="20"/>
          <w:szCs w:val="20"/>
        </w:rPr>
      </w:pPr>
      <w:r w:rsidRPr="00F02C29">
        <w:rPr>
          <w:rFonts w:asciiTheme="minorHAnsi" w:hAnsiTheme="minorHAnsi" w:cstheme="minorHAnsi"/>
          <w:sz w:val="20"/>
          <w:szCs w:val="20"/>
        </w:rPr>
        <w:t>A description of the information required by the columnar headings is as follows:</w:t>
      </w:r>
    </w:p>
    <w:p w14:paraId="44448A70" w14:textId="77777777" w:rsidR="00BA3AE1" w:rsidRPr="00F02C29" w:rsidRDefault="00BA3AE1" w:rsidP="00BA3AE1">
      <w:pPr>
        <w:jc w:val="both"/>
        <w:rPr>
          <w:rFonts w:asciiTheme="minorHAnsi" w:hAnsiTheme="minorHAnsi" w:cstheme="minorHAnsi"/>
          <w:sz w:val="20"/>
          <w:szCs w:val="20"/>
        </w:rPr>
      </w:pPr>
    </w:p>
    <w:p w14:paraId="147FCBDF" w14:textId="77777777" w:rsidR="00BA3AE1" w:rsidRPr="00F02C29" w:rsidRDefault="00BA3AE1" w:rsidP="00BA3AE1">
      <w:pPr>
        <w:tabs>
          <w:tab w:val="left" w:pos="1800"/>
        </w:tabs>
        <w:ind w:left="1260" w:hanging="1260"/>
        <w:jc w:val="both"/>
        <w:rPr>
          <w:rFonts w:asciiTheme="minorHAnsi" w:hAnsiTheme="minorHAnsi" w:cstheme="minorHAnsi"/>
          <w:sz w:val="20"/>
          <w:szCs w:val="20"/>
        </w:rPr>
      </w:pPr>
      <w:r w:rsidRPr="00F02C29">
        <w:rPr>
          <w:rFonts w:asciiTheme="minorHAnsi" w:hAnsiTheme="minorHAnsi" w:cstheme="minorHAnsi"/>
          <w:sz w:val="20"/>
          <w:szCs w:val="20"/>
        </w:rPr>
        <w:t>Column 1</w:t>
      </w:r>
      <w:r w:rsidRPr="00F02C29">
        <w:rPr>
          <w:rFonts w:asciiTheme="minorHAnsi" w:hAnsiTheme="minorHAnsi" w:cstheme="minorHAnsi"/>
          <w:sz w:val="20"/>
          <w:szCs w:val="20"/>
        </w:rPr>
        <w:tab/>
        <w:t>–</w:t>
      </w:r>
      <w:r w:rsidRPr="00F02C29">
        <w:rPr>
          <w:rFonts w:asciiTheme="minorHAnsi" w:hAnsiTheme="minorHAnsi" w:cstheme="minorHAnsi"/>
          <w:sz w:val="20"/>
          <w:szCs w:val="20"/>
        </w:rPr>
        <w:tab/>
        <w:t>Loan Number</w:t>
      </w:r>
    </w:p>
    <w:p w14:paraId="05BCF40B" w14:textId="77777777" w:rsidR="00BA3AE1" w:rsidRPr="00F02C29" w:rsidRDefault="00BA3AE1" w:rsidP="00BA3AE1">
      <w:pPr>
        <w:jc w:val="both"/>
        <w:rPr>
          <w:rFonts w:asciiTheme="minorHAnsi" w:hAnsiTheme="minorHAnsi" w:cstheme="minorHAnsi"/>
          <w:sz w:val="20"/>
          <w:szCs w:val="20"/>
        </w:rPr>
      </w:pPr>
    </w:p>
    <w:p w14:paraId="3CEB0F28" w14:textId="5A6D10A1" w:rsidR="00BA3AE1" w:rsidRPr="00F02C29" w:rsidRDefault="00BA3AE1" w:rsidP="00BA3AE1">
      <w:pPr>
        <w:ind w:left="1800"/>
        <w:jc w:val="both"/>
        <w:rPr>
          <w:rFonts w:asciiTheme="minorHAnsi" w:hAnsiTheme="minorHAnsi" w:cstheme="minorHAnsi"/>
          <w:sz w:val="20"/>
          <w:szCs w:val="20"/>
        </w:rPr>
      </w:pPr>
      <w:proofErr w:type="gramStart"/>
      <w:r w:rsidRPr="00F02C29">
        <w:rPr>
          <w:rFonts w:asciiTheme="minorHAnsi" w:hAnsiTheme="minorHAnsi" w:cstheme="minorHAnsi"/>
          <w:sz w:val="20"/>
          <w:szCs w:val="20"/>
        </w:rPr>
        <w:lastRenderedPageBreak/>
        <w:t>Report</w:t>
      </w:r>
      <w:proofErr w:type="gramEnd"/>
      <w:r w:rsidRPr="00F02C29">
        <w:rPr>
          <w:rFonts w:asciiTheme="minorHAnsi" w:hAnsiTheme="minorHAnsi" w:cstheme="minorHAnsi"/>
          <w:sz w:val="20"/>
          <w:szCs w:val="20"/>
        </w:rPr>
        <w:t xml:space="preserve"> the mortgage loan number assigned by the reporting entity. For foreign denominated </w:t>
      </w:r>
      <w:proofErr w:type="gramStart"/>
      <w:r w:rsidRPr="00F02C29">
        <w:rPr>
          <w:rFonts w:asciiTheme="minorHAnsi" w:hAnsiTheme="minorHAnsi" w:cstheme="minorHAnsi"/>
          <w:sz w:val="20"/>
          <w:szCs w:val="20"/>
        </w:rPr>
        <w:t>mortgages,</w:t>
      </w:r>
      <w:proofErr w:type="gramEnd"/>
      <w:r w:rsidRPr="00F02C29">
        <w:rPr>
          <w:rFonts w:asciiTheme="minorHAnsi" w:hAnsiTheme="minorHAnsi" w:cstheme="minorHAnsi"/>
          <w:sz w:val="20"/>
          <w:szCs w:val="20"/>
        </w:rPr>
        <w:t xml:space="preserve"> indicate the principal indebtedness amount in its local currency.</w:t>
      </w:r>
    </w:p>
    <w:p w14:paraId="20B13E1C" w14:textId="77777777" w:rsidR="00BA3AE1" w:rsidRPr="00F02C29" w:rsidRDefault="00BA3AE1" w:rsidP="00BA3AE1">
      <w:pPr>
        <w:jc w:val="both"/>
        <w:rPr>
          <w:rFonts w:asciiTheme="minorHAnsi" w:hAnsiTheme="minorHAnsi" w:cstheme="minorHAnsi"/>
          <w:sz w:val="20"/>
          <w:szCs w:val="20"/>
        </w:rPr>
      </w:pPr>
    </w:p>
    <w:p w14:paraId="4AA88413" w14:textId="77777777" w:rsidR="00BA3AE1" w:rsidRPr="00F02C29" w:rsidRDefault="00BA3AE1" w:rsidP="00BA3AE1">
      <w:pPr>
        <w:tabs>
          <w:tab w:val="left" w:pos="1800"/>
        </w:tabs>
        <w:ind w:left="1260" w:hanging="1260"/>
        <w:jc w:val="both"/>
        <w:rPr>
          <w:rFonts w:asciiTheme="minorHAnsi" w:hAnsiTheme="minorHAnsi" w:cstheme="minorHAnsi"/>
          <w:sz w:val="20"/>
          <w:szCs w:val="20"/>
        </w:rPr>
      </w:pPr>
      <w:r w:rsidRPr="00F02C29">
        <w:rPr>
          <w:rFonts w:asciiTheme="minorHAnsi" w:hAnsiTheme="minorHAnsi" w:cstheme="minorHAnsi"/>
          <w:sz w:val="20"/>
          <w:szCs w:val="20"/>
        </w:rPr>
        <w:t>Column 2</w:t>
      </w:r>
      <w:r w:rsidRPr="00F02C29">
        <w:rPr>
          <w:rFonts w:asciiTheme="minorHAnsi" w:hAnsiTheme="minorHAnsi" w:cstheme="minorHAnsi"/>
          <w:sz w:val="20"/>
          <w:szCs w:val="20"/>
        </w:rPr>
        <w:tab/>
        <w:t>–</w:t>
      </w:r>
      <w:r w:rsidRPr="00F02C29">
        <w:rPr>
          <w:rFonts w:asciiTheme="minorHAnsi" w:hAnsiTheme="minorHAnsi" w:cstheme="minorHAnsi"/>
          <w:sz w:val="20"/>
          <w:szCs w:val="20"/>
        </w:rPr>
        <w:tab/>
        <w:t>City</w:t>
      </w:r>
    </w:p>
    <w:p w14:paraId="3DDFA6D1" w14:textId="77777777" w:rsidR="00BA3AE1" w:rsidRPr="00F02C29" w:rsidRDefault="00BA3AE1" w:rsidP="00BA3AE1">
      <w:pPr>
        <w:jc w:val="both"/>
        <w:rPr>
          <w:rFonts w:asciiTheme="minorHAnsi" w:hAnsiTheme="minorHAnsi" w:cstheme="minorHAnsi"/>
          <w:sz w:val="20"/>
          <w:szCs w:val="20"/>
        </w:rPr>
      </w:pPr>
    </w:p>
    <w:p w14:paraId="480F7891" w14:textId="2523CFB9" w:rsidR="00BA3AE1" w:rsidRPr="00F02C29" w:rsidRDefault="00BA3AE1" w:rsidP="00BA3AE1">
      <w:pPr>
        <w:ind w:left="1800"/>
        <w:jc w:val="both"/>
        <w:rPr>
          <w:rFonts w:asciiTheme="minorHAnsi" w:hAnsiTheme="minorHAnsi" w:cstheme="minorHAnsi"/>
          <w:sz w:val="20"/>
          <w:szCs w:val="20"/>
        </w:rPr>
      </w:pPr>
      <w:r w:rsidRPr="00F02C29">
        <w:rPr>
          <w:rFonts w:asciiTheme="minorHAnsi" w:hAnsiTheme="minorHAnsi" w:cstheme="minorHAnsi"/>
          <w:sz w:val="20"/>
          <w:szCs w:val="20"/>
        </w:rPr>
        <w:t>For mortgages in the U.S., list city. If the city is unknown, indicate the county. If the mortgage is outside the U.S., indicate the city or province.</w:t>
      </w:r>
    </w:p>
    <w:p w14:paraId="149127F2" w14:textId="77777777" w:rsidR="00BA3AE1" w:rsidRPr="00F02C29" w:rsidRDefault="00BA3AE1" w:rsidP="00BA3AE1">
      <w:pPr>
        <w:jc w:val="both"/>
        <w:rPr>
          <w:rFonts w:asciiTheme="minorHAnsi" w:hAnsiTheme="minorHAnsi" w:cstheme="minorHAnsi"/>
          <w:sz w:val="20"/>
          <w:szCs w:val="20"/>
        </w:rPr>
      </w:pPr>
    </w:p>
    <w:p w14:paraId="1FB63D84" w14:textId="77777777" w:rsidR="00BA3AE1" w:rsidRPr="00F02C29" w:rsidRDefault="00BA3AE1" w:rsidP="00BA3AE1">
      <w:pPr>
        <w:tabs>
          <w:tab w:val="left" w:pos="1800"/>
        </w:tabs>
        <w:ind w:left="1260" w:hanging="1260"/>
        <w:jc w:val="both"/>
        <w:rPr>
          <w:rFonts w:asciiTheme="minorHAnsi" w:hAnsiTheme="minorHAnsi" w:cstheme="minorHAnsi"/>
          <w:sz w:val="20"/>
          <w:szCs w:val="20"/>
        </w:rPr>
      </w:pPr>
      <w:r w:rsidRPr="00F02C29">
        <w:rPr>
          <w:rFonts w:asciiTheme="minorHAnsi" w:hAnsiTheme="minorHAnsi" w:cstheme="minorHAnsi"/>
          <w:sz w:val="20"/>
          <w:szCs w:val="20"/>
        </w:rPr>
        <w:t>Column 3</w:t>
      </w:r>
      <w:r w:rsidRPr="00F02C29">
        <w:rPr>
          <w:rFonts w:asciiTheme="minorHAnsi" w:hAnsiTheme="minorHAnsi" w:cstheme="minorHAnsi"/>
          <w:sz w:val="20"/>
          <w:szCs w:val="20"/>
        </w:rPr>
        <w:tab/>
        <w:t>–</w:t>
      </w:r>
      <w:r w:rsidRPr="00F02C29">
        <w:rPr>
          <w:rFonts w:asciiTheme="minorHAnsi" w:hAnsiTheme="minorHAnsi" w:cstheme="minorHAnsi"/>
          <w:sz w:val="20"/>
          <w:szCs w:val="20"/>
        </w:rPr>
        <w:tab/>
        <w:t>State</w:t>
      </w:r>
    </w:p>
    <w:p w14:paraId="2D62B92F" w14:textId="77777777" w:rsidR="00BA3AE1" w:rsidRPr="00F02C29" w:rsidRDefault="00BA3AE1" w:rsidP="00BA3AE1">
      <w:pPr>
        <w:jc w:val="both"/>
        <w:rPr>
          <w:rFonts w:asciiTheme="minorHAnsi" w:hAnsiTheme="minorHAnsi" w:cstheme="minorHAnsi"/>
          <w:sz w:val="20"/>
          <w:szCs w:val="20"/>
        </w:rPr>
      </w:pPr>
    </w:p>
    <w:p w14:paraId="3F671DCF" w14:textId="69E4C0E0" w:rsidR="00BA3AE1" w:rsidRPr="00F02C29" w:rsidRDefault="00BA3AE1" w:rsidP="00BA3AE1">
      <w:pPr>
        <w:ind w:left="1800"/>
        <w:jc w:val="both"/>
        <w:rPr>
          <w:rFonts w:asciiTheme="minorHAnsi" w:hAnsiTheme="minorHAnsi" w:cstheme="minorHAnsi"/>
          <w:sz w:val="20"/>
          <w:szCs w:val="20"/>
        </w:rPr>
      </w:pPr>
      <w:r w:rsidRPr="00F02C29">
        <w:rPr>
          <w:rFonts w:asciiTheme="minorHAnsi" w:hAnsiTheme="minorHAnsi" w:cstheme="minorHAnsi"/>
          <w:sz w:val="20"/>
          <w:szCs w:val="20"/>
        </w:rPr>
        <w:t xml:space="preserve">For mortgages in U.S. states, territories and possessions, report the two-character U.S. postal abbreviation for U.S. states, territories and possessions. If the mortgage is located outside the </w:t>
      </w:r>
      <w:r w:rsidRPr="00F02C29">
        <w:rPr>
          <w:rFonts w:asciiTheme="minorHAnsi" w:hAnsiTheme="minorHAnsi" w:cstheme="minorHAnsi"/>
          <w:sz w:val="20"/>
          <w:szCs w:val="20"/>
        </w:rPr>
        <w:br/>
        <w:t>U.S. states, territories and possessions, report the three-character (ISO Alpha 3) country abbreviations available in the listing in the appendix of these instructions.</w:t>
      </w:r>
    </w:p>
    <w:p w14:paraId="71EF70F4" w14:textId="77777777" w:rsidR="00BA3AE1" w:rsidRPr="00F02C29" w:rsidRDefault="00BA3AE1" w:rsidP="00BA3AE1">
      <w:pPr>
        <w:jc w:val="both"/>
        <w:rPr>
          <w:rFonts w:asciiTheme="minorHAnsi" w:hAnsiTheme="minorHAnsi" w:cstheme="minorHAnsi"/>
          <w:sz w:val="20"/>
          <w:szCs w:val="20"/>
        </w:rPr>
      </w:pPr>
    </w:p>
    <w:p w14:paraId="09CD29EB" w14:textId="77777777" w:rsidR="00BA3AE1" w:rsidRPr="00F02C29" w:rsidRDefault="00BA3AE1" w:rsidP="00BA3AE1">
      <w:pPr>
        <w:tabs>
          <w:tab w:val="left" w:pos="1800"/>
        </w:tabs>
        <w:ind w:left="1260" w:hanging="1260"/>
        <w:jc w:val="both"/>
        <w:rPr>
          <w:rFonts w:asciiTheme="minorHAnsi" w:hAnsiTheme="minorHAnsi" w:cstheme="minorHAnsi"/>
          <w:sz w:val="20"/>
          <w:szCs w:val="20"/>
        </w:rPr>
      </w:pPr>
      <w:r w:rsidRPr="00F02C29">
        <w:rPr>
          <w:rFonts w:asciiTheme="minorHAnsi" w:hAnsiTheme="minorHAnsi" w:cstheme="minorHAnsi"/>
          <w:sz w:val="20"/>
          <w:szCs w:val="20"/>
        </w:rPr>
        <w:t>Column 4</w:t>
      </w:r>
      <w:r w:rsidRPr="00F02C29">
        <w:rPr>
          <w:rFonts w:asciiTheme="minorHAnsi" w:hAnsiTheme="minorHAnsi" w:cstheme="minorHAnsi"/>
          <w:sz w:val="20"/>
          <w:szCs w:val="20"/>
        </w:rPr>
        <w:tab/>
        <w:t>–</w:t>
      </w:r>
      <w:r w:rsidRPr="00F02C29">
        <w:rPr>
          <w:rFonts w:asciiTheme="minorHAnsi" w:hAnsiTheme="minorHAnsi" w:cstheme="minorHAnsi"/>
          <w:sz w:val="20"/>
          <w:szCs w:val="20"/>
        </w:rPr>
        <w:tab/>
        <w:t>Loan Type</w:t>
      </w:r>
    </w:p>
    <w:p w14:paraId="1ECDD7CB" w14:textId="77777777" w:rsidR="00BA3AE1" w:rsidRPr="00F02C29" w:rsidRDefault="00BA3AE1" w:rsidP="00BA3AE1">
      <w:pPr>
        <w:jc w:val="both"/>
        <w:rPr>
          <w:rFonts w:asciiTheme="minorHAnsi" w:hAnsiTheme="minorHAnsi" w:cstheme="minorHAnsi"/>
          <w:sz w:val="20"/>
          <w:szCs w:val="20"/>
        </w:rPr>
      </w:pPr>
    </w:p>
    <w:p w14:paraId="59DC3BCB" w14:textId="77777777" w:rsidR="00BA3AE1" w:rsidRPr="00F02C29" w:rsidRDefault="00BA3AE1" w:rsidP="00BA3AE1">
      <w:pPr>
        <w:ind w:left="1800"/>
        <w:jc w:val="both"/>
        <w:rPr>
          <w:rFonts w:asciiTheme="minorHAnsi" w:hAnsiTheme="minorHAnsi" w:cstheme="minorHAnsi"/>
          <w:sz w:val="20"/>
          <w:szCs w:val="20"/>
        </w:rPr>
      </w:pPr>
      <w:r w:rsidRPr="00F02C29">
        <w:rPr>
          <w:rFonts w:asciiTheme="minorHAnsi" w:hAnsiTheme="minorHAnsi" w:cstheme="minorHAnsi"/>
          <w:sz w:val="20"/>
          <w:szCs w:val="20"/>
        </w:rPr>
        <w:t>If the loan was made to an officer or director of the reporting entity/subsidiary/affiliate, enter “E”.</w:t>
      </w:r>
    </w:p>
    <w:p w14:paraId="70EECBA9" w14:textId="77777777" w:rsidR="00BA3AE1" w:rsidRPr="00F02C29" w:rsidRDefault="00BA3AE1" w:rsidP="00BA3AE1">
      <w:pPr>
        <w:jc w:val="both"/>
        <w:rPr>
          <w:rFonts w:asciiTheme="minorHAnsi" w:hAnsiTheme="minorHAnsi" w:cstheme="minorHAnsi"/>
          <w:sz w:val="20"/>
          <w:szCs w:val="20"/>
        </w:rPr>
      </w:pPr>
    </w:p>
    <w:p w14:paraId="14080856" w14:textId="77777777" w:rsidR="00BA3AE1" w:rsidRPr="00F02C29" w:rsidRDefault="00BA3AE1" w:rsidP="00BA3AE1">
      <w:pPr>
        <w:ind w:left="1800"/>
        <w:jc w:val="both"/>
        <w:rPr>
          <w:rFonts w:asciiTheme="minorHAnsi" w:hAnsiTheme="minorHAnsi" w:cstheme="minorHAnsi"/>
          <w:sz w:val="20"/>
          <w:szCs w:val="20"/>
        </w:rPr>
      </w:pPr>
      <w:r w:rsidRPr="00F02C29">
        <w:rPr>
          <w:rFonts w:asciiTheme="minorHAnsi" w:hAnsiTheme="minorHAnsi" w:cstheme="minorHAnsi"/>
          <w:sz w:val="20"/>
          <w:szCs w:val="20"/>
        </w:rPr>
        <w:t>If the loan was made directly to a subsidiary or affiliate, enter “S.”</w:t>
      </w:r>
    </w:p>
    <w:p w14:paraId="13347B20" w14:textId="43F4A835" w:rsidR="00BA3AE1" w:rsidRPr="00F02C29" w:rsidRDefault="00BA3AE1" w:rsidP="00BA3AE1">
      <w:pPr>
        <w:jc w:val="both"/>
        <w:rPr>
          <w:rFonts w:asciiTheme="minorHAnsi" w:hAnsiTheme="minorHAnsi" w:cstheme="minorHAnsi"/>
          <w:sz w:val="20"/>
          <w:szCs w:val="20"/>
        </w:rPr>
      </w:pPr>
    </w:p>
    <w:p w14:paraId="5F6430B9" w14:textId="77777777" w:rsidR="00BA3AE1" w:rsidRPr="00F02C29" w:rsidRDefault="00BA3AE1" w:rsidP="00BA3AE1">
      <w:pPr>
        <w:ind w:left="1800"/>
        <w:jc w:val="both"/>
        <w:rPr>
          <w:rFonts w:asciiTheme="minorHAnsi" w:hAnsiTheme="minorHAnsi" w:cstheme="minorHAnsi"/>
          <w:sz w:val="20"/>
          <w:szCs w:val="20"/>
        </w:rPr>
      </w:pPr>
      <w:r w:rsidRPr="00F02C29">
        <w:rPr>
          <w:rFonts w:asciiTheme="minorHAnsi" w:hAnsiTheme="minorHAnsi" w:cstheme="minorHAnsi"/>
          <w:sz w:val="20"/>
          <w:szCs w:val="20"/>
        </w:rPr>
        <w:t xml:space="preserve">If the loan was made directly to a </w:t>
      </w:r>
      <w:r w:rsidRPr="00F02C29">
        <w:rPr>
          <w:rFonts w:asciiTheme="minorHAnsi" w:hAnsiTheme="minorHAnsi" w:cstheme="minorHAnsi"/>
          <w:color w:val="222222"/>
          <w:sz w:val="20"/>
          <w:szCs w:val="20"/>
        </w:rPr>
        <w:t>related party that doesn’t meet the affiliate definition or the reporting entity has received domiciliary state approval to disclaim control/affiliation</w:t>
      </w:r>
      <w:r w:rsidRPr="00F02C29">
        <w:rPr>
          <w:rFonts w:asciiTheme="minorHAnsi" w:hAnsiTheme="minorHAnsi" w:cstheme="minorHAnsi"/>
          <w:sz w:val="20"/>
          <w:szCs w:val="20"/>
        </w:rPr>
        <w:t>, enter “R.”</w:t>
      </w:r>
    </w:p>
    <w:p w14:paraId="3E2425B0" w14:textId="77777777" w:rsidR="00745508" w:rsidRPr="00F02C29" w:rsidRDefault="00745508" w:rsidP="00745508">
      <w:pPr>
        <w:tabs>
          <w:tab w:val="left" w:pos="1800"/>
        </w:tabs>
        <w:ind w:left="1800"/>
        <w:jc w:val="both"/>
        <w:rPr>
          <w:ins w:id="876" w:author="Oden, Wil" w:date="2025-06-04T15:53:00Z" w16du:dateUtc="2025-06-04T20:53:00Z"/>
          <w:rFonts w:asciiTheme="minorHAnsi" w:hAnsiTheme="minorHAnsi" w:cstheme="minorHAnsi"/>
          <w:sz w:val="20"/>
          <w:szCs w:val="20"/>
        </w:rPr>
      </w:pPr>
    </w:p>
    <w:p w14:paraId="0BC6ACE1" w14:textId="0B21D62F" w:rsidR="00745508" w:rsidRDefault="00745508" w:rsidP="00745508">
      <w:pPr>
        <w:tabs>
          <w:tab w:val="left" w:pos="1800"/>
        </w:tabs>
        <w:ind w:left="1800"/>
        <w:jc w:val="both"/>
        <w:rPr>
          <w:ins w:id="877" w:author="Oden, Wil" w:date="2025-06-18T12:00:00Z" w16du:dateUtc="2025-06-18T17:00:00Z"/>
          <w:rFonts w:asciiTheme="minorHAnsi" w:hAnsiTheme="minorHAnsi" w:cstheme="minorHAnsi"/>
          <w:sz w:val="20"/>
          <w:szCs w:val="20"/>
        </w:rPr>
      </w:pPr>
      <w:ins w:id="878" w:author="Oden, Wil" w:date="2025-06-04T15:53:00Z" w16du:dateUtc="2025-06-04T20:53:00Z">
        <w:r w:rsidRPr="00181F8C">
          <w:rPr>
            <w:rFonts w:asciiTheme="minorHAnsi" w:hAnsiTheme="minorHAnsi" w:cstheme="minorHAnsi"/>
            <w:sz w:val="20"/>
            <w:szCs w:val="20"/>
            <w:highlight w:val="lightGray"/>
          </w:rPr>
          <w:t>If the residential mortgage loan is held in a qualifying statutory trust, enter “</w:t>
        </w:r>
      </w:ins>
      <w:ins w:id="879" w:author="Oden, Wil" w:date="2025-06-05T12:13:00Z" w16du:dateUtc="2025-06-05T17:13:00Z">
        <w:r w:rsidR="00AE31BA" w:rsidRPr="00181F8C">
          <w:rPr>
            <w:rFonts w:asciiTheme="minorHAnsi" w:hAnsiTheme="minorHAnsi" w:cstheme="minorHAnsi"/>
            <w:sz w:val="20"/>
            <w:szCs w:val="20"/>
            <w:highlight w:val="lightGray"/>
          </w:rPr>
          <w:t>T</w:t>
        </w:r>
      </w:ins>
      <w:ins w:id="880" w:author="Oden, Wil" w:date="2025-06-04T15:53:00Z" w16du:dateUtc="2025-06-04T20:53:00Z">
        <w:r w:rsidRPr="00181F8C">
          <w:rPr>
            <w:rFonts w:asciiTheme="minorHAnsi" w:hAnsiTheme="minorHAnsi" w:cstheme="minorHAnsi"/>
            <w:sz w:val="20"/>
            <w:szCs w:val="20"/>
            <w:highlight w:val="lightGray"/>
          </w:rPr>
          <w:t>”.</w:t>
        </w:r>
      </w:ins>
    </w:p>
    <w:p w14:paraId="7E35EA35" w14:textId="77777777" w:rsidR="00AC21B1" w:rsidRDefault="00AC21B1" w:rsidP="00AC21B1">
      <w:pPr>
        <w:tabs>
          <w:tab w:val="left" w:pos="1800"/>
        </w:tabs>
        <w:ind w:left="1800"/>
        <w:jc w:val="both"/>
        <w:rPr>
          <w:ins w:id="881" w:author="Oden, Wil" w:date="2025-06-18T12:00:00Z" w16du:dateUtc="2025-06-18T17:00:00Z"/>
          <w:rFonts w:asciiTheme="minorHAnsi" w:hAnsiTheme="minorHAnsi" w:cstheme="minorHAnsi"/>
          <w:sz w:val="20"/>
          <w:szCs w:val="20"/>
        </w:rPr>
      </w:pPr>
    </w:p>
    <w:p w14:paraId="7566E8D1" w14:textId="4DB33672" w:rsidR="00AC21B1" w:rsidRPr="00992615" w:rsidRDefault="00AC21B1" w:rsidP="00AC21B1">
      <w:pPr>
        <w:tabs>
          <w:tab w:val="left" w:pos="1800"/>
        </w:tabs>
        <w:ind w:left="1800"/>
        <w:jc w:val="both"/>
        <w:rPr>
          <w:ins w:id="882" w:author="Oden, Wil" w:date="2025-06-18T12:00:00Z" w16du:dateUtc="2025-06-18T17:00:00Z"/>
          <w:rFonts w:asciiTheme="minorHAnsi" w:hAnsiTheme="minorHAnsi" w:cstheme="minorHAnsi"/>
          <w:sz w:val="20"/>
          <w:szCs w:val="20"/>
          <w:highlight w:val="lightGray"/>
        </w:rPr>
      </w:pPr>
      <w:ins w:id="883" w:author="Oden, Wil" w:date="2025-06-18T12:00:00Z" w16du:dateUtc="2025-06-18T17:00:00Z">
        <w:r>
          <w:rPr>
            <w:rFonts w:asciiTheme="minorHAnsi" w:hAnsiTheme="minorHAnsi" w:cstheme="minorHAnsi"/>
            <w:sz w:val="20"/>
            <w:szCs w:val="20"/>
            <w:highlight w:val="lightGray"/>
          </w:rPr>
          <w:t>If the mortgage loan is 100% first lien, enter</w:t>
        </w:r>
        <w:r w:rsidRPr="00992615">
          <w:rPr>
            <w:rFonts w:asciiTheme="minorHAnsi" w:hAnsiTheme="minorHAnsi" w:cstheme="minorHAnsi"/>
            <w:sz w:val="20"/>
            <w:szCs w:val="20"/>
            <w:highlight w:val="lightGray"/>
          </w:rPr>
          <w:t xml:space="preserve"> “1”.</w:t>
        </w:r>
      </w:ins>
    </w:p>
    <w:p w14:paraId="07FE7F28" w14:textId="77777777" w:rsidR="00AC21B1" w:rsidRPr="006A02FE" w:rsidRDefault="00AC21B1" w:rsidP="00AC21B1">
      <w:pPr>
        <w:tabs>
          <w:tab w:val="left" w:pos="1800"/>
        </w:tabs>
        <w:ind w:left="1800"/>
        <w:jc w:val="both"/>
        <w:rPr>
          <w:ins w:id="884" w:author="Oden, Wil" w:date="2025-06-18T12:00:00Z" w16du:dateUtc="2025-06-18T17:00:00Z"/>
          <w:rFonts w:asciiTheme="minorHAnsi" w:hAnsiTheme="minorHAnsi" w:cstheme="minorHAnsi"/>
          <w:sz w:val="20"/>
          <w:szCs w:val="20"/>
          <w:highlight w:val="lightGray"/>
        </w:rPr>
      </w:pPr>
    </w:p>
    <w:p w14:paraId="4960E44B" w14:textId="59434C04" w:rsidR="00AC21B1" w:rsidRPr="00F02C29" w:rsidRDefault="006A02FE" w:rsidP="00AC21B1">
      <w:pPr>
        <w:tabs>
          <w:tab w:val="left" w:pos="1800"/>
        </w:tabs>
        <w:ind w:left="1800"/>
        <w:jc w:val="both"/>
        <w:rPr>
          <w:ins w:id="885" w:author="Oden, Wil" w:date="2025-06-18T12:00:00Z" w16du:dateUtc="2025-06-18T17:00:00Z"/>
          <w:rFonts w:asciiTheme="minorHAnsi" w:hAnsiTheme="minorHAnsi" w:cstheme="minorHAnsi"/>
          <w:sz w:val="20"/>
          <w:szCs w:val="20"/>
        </w:rPr>
      </w:pPr>
      <w:ins w:id="886" w:author="Oden, Wil" w:date="2025-06-18T12:03:00Z" w16du:dateUtc="2025-06-18T17:03:00Z">
        <w:r w:rsidRPr="006A02FE">
          <w:rPr>
            <w:rFonts w:asciiTheme="minorHAnsi" w:hAnsiTheme="minorHAnsi" w:cstheme="minorHAnsi"/>
            <w:sz w:val="20"/>
            <w:szCs w:val="20"/>
            <w:highlight w:val="lightGray"/>
          </w:rPr>
          <w:t xml:space="preserve">If </w:t>
        </w:r>
      </w:ins>
      <w:ins w:id="887" w:author="Oden, Wil" w:date="2025-06-18T12:04:00Z" w16du:dateUtc="2025-06-18T17:04:00Z">
        <w:r w:rsidRPr="006A02FE">
          <w:rPr>
            <w:rFonts w:asciiTheme="minorHAnsi" w:hAnsiTheme="minorHAnsi" w:cstheme="minorHAnsi"/>
            <w:sz w:val="20"/>
            <w:szCs w:val="20"/>
            <w:highlight w:val="lightGray"/>
          </w:rPr>
          <w:t xml:space="preserve">the </w:t>
        </w:r>
      </w:ins>
      <w:ins w:id="888" w:author="Oden, Wil" w:date="2025-06-18T12:03:00Z" w16du:dateUtc="2025-06-18T17:03:00Z">
        <w:r w:rsidRPr="006A02FE">
          <w:rPr>
            <w:rFonts w:asciiTheme="minorHAnsi" w:hAnsiTheme="minorHAnsi" w:cstheme="minorHAnsi"/>
            <w:sz w:val="20"/>
            <w:szCs w:val="20"/>
            <w:highlight w:val="lightGray"/>
          </w:rPr>
          <w:t>mortgage loan</w:t>
        </w:r>
      </w:ins>
      <w:ins w:id="889" w:author="Oden, Wil" w:date="2025-06-18T12:04:00Z" w16du:dateUtc="2025-06-18T17:04:00Z">
        <w:r w:rsidRPr="006A02FE">
          <w:rPr>
            <w:rFonts w:asciiTheme="minorHAnsi" w:hAnsiTheme="minorHAnsi" w:cstheme="minorHAnsi"/>
            <w:sz w:val="20"/>
            <w:szCs w:val="20"/>
            <w:highlight w:val="lightGray"/>
          </w:rPr>
          <w:t xml:space="preserve"> </w:t>
        </w:r>
      </w:ins>
      <w:ins w:id="890" w:author="Oden, Wil" w:date="2025-06-18T12:03:00Z" w16du:dateUtc="2025-06-18T17:03:00Z">
        <w:r w:rsidRPr="006A02FE">
          <w:rPr>
            <w:rFonts w:asciiTheme="minorHAnsi" w:hAnsiTheme="minorHAnsi" w:cstheme="minorHAnsi"/>
            <w:sz w:val="20"/>
            <w:szCs w:val="20"/>
            <w:highlight w:val="lightGray"/>
          </w:rPr>
          <w:t xml:space="preserve">is not </w:t>
        </w:r>
      </w:ins>
      <w:ins w:id="891" w:author="Oden, Wil" w:date="2025-06-18T12:04:00Z" w16du:dateUtc="2025-06-18T17:04:00Z">
        <w:r>
          <w:rPr>
            <w:rFonts w:asciiTheme="minorHAnsi" w:hAnsiTheme="minorHAnsi" w:cstheme="minorHAnsi"/>
            <w:sz w:val="20"/>
            <w:szCs w:val="20"/>
            <w:highlight w:val="lightGray"/>
          </w:rPr>
          <w:t>a</w:t>
        </w:r>
      </w:ins>
      <w:ins w:id="892" w:author="Oden, Wil" w:date="2025-06-18T12:03:00Z" w16du:dateUtc="2025-06-18T17:03:00Z">
        <w:r w:rsidRPr="006A02FE">
          <w:rPr>
            <w:rFonts w:asciiTheme="minorHAnsi" w:hAnsiTheme="minorHAnsi" w:cstheme="minorHAnsi"/>
            <w:sz w:val="20"/>
            <w:szCs w:val="20"/>
            <w:highlight w:val="lightGray"/>
          </w:rPr>
          <w:t xml:space="preserve"> first lien</w:t>
        </w:r>
      </w:ins>
      <w:ins w:id="893" w:author="Oden, Wil" w:date="2025-06-18T12:04:00Z" w16du:dateUtc="2025-06-18T17:04:00Z">
        <w:r w:rsidRPr="006A02FE">
          <w:rPr>
            <w:rFonts w:asciiTheme="minorHAnsi" w:hAnsiTheme="minorHAnsi" w:cstheme="minorHAnsi"/>
            <w:sz w:val="20"/>
            <w:szCs w:val="20"/>
            <w:highlight w:val="lightGray"/>
          </w:rPr>
          <w:t>, including those with a combination of first and subordinate liens, e</w:t>
        </w:r>
      </w:ins>
      <w:ins w:id="894" w:author="Oden, Wil" w:date="2025-06-18T12:03:00Z" w16du:dateUtc="2025-06-18T17:03:00Z">
        <w:r w:rsidRPr="006A02FE">
          <w:rPr>
            <w:rFonts w:asciiTheme="minorHAnsi" w:hAnsiTheme="minorHAnsi" w:cstheme="minorHAnsi"/>
            <w:sz w:val="20"/>
            <w:szCs w:val="20"/>
            <w:highlight w:val="lightGray"/>
          </w:rPr>
          <w:t>nter “2”</w:t>
        </w:r>
      </w:ins>
      <w:ins w:id="895" w:author="Oden, Wil" w:date="2025-06-18T12:04:00Z" w16du:dateUtc="2025-06-18T17:04:00Z">
        <w:r w:rsidRPr="006A02FE">
          <w:rPr>
            <w:rFonts w:asciiTheme="minorHAnsi" w:hAnsiTheme="minorHAnsi" w:cstheme="minorHAnsi"/>
            <w:sz w:val="20"/>
            <w:szCs w:val="20"/>
            <w:highlight w:val="lightGray"/>
          </w:rPr>
          <w:t>.</w:t>
        </w:r>
      </w:ins>
    </w:p>
    <w:p w14:paraId="21AE0898" w14:textId="77777777" w:rsidR="00BA3AE1" w:rsidRPr="00F02C29" w:rsidRDefault="00BA3AE1" w:rsidP="00BA3AE1">
      <w:pPr>
        <w:jc w:val="both"/>
        <w:rPr>
          <w:rFonts w:asciiTheme="minorHAnsi" w:hAnsiTheme="minorHAnsi" w:cstheme="minorHAnsi"/>
          <w:sz w:val="20"/>
          <w:szCs w:val="20"/>
        </w:rPr>
      </w:pPr>
    </w:p>
    <w:p w14:paraId="2C8C6B76" w14:textId="77777777" w:rsidR="00BA3AE1" w:rsidRPr="00F02C29" w:rsidRDefault="00BA3AE1" w:rsidP="00BA3AE1">
      <w:pPr>
        <w:ind w:left="1800"/>
        <w:jc w:val="both"/>
        <w:rPr>
          <w:rFonts w:asciiTheme="minorHAnsi" w:hAnsiTheme="minorHAnsi" w:cstheme="minorHAnsi"/>
          <w:sz w:val="20"/>
          <w:szCs w:val="20"/>
        </w:rPr>
      </w:pPr>
      <w:r w:rsidRPr="00F02C29">
        <w:rPr>
          <w:rFonts w:asciiTheme="minorHAnsi" w:hAnsiTheme="minorHAnsi" w:cstheme="minorHAnsi"/>
          <w:sz w:val="20"/>
          <w:szCs w:val="20"/>
        </w:rPr>
        <w:t>Otherwise, leave the column blank.</w:t>
      </w:r>
    </w:p>
    <w:p w14:paraId="22036935" w14:textId="77777777" w:rsidR="00BA3AE1" w:rsidRPr="00F02C29" w:rsidRDefault="00BA3AE1" w:rsidP="00BA3AE1">
      <w:pPr>
        <w:jc w:val="both"/>
        <w:rPr>
          <w:rFonts w:asciiTheme="minorHAnsi" w:hAnsiTheme="minorHAnsi" w:cstheme="minorHAnsi"/>
          <w:sz w:val="20"/>
          <w:szCs w:val="20"/>
        </w:rPr>
      </w:pPr>
    </w:p>
    <w:p w14:paraId="5437959F" w14:textId="3151CF4D" w:rsidR="00BA3AE1" w:rsidRPr="00F02C29" w:rsidRDefault="00BA3AE1" w:rsidP="00BA3AE1">
      <w:pPr>
        <w:tabs>
          <w:tab w:val="left" w:pos="1800"/>
        </w:tabs>
        <w:ind w:left="1260" w:hanging="1260"/>
        <w:jc w:val="both"/>
        <w:rPr>
          <w:ins w:id="896" w:author="Oden, Wil" w:date="2025-04-22T15:32:00Z" w16du:dateUtc="2025-04-22T20:32:00Z"/>
          <w:rFonts w:asciiTheme="minorHAnsi" w:hAnsiTheme="minorHAnsi" w:cstheme="minorHAnsi"/>
          <w:color w:val="222222"/>
          <w:sz w:val="20"/>
          <w:szCs w:val="20"/>
        </w:rPr>
      </w:pPr>
      <w:ins w:id="897" w:author="Oden, Wil" w:date="2025-04-22T15:32:00Z" w16du:dateUtc="2025-04-22T20:32:00Z">
        <w:r w:rsidRPr="00F02C29">
          <w:rPr>
            <w:rFonts w:asciiTheme="minorHAnsi" w:hAnsiTheme="minorHAnsi" w:cstheme="minorHAnsi"/>
            <w:sz w:val="20"/>
            <w:szCs w:val="20"/>
          </w:rPr>
          <w:t>Column</w:t>
        </w:r>
        <w:r w:rsidRPr="00F02C29">
          <w:rPr>
            <w:rFonts w:asciiTheme="minorHAnsi" w:hAnsiTheme="minorHAnsi" w:cstheme="minorHAnsi"/>
            <w:color w:val="222222"/>
            <w:sz w:val="20"/>
            <w:szCs w:val="20"/>
          </w:rPr>
          <w:t xml:space="preserve"> </w:t>
        </w:r>
      </w:ins>
      <w:ins w:id="898" w:author="Oden, Wil" w:date="2025-04-22T15:33:00Z" w16du:dateUtc="2025-04-22T20:33:00Z">
        <w:r w:rsidRPr="00F02C29">
          <w:rPr>
            <w:rFonts w:asciiTheme="minorHAnsi" w:hAnsiTheme="minorHAnsi" w:cstheme="minorHAnsi"/>
            <w:color w:val="222222"/>
            <w:sz w:val="20"/>
            <w:szCs w:val="20"/>
          </w:rPr>
          <w:t>15</w:t>
        </w:r>
      </w:ins>
      <w:ins w:id="899" w:author="Oden, Wil" w:date="2025-04-22T15:32:00Z" w16du:dateUtc="2025-04-22T20:32:00Z">
        <w:r w:rsidRPr="00F02C29">
          <w:rPr>
            <w:rFonts w:asciiTheme="minorHAnsi" w:hAnsiTheme="minorHAnsi" w:cstheme="minorHAnsi"/>
            <w:sz w:val="20"/>
            <w:szCs w:val="20"/>
          </w:rPr>
          <w:tab/>
          <w:t>–</w:t>
        </w:r>
        <w:r w:rsidRPr="00F02C29">
          <w:rPr>
            <w:rFonts w:asciiTheme="minorHAnsi" w:hAnsiTheme="minorHAnsi" w:cstheme="minorHAnsi"/>
            <w:sz w:val="20"/>
            <w:szCs w:val="20"/>
          </w:rPr>
          <w:tab/>
        </w:r>
        <w:r w:rsidRPr="00F02C29">
          <w:rPr>
            <w:rFonts w:asciiTheme="minorHAnsi" w:hAnsiTheme="minorHAnsi" w:cstheme="minorHAnsi"/>
            <w:color w:val="222222"/>
            <w:sz w:val="20"/>
            <w:szCs w:val="20"/>
          </w:rPr>
          <w:t>State of Domicile (Statutory Trust Only)</w:t>
        </w:r>
      </w:ins>
    </w:p>
    <w:p w14:paraId="7373E407" w14:textId="77777777" w:rsidR="00BA3AE1" w:rsidRPr="00F02C29" w:rsidRDefault="00BA3AE1" w:rsidP="00BA3AE1">
      <w:pPr>
        <w:shd w:val="clear" w:color="auto" w:fill="FFFFFF"/>
        <w:jc w:val="both"/>
        <w:rPr>
          <w:ins w:id="900" w:author="Oden, Wil" w:date="2025-04-22T15:32:00Z" w16du:dateUtc="2025-04-22T20:32:00Z"/>
          <w:rFonts w:asciiTheme="minorHAnsi" w:hAnsiTheme="minorHAnsi" w:cstheme="minorHAnsi"/>
          <w:color w:val="222222"/>
          <w:sz w:val="20"/>
          <w:szCs w:val="20"/>
        </w:rPr>
      </w:pPr>
    </w:p>
    <w:p w14:paraId="0CFC07C0" w14:textId="5C5E83E8" w:rsidR="00BA3AE1" w:rsidRPr="00F02C29" w:rsidRDefault="00BA3AE1" w:rsidP="00BA3AE1">
      <w:pPr>
        <w:shd w:val="clear" w:color="auto" w:fill="FFFFFF"/>
        <w:ind w:left="1800"/>
        <w:jc w:val="both"/>
        <w:rPr>
          <w:rFonts w:asciiTheme="minorHAnsi" w:hAnsiTheme="minorHAnsi" w:cstheme="minorHAnsi"/>
          <w:color w:val="222222"/>
          <w:sz w:val="20"/>
          <w:szCs w:val="20"/>
        </w:rPr>
      </w:pPr>
      <w:ins w:id="901" w:author="Oden, Wil" w:date="2025-04-22T15:32:00Z" w16du:dateUtc="2025-04-22T20:32:00Z">
        <w:r w:rsidRPr="00F02C29">
          <w:rPr>
            <w:rFonts w:asciiTheme="minorHAnsi" w:hAnsiTheme="minorHAnsi" w:cstheme="minorHAnsi"/>
            <w:color w:val="222222"/>
            <w:sz w:val="20"/>
            <w:szCs w:val="20"/>
          </w:rPr>
          <w:t>Report the two-character U.S. postal abbreviation for the U.S. state</w:t>
        </w:r>
      </w:ins>
      <w:ins w:id="902" w:author="Oden, Wil" w:date="2025-06-05T12:12:00Z" w16du:dateUtc="2025-06-05T17:12:00Z">
        <w:r w:rsidR="007832EA">
          <w:rPr>
            <w:rFonts w:asciiTheme="minorHAnsi" w:hAnsiTheme="minorHAnsi" w:cstheme="minorHAnsi"/>
            <w:color w:val="222222"/>
            <w:sz w:val="20"/>
            <w:szCs w:val="20"/>
          </w:rPr>
          <w:t xml:space="preserve"> </w:t>
        </w:r>
        <w:r w:rsidR="007832EA" w:rsidRPr="007832EA">
          <w:rPr>
            <w:rFonts w:asciiTheme="minorHAnsi" w:hAnsiTheme="minorHAnsi" w:cstheme="minorHAnsi"/>
            <w:color w:val="222222"/>
            <w:sz w:val="20"/>
            <w:szCs w:val="20"/>
            <w:highlight w:val="lightGray"/>
          </w:rPr>
          <w:t>or territory</w:t>
        </w:r>
      </w:ins>
      <w:ins w:id="903" w:author="Oden, Wil" w:date="2025-04-22T15:32:00Z" w16du:dateUtc="2025-04-22T20:32:00Z">
        <w:r w:rsidRPr="00F02C29">
          <w:rPr>
            <w:rFonts w:asciiTheme="minorHAnsi" w:hAnsiTheme="minorHAnsi" w:cstheme="minorHAnsi"/>
            <w:color w:val="222222"/>
            <w:sz w:val="20"/>
            <w:szCs w:val="20"/>
          </w:rPr>
          <w:t xml:space="preserve"> the </w:t>
        </w:r>
      </w:ins>
      <w:ins w:id="904" w:author="Oden, Wil" w:date="2025-05-01T09:53:00Z" w16du:dateUtc="2025-05-01T14:53:00Z">
        <w:r w:rsidR="004E7DF9" w:rsidRPr="00F02C29">
          <w:rPr>
            <w:rFonts w:asciiTheme="minorHAnsi" w:hAnsiTheme="minorHAnsi" w:cstheme="minorHAnsi"/>
            <w:color w:val="222222"/>
            <w:sz w:val="20"/>
            <w:szCs w:val="20"/>
          </w:rPr>
          <w:t xml:space="preserve">statutory </w:t>
        </w:r>
      </w:ins>
      <w:ins w:id="905" w:author="Oden, Wil" w:date="2025-04-22T15:32:00Z" w16du:dateUtc="2025-04-22T20:32:00Z">
        <w:r w:rsidRPr="00F02C29">
          <w:rPr>
            <w:rFonts w:asciiTheme="minorHAnsi" w:hAnsiTheme="minorHAnsi" w:cstheme="minorHAnsi"/>
            <w:color w:val="222222"/>
            <w:sz w:val="20"/>
            <w:szCs w:val="20"/>
          </w:rPr>
          <w:t>trust is domiciled within.</w:t>
        </w:r>
      </w:ins>
    </w:p>
    <w:p w14:paraId="71D8A64E" w14:textId="37503A4A" w:rsidR="00BA3AE1" w:rsidRPr="00F02C29" w:rsidRDefault="00BA3AE1" w:rsidP="00BA3AE1">
      <w:pPr>
        <w:jc w:val="both"/>
        <w:rPr>
          <w:rFonts w:asciiTheme="minorHAnsi" w:hAnsiTheme="minorHAnsi" w:cstheme="minorHAnsi"/>
          <w:sz w:val="20"/>
          <w:szCs w:val="20"/>
        </w:rPr>
      </w:pPr>
    </w:p>
    <w:p w14:paraId="57A4BDA5" w14:textId="77777777" w:rsidR="00BA3AE1" w:rsidRPr="00F02C29" w:rsidRDefault="00BA3AE1" w:rsidP="00BA3AE1">
      <w:pPr>
        <w:jc w:val="center"/>
        <w:rPr>
          <w:rFonts w:asciiTheme="minorHAnsi" w:hAnsiTheme="minorHAnsi" w:cstheme="minorHAnsi"/>
          <w:b/>
          <w:sz w:val="20"/>
          <w:szCs w:val="20"/>
          <w:u w:val="single"/>
        </w:rPr>
      </w:pPr>
      <w:r w:rsidRPr="00F02C29">
        <w:rPr>
          <w:rFonts w:asciiTheme="minorHAnsi" w:hAnsiTheme="minorHAnsi" w:cstheme="minorHAnsi"/>
          <w:b/>
          <w:sz w:val="20"/>
          <w:szCs w:val="20"/>
          <w:u w:val="single"/>
        </w:rPr>
        <w:t>SCHEDULE B – PART 3</w:t>
      </w:r>
    </w:p>
    <w:p w14:paraId="660C40AD" w14:textId="77777777" w:rsidR="00BA3AE1" w:rsidRPr="00F02C29" w:rsidRDefault="00BA3AE1" w:rsidP="00BA3AE1">
      <w:pPr>
        <w:jc w:val="both"/>
        <w:rPr>
          <w:rFonts w:asciiTheme="minorHAnsi" w:hAnsiTheme="minorHAnsi" w:cstheme="minorHAnsi"/>
          <w:sz w:val="20"/>
          <w:szCs w:val="20"/>
        </w:rPr>
      </w:pPr>
    </w:p>
    <w:p w14:paraId="7F1A0F9A" w14:textId="77777777" w:rsidR="00BA3AE1" w:rsidRPr="00F02C29" w:rsidRDefault="00BA3AE1" w:rsidP="00BA3AE1">
      <w:pPr>
        <w:jc w:val="center"/>
        <w:rPr>
          <w:rFonts w:asciiTheme="minorHAnsi" w:hAnsiTheme="minorHAnsi" w:cstheme="minorHAnsi"/>
          <w:b/>
          <w:sz w:val="20"/>
          <w:szCs w:val="20"/>
        </w:rPr>
      </w:pPr>
      <w:r w:rsidRPr="00F02C29">
        <w:rPr>
          <w:rFonts w:asciiTheme="minorHAnsi" w:hAnsiTheme="minorHAnsi" w:cstheme="minorHAnsi"/>
          <w:b/>
          <w:sz w:val="20"/>
          <w:szCs w:val="20"/>
          <w:u w:val="single"/>
        </w:rPr>
        <w:t>MORTGAGE LOANS DISPOSED, TRANSFERRED OR REPAID DURING THE YEAR</w:t>
      </w:r>
    </w:p>
    <w:p w14:paraId="25D57039" w14:textId="77777777" w:rsidR="00BA3AE1" w:rsidRPr="00F02C29" w:rsidRDefault="00BA3AE1" w:rsidP="00BA3AE1">
      <w:pPr>
        <w:jc w:val="both"/>
        <w:rPr>
          <w:rFonts w:asciiTheme="minorHAnsi" w:hAnsiTheme="minorHAnsi" w:cstheme="minorHAnsi"/>
          <w:sz w:val="20"/>
          <w:szCs w:val="20"/>
        </w:rPr>
      </w:pPr>
    </w:p>
    <w:p w14:paraId="083EF621" w14:textId="7C6A679B" w:rsidR="00BA3AE1" w:rsidRPr="00F02C29" w:rsidRDefault="00BA3AE1" w:rsidP="00BA3AE1">
      <w:pPr>
        <w:jc w:val="both"/>
        <w:rPr>
          <w:rFonts w:asciiTheme="minorHAnsi" w:hAnsiTheme="minorHAnsi" w:cstheme="minorHAnsi"/>
          <w:sz w:val="20"/>
          <w:szCs w:val="20"/>
        </w:rPr>
      </w:pPr>
      <w:r w:rsidRPr="00F02C29">
        <w:rPr>
          <w:rFonts w:asciiTheme="minorHAnsi" w:hAnsiTheme="minorHAnsi" w:cstheme="minorHAnsi"/>
          <w:sz w:val="20"/>
          <w:szCs w:val="20"/>
        </w:rPr>
        <w:t xml:space="preserve">Report </w:t>
      </w:r>
      <w:proofErr w:type="gramStart"/>
      <w:r w:rsidRPr="00F02C29">
        <w:rPr>
          <w:rFonts w:asciiTheme="minorHAnsi" w:hAnsiTheme="minorHAnsi" w:cstheme="minorHAnsi"/>
          <w:sz w:val="20"/>
          <w:szCs w:val="20"/>
        </w:rPr>
        <w:t>individually</w:t>
      </w:r>
      <w:proofErr w:type="gramEnd"/>
      <w:r w:rsidRPr="00F02C29">
        <w:rPr>
          <w:rFonts w:asciiTheme="minorHAnsi" w:hAnsiTheme="minorHAnsi" w:cstheme="minorHAnsi"/>
          <w:sz w:val="20"/>
          <w:szCs w:val="20"/>
        </w:rPr>
        <w:t xml:space="preserve"> each mortgage</w:t>
      </w:r>
      <w:ins w:id="906" w:author="Oden, Wil" w:date="2025-04-22T15:38:00Z" w16du:dateUtc="2025-04-22T20:38:00Z">
        <w:r w:rsidR="00DA679A" w:rsidRPr="00F02C29">
          <w:rPr>
            <w:rFonts w:asciiTheme="minorHAnsi" w:hAnsiTheme="minorHAnsi" w:cstheme="minorHAnsi"/>
            <w:sz w:val="20"/>
            <w:szCs w:val="20"/>
          </w:rPr>
          <w:t xml:space="preserve">, </w:t>
        </w:r>
      </w:ins>
      <w:ins w:id="907" w:author="Oden, Wil" w:date="2025-05-01T09:54:00Z" w16du:dateUtc="2025-05-01T14:54:00Z">
        <w:r w:rsidR="008F3A04" w:rsidRPr="00F02C29">
          <w:rPr>
            <w:rFonts w:asciiTheme="minorHAnsi" w:hAnsiTheme="minorHAnsi" w:cstheme="minorHAnsi"/>
            <w:sz w:val="20"/>
            <w:szCs w:val="20"/>
          </w:rPr>
          <w:t>including those held in qualifying investments in statutory trust(s)</w:t>
        </w:r>
      </w:ins>
      <w:ins w:id="908" w:author="Oden, Wil" w:date="2025-04-22T15:38:00Z" w16du:dateUtc="2025-04-22T20:38:00Z">
        <w:r w:rsidR="00DA679A" w:rsidRPr="00F02C29">
          <w:rPr>
            <w:rFonts w:asciiTheme="minorHAnsi" w:hAnsiTheme="minorHAnsi" w:cstheme="minorHAnsi"/>
            <w:sz w:val="20"/>
            <w:szCs w:val="20"/>
          </w:rPr>
          <w:t>,</w:t>
        </w:r>
      </w:ins>
      <w:r w:rsidRPr="00F02C29">
        <w:rPr>
          <w:rFonts w:asciiTheme="minorHAnsi" w:hAnsiTheme="minorHAnsi" w:cstheme="minorHAnsi"/>
          <w:sz w:val="20"/>
          <w:szCs w:val="20"/>
        </w:rPr>
        <w:t xml:space="preserve"> that has had decreases in the balance </w:t>
      </w:r>
      <w:proofErr w:type="gramStart"/>
      <w:r w:rsidRPr="00F02C29">
        <w:rPr>
          <w:rFonts w:asciiTheme="minorHAnsi" w:hAnsiTheme="minorHAnsi" w:cstheme="minorHAnsi"/>
          <w:sz w:val="20"/>
          <w:szCs w:val="20"/>
        </w:rPr>
        <w:t>as a result of</w:t>
      </w:r>
      <w:proofErr w:type="gramEnd"/>
      <w:r w:rsidRPr="00F02C29">
        <w:rPr>
          <w:rFonts w:asciiTheme="minorHAnsi" w:hAnsiTheme="minorHAnsi" w:cstheme="minorHAnsi"/>
          <w:sz w:val="20"/>
          <w:szCs w:val="20"/>
        </w:rPr>
        <w:t xml:space="preserve"> being closed by repayment, partial repayment, disposed or transferred to another category (e.g., real estate, Schedule A). Do not report individual partial repayments but aggregate all partial repayments by mortgage loan.</w:t>
      </w:r>
      <w:r w:rsidR="00DA679A" w:rsidRPr="00F02C29">
        <w:rPr>
          <w:rFonts w:asciiTheme="minorHAnsi" w:hAnsiTheme="minorHAnsi" w:cstheme="minorHAnsi"/>
          <w:sz w:val="20"/>
          <w:szCs w:val="20"/>
        </w:rPr>
        <w:t xml:space="preserve"> </w:t>
      </w:r>
    </w:p>
    <w:p w14:paraId="72750509" w14:textId="77777777" w:rsidR="00BA3AE1" w:rsidRPr="00F02C29" w:rsidRDefault="00BA3AE1" w:rsidP="00BA3AE1">
      <w:pPr>
        <w:jc w:val="both"/>
        <w:rPr>
          <w:rFonts w:asciiTheme="minorHAnsi" w:hAnsiTheme="minorHAnsi" w:cstheme="minorHAnsi"/>
          <w:sz w:val="20"/>
          <w:szCs w:val="20"/>
        </w:rPr>
      </w:pPr>
    </w:p>
    <w:p w14:paraId="0E4F1B31" w14:textId="77777777" w:rsidR="00BA3AE1" w:rsidRPr="00F02C29" w:rsidRDefault="00BA3AE1" w:rsidP="00BA3AE1">
      <w:pPr>
        <w:jc w:val="both"/>
        <w:rPr>
          <w:rFonts w:asciiTheme="minorHAnsi" w:hAnsiTheme="minorHAnsi" w:cstheme="minorHAnsi"/>
          <w:sz w:val="20"/>
          <w:szCs w:val="20"/>
        </w:rPr>
      </w:pPr>
      <w:r w:rsidRPr="00F02C29">
        <w:rPr>
          <w:rFonts w:asciiTheme="minorHAnsi" w:hAnsiTheme="minorHAnsi" w:cstheme="minorHAnsi"/>
          <w:sz w:val="20"/>
          <w:szCs w:val="20"/>
        </w:rPr>
        <w:t xml:space="preserve">If a reporting entity has any </w:t>
      </w:r>
      <w:proofErr w:type="gramStart"/>
      <w:r w:rsidRPr="00F02C29">
        <w:rPr>
          <w:rFonts w:asciiTheme="minorHAnsi" w:hAnsiTheme="minorHAnsi" w:cstheme="minorHAnsi"/>
          <w:sz w:val="20"/>
          <w:szCs w:val="20"/>
        </w:rPr>
        <w:t>detail</w:t>
      </w:r>
      <w:proofErr w:type="gramEnd"/>
      <w:r w:rsidRPr="00F02C29">
        <w:rPr>
          <w:rFonts w:asciiTheme="minorHAnsi" w:hAnsiTheme="minorHAnsi" w:cstheme="minorHAnsi"/>
          <w:sz w:val="20"/>
          <w:szCs w:val="20"/>
        </w:rPr>
        <w:t xml:space="preserve"> lines reported for any of the following required groups, it shall report the subtotal amount of the corresponding group with the specified subtotal line number appearing in the same manner and location as the pre</w:t>
      </w:r>
      <w:r w:rsidRPr="00F02C29">
        <w:rPr>
          <w:rFonts w:asciiTheme="minorHAnsi" w:hAnsiTheme="minorHAnsi" w:cstheme="minorHAnsi"/>
          <w:sz w:val="20"/>
          <w:szCs w:val="20"/>
        </w:rPr>
        <w:noBreakHyphen/>
        <w:t>printed total.</w:t>
      </w:r>
    </w:p>
    <w:p w14:paraId="7219187D" w14:textId="77777777" w:rsidR="00BA3AE1" w:rsidRPr="00F02C29" w:rsidRDefault="00BA3AE1" w:rsidP="00BA3AE1">
      <w:pPr>
        <w:jc w:val="both"/>
        <w:rPr>
          <w:rFonts w:asciiTheme="minorHAnsi" w:hAnsiTheme="minorHAnsi" w:cstheme="minorHAnsi"/>
          <w:sz w:val="20"/>
          <w:szCs w:val="20"/>
        </w:rPr>
      </w:pPr>
    </w:p>
    <w:p w14:paraId="47CD5B69" w14:textId="77777777" w:rsidR="00BA3AE1" w:rsidRPr="00F02C29" w:rsidRDefault="00BA3AE1" w:rsidP="00BA3AE1">
      <w:pPr>
        <w:tabs>
          <w:tab w:val="right" w:leader="dot" w:pos="10080"/>
        </w:tabs>
        <w:jc w:val="both"/>
        <w:rPr>
          <w:rFonts w:asciiTheme="minorHAnsi" w:hAnsiTheme="minorHAnsi" w:cstheme="minorHAnsi"/>
          <w:sz w:val="20"/>
          <w:szCs w:val="20"/>
        </w:rPr>
      </w:pPr>
      <w:r w:rsidRPr="00F02C29">
        <w:rPr>
          <w:rFonts w:asciiTheme="minorHAnsi" w:hAnsiTheme="minorHAnsi" w:cstheme="minorHAnsi"/>
          <w:sz w:val="20"/>
          <w:szCs w:val="20"/>
        </w:rPr>
        <w:t>Mortgages closed by repayment</w:t>
      </w:r>
      <w:r w:rsidRPr="00F02C29">
        <w:rPr>
          <w:rFonts w:asciiTheme="minorHAnsi" w:hAnsiTheme="minorHAnsi" w:cstheme="minorHAnsi"/>
          <w:sz w:val="20"/>
          <w:szCs w:val="20"/>
        </w:rPr>
        <w:tab/>
        <w:t>0199999</w:t>
      </w:r>
    </w:p>
    <w:p w14:paraId="2C38A97B" w14:textId="77777777" w:rsidR="00BA3AE1" w:rsidRPr="00F02C29" w:rsidRDefault="00BA3AE1" w:rsidP="00BA3AE1">
      <w:pPr>
        <w:tabs>
          <w:tab w:val="right" w:leader="dot" w:pos="10080"/>
        </w:tabs>
        <w:spacing w:before="120"/>
        <w:jc w:val="both"/>
        <w:rPr>
          <w:rFonts w:asciiTheme="minorHAnsi" w:hAnsiTheme="minorHAnsi" w:cstheme="minorHAnsi"/>
          <w:sz w:val="20"/>
          <w:szCs w:val="20"/>
        </w:rPr>
      </w:pPr>
      <w:r w:rsidRPr="00F02C29">
        <w:rPr>
          <w:rFonts w:asciiTheme="minorHAnsi" w:hAnsiTheme="minorHAnsi" w:cstheme="minorHAnsi"/>
          <w:sz w:val="20"/>
          <w:szCs w:val="20"/>
        </w:rPr>
        <w:t>Mortgages with partial repayments</w:t>
      </w:r>
      <w:r w:rsidRPr="00F02C29">
        <w:rPr>
          <w:rFonts w:asciiTheme="minorHAnsi" w:hAnsiTheme="minorHAnsi" w:cstheme="minorHAnsi"/>
          <w:sz w:val="20"/>
          <w:szCs w:val="20"/>
        </w:rPr>
        <w:tab/>
        <w:t>0299999</w:t>
      </w:r>
    </w:p>
    <w:p w14:paraId="14CAA176" w14:textId="77777777" w:rsidR="00BA3AE1" w:rsidRPr="00F02C29" w:rsidRDefault="00BA3AE1" w:rsidP="00BA3AE1">
      <w:pPr>
        <w:tabs>
          <w:tab w:val="right" w:leader="dot" w:pos="10080"/>
        </w:tabs>
        <w:spacing w:before="120"/>
        <w:jc w:val="both"/>
        <w:rPr>
          <w:rFonts w:asciiTheme="minorHAnsi" w:hAnsiTheme="minorHAnsi" w:cstheme="minorHAnsi"/>
          <w:sz w:val="20"/>
          <w:szCs w:val="20"/>
        </w:rPr>
      </w:pPr>
      <w:r w:rsidRPr="00F02C29">
        <w:rPr>
          <w:rFonts w:asciiTheme="minorHAnsi" w:hAnsiTheme="minorHAnsi" w:cstheme="minorHAnsi"/>
          <w:sz w:val="20"/>
          <w:szCs w:val="20"/>
        </w:rPr>
        <w:t>Mortgages disposed</w:t>
      </w:r>
      <w:r w:rsidRPr="00F02C29">
        <w:rPr>
          <w:rFonts w:asciiTheme="minorHAnsi" w:hAnsiTheme="minorHAnsi" w:cstheme="minorHAnsi"/>
          <w:sz w:val="20"/>
          <w:szCs w:val="20"/>
        </w:rPr>
        <w:tab/>
        <w:t>0399999</w:t>
      </w:r>
    </w:p>
    <w:p w14:paraId="3CA0F42C" w14:textId="77777777" w:rsidR="00BA3AE1" w:rsidRPr="00F02C29" w:rsidRDefault="00BA3AE1" w:rsidP="00BA3AE1">
      <w:pPr>
        <w:tabs>
          <w:tab w:val="right" w:leader="dot" w:pos="10080"/>
        </w:tabs>
        <w:spacing w:before="120"/>
        <w:jc w:val="both"/>
        <w:rPr>
          <w:rFonts w:asciiTheme="minorHAnsi" w:hAnsiTheme="minorHAnsi" w:cstheme="minorHAnsi"/>
          <w:sz w:val="20"/>
          <w:szCs w:val="20"/>
        </w:rPr>
      </w:pPr>
      <w:proofErr w:type="gramStart"/>
      <w:r w:rsidRPr="00F02C29">
        <w:rPr>
          <w:rFonts w:asciiTheme="minorHAnsi" w:hAnsiTheme="minorHAnsi" w:cstheme="minorHAnsi"/>
          <w:sz w:val="20"/>
          <w:szCs w:val="20"/>
        </w:rPr>
        <w:lastRenderedPageBreak/>
        <w:t>Mortgages</w:t>
      </w:r>
      <w:proofErr w:type="gramEnd"/>
      <w:r w:rsidRPr="00F02C29">
        <w:rPr>
          <w:rFonts w:asciiTheme="minorHAnsi" w:hAnsiTheme="minorHAnsi" w:cstheme="minorHAnsi"/>
          <w:sz w:val="20"/>
          <w:szCs w:val="20"/>
        </w:rPr>
        <w:t xml:space="preserve"> transferred</w:t>
      </w:r>
      <w:r w:rsidRPr="00F02C29">
        <w:rPr>
          <w:rFonts w:asciiTheme="minorHAnsi" w:hAnsiTheme="minorHAnsi" w:cstheme="minorHAnsi"/>
          <w:sz w:val="20"/>
          <w:szCs w:val="20"/>
        </w:rPr>
        <w:tab/>
        <w:t>0499999</w:t>
      </w:r>
    </w:p>
    <w:p w14:paraId="05C420B1" w14:textId="77777777" w:rsidR="00BA3AE1" w:rsidRPr="00F02C29" w:rsidRDefault="00BA3AE1" w:rsidP="00BA3AE1">
      <w:pPr>
        <w:tabs>
          <w:tab w:val="right" w:leader="dot" w:pos="10080"/>
        </w:tabs>
        <w:spacing w:before="120"/>
        <w:jc w:val="both"/>
        <w:rPr>
          <w:rFonts w:asciiTheme="minorHAnsi" w:hAnsiTheme="minorHAnsi" w:cstheme="minorHAnsi"/>
          <w:sz w:val="20"/>
          <w:szCs w:val="20"/>
        </w:rPr>
      </w:pPr>
      <w:r w:rsidRPr="00F02C29">
        <w:rPr>
          <w:rFonts w:asciiTheme="minorHAnsi" w:hAnsiTheme="minorHAnsi" w:cstheme="minorHAnsi"/>
          <w:sz w:val="20"/>
          <w:szCs w:val="20"/>
        </w:rPr>
        <w:t>Total</w:t>
      </w:r>
      <w:r w:rsidRPr="00F02C29">
        <w:rPr>
          <w:rFonts w:asciiTheme="minorHAnsi" w:hAnsiTheme="minorHAnsi" w:cstheme="minorHAnsi"/>
          <w:sz w:val="20"/>
          <w:szCs w:val="20"/>
        </w:rPr>
        <w:tab/>
        <w:t>0599999</w:t>
      </w:r>
    </w:p>
    <w:p w14:paraId="5026DE92" w14:textId="77777777" w:rsidR="00BA3AE1" w:rsidRPr="00F02C29" w:rsidRDefault="00BA3AE1" w:rsidP="00BA3AE1">
      <w:pPr>
        <w:jc w:val="both"/>
        <w:rPr>
          <w:rFonts w:asciiTheme="minorHAnsi" w:hAnsiTheme="minorHAnsi" w:cstheme="minorHAnsi"/>
          <w:sz w:val="20"/>
          <w:szCs w:val="20"/>
        </w:rPr>
      </w:pPr>
    </w:p>
    <w:p w14:paraId="672C0189" w14:textId="77777777" w:rsidR="00BA3AE1" w:rsidRPr="00F02C29" w:rsidRDefault="00BA3AE1" w:rsidP="00BA3AE1">
      <w:pPr>
        <w:jc w:val="both"/>
        <w:rPr>
          <w:rFonts w:asciiTheme="minorHAnsi" w:hAnsiTheme="minorHAnsi" w:cstheme="minorHAnsi"/>
          <w:sz w:val="20"/>
          <w:szCs w:val="20"/>
        </w:rPr>
      </w:pPr>
      <w:r w:rsidRPr="00F02C29">
        <w:rPr>
          <w:rFonts w:asciiTheme="minorHAnsi" w:hAnsiTheme="minorHAnsi" w:cstheme="minorHAnsi"/>
          <w:sz w:val="20"/>
          <w:szCs w:val="20"/>
        </w:rPr>
        <w:t>A description of the information required by the columnar headings is as follows:</w:t>
      </w:r>
    </w:p>
    <w:p w14:paraId="1E43E2A7" w14:textId="77777777" w:rsidR="00BA3AE1" w:rsidRPr="00F02C29" w:rsidRDefault="00BA3AE1" w:rsidP="00BA3AE1">
      <w:pPr>
        <w:jc w:val="both"/>
        <w:rPr>
          <w:rFonts w:asciiTheme="minorHAnsi" w:hAnsiTheme="minorHAnsi" w:cstheme="minorHAnsi"/>
          <w:sz w:val="20"/>
          <w:szCs w:val="20"/>
        </w:rPr>
      </w:pPr>
    </w:p>
    <w:p w14:paraId="2D5ADA24" w14:textId="77777777" w:rsidR="00BA3AE1" w:rsidRPr="00F02C29" w:rsidRDefault="00BA3AE1" w:rsidP="00BA3AE1">
      <w:pPr>
        <w:tabs>
          <w:tab w:val="left" w:pos="1800"/>
        </w:tabs>
        <w:ind w:left="1260" w:hanging="1260"/>
        <w:jc w:val="both"/>
        <w:rPr>
          <w:rFonts w:asciiTheme="minorHAnsi" w:hAnsiTheme="minorHAnsi" w:cstheme="minorHAnsi"/>
          <w:sz w:val="20"/>
          <w:szCs w:val="20"/>
        </w:rPr>
      </w:pPr>
      <w:r w:rsidRPr="00F02C29">
        <w:rPr>
          <w:rFonts w:asciiTheme="minorHAnsi" w:hAnsiTheme="minorHAnsi" w:cstheme="minorHAnsi"/>
          <w:sz w:val="20"/>
          <w:szCs w:val="20"/>
        </w:rPr>
        <w:t>Column 1</w:t>
      </w:r>
      <w:r w:rsidRPr="00F02C29">
        <w:rPr>
          <w:rFonts w:asciiTheme="minorHAnsi" w:hAnsiTheme="minorHAnsi" w:cstheme="minorHAnsi"/>
          <w:sz w:val="20"/>
          <w:szCs w:val="20"/>
        </w:rPr>
        <w:tab/>
        <w:t>–</w:t>
      </w:r>
      <w:r w:rsidRPr="00F02C29">
        <w:rPr>
          <w:rFonts w:asciiTheme="minorHAnsi" w:hAnsiTheme="minorHAnsi" w:cstheme="minorHAnsi"/>
          <w:sz w:val="20"/>
          <w:szCs w:val="20"/>
        </w:rPr>
        <w:tab/>
        <w:t>Loan Number</w:t>
      </w:r>
    </w:p>
    <w:p w14:paraId="116F56C5" w14:textId="77777777" w:rsidR="00BA3AE1" w:rsidRPr="00F02C29" w:rsidRDefault="00BA3AE1" w:rsidP="00BA3AE1">
      <w:pPr>
        <w:jc w:val="both"/>
        <w:rPr>
          <w:rFonts w:asciiTheme="minorHAnsi" w:hAnsiTheme="minorHAnsi" w:cstheme="minorHAnsi"/>
          <w:sz w:val="20"/>
          <w:szCs w:val="20"/>
        </w:rPr>
      </w:pPr>
    </w:p>
    <w:p w14:paraId="7760862D" w14:textId="1915A36A" w:rsidR="00BA3AE1" w:rsidRPr="00F02C29" w:rsidRDefault="00BA3AE1" w:rsidP="00BA3AE1">
      <w:pPr>
        <w:ind w:left="1800"/>
        <w:jc w:val="both"/>
        <w:rPr>
          <w:rFonts w:asciiTheme="minorHAnsi" w:hAnsiTheme="minorHAnsi" w:cstheme="minorHAnsi"/>
          <w:sz w:val="20"/>
          <w:szCs w:val="20"/>
        </w:rPr>
      </w:pPr>
      <w:r w:rsidRPr="00F02C29">
        <w:rPr>
          <w:rFonts w:asciiTheme="minorHAnsi" w:hAnsiTheme="minorHAnsi" w:cstheme="minorHAnsi"/>
          <w:sz w:val="20"/>
          <w:szCs w:val="20"/>
        </w:rPr>
        <w:t>Report the mortgage number assigned by the reporting entity.</w:t>
      </w:r>
    </w:p>
    <w:p w14:paraId="4D08588B" w14:textId="77777777" w:rsidR="00BA3AE1" w:rsidRPr="00F02C29" w:rsidRDefault="00BA3AE1" w:rsidP="00BA3AE1">
      <w:pPr>
        <w:jc w:val="both"/>
        <w:rPr>
          <w:rFonts w:asciiTheme="minorHAnsi" w:hAnsiTheme="minorHAnsi" w:cstheme="minorHAnsi"/>
          <w:sz w:val="20"/>
          <w:szCs w:val="20"/>
        </w:rPr>
      </w:pPr>
    </w:p>
    <w:p w14:paraId="5439B16C" w14:textId="77777777" w:rsidR="00BA3AE1" w:rsidRPr="00F02C29" w:rsidRDefault="00BA3AE1" w:rsidP="00BA3AE1">
      <w:pPr>
        <w:tabs>
          <w:tab w:val="left" w:pos="1800"/>
        </w:tabs>
        <w:ind w:left="1260" w:hanging="1260"/>
        <w:jc w:val="both"/>
        <w:rPr>
          <w:rFonts w:asciiTheme="minorHAnsi" w:hAnsiTheme="minorHAnsi" w:cstheme="minorHAnsi"/>
          <w:sz w:val="20"/>
          <w:szCs w:val="20"/>
        </w:rPr>
      </w:pPr>
      <w:r w:rsidRPr="00F02C29">
        <w:rPr>
          <w:rFonts w:asciiTheme="minorHAnsi" w:hAnsiTheme="minorHAnsi" w:cstheme="minorHAnsi"/>
          <w:sz w:val="20"/>
          <w:szCs w:val="20"/>
        </w:rPr>
        <w:t>Column 2</w:t>
      </w:r>
      <w:r w:rsidRPr="00F02C29">
        <w:rPr>
          <w:rFonts w:asciiTheme="minorHAnsi" w:hAnsiTheme="minorHAnsi" w:cstheme="minorHAnsi"/>
          <w:sz w:val="20"/>
          <w:szCs w:val="20"/>
        </w:rPr>
        <w:tab/>
        <w:t>–</w:t>
      </w:r>
      <w:r w:rsidRPr="00F02C29">
        <w:rPr>
          <w:rFonts w:asciiTheme="minorHAnsi" w:hAnsiTheme="minorHAnsi" w:cstheme="minorHAnsi"/>
          <w:sz w:val="20"/>
          <w:szCs w:val="20"/>
        </w:rPr>
        <w:tab/>
        <w:t>City</w:t>
      </w:r>
    </w:p>
    <w:p w14:paraId="44586FC6" w14:textId="77777777" w:rsidR="00BA3AE1" w:rsidRPr="00F02C29" w:rsidRDefault="00BA3AE1" w:rsidP="00BA3AE1">
      <w:pPr>
        <w:jc w:val="both"/>
        <w:rPr>
          <w:rFonts w:asciiTheme="minorHAnsi" w:hAnsiTheme="minorHAnsi" w:cstheme="minorHAnsi"/>
          <w:sz w:val="20"/>
          <w:szCs w:val="20"/>
        </w:rPr>
      </w:pPr>
    </w:p>
    <w:p w14:paraId="0FC4DC38" w14:textId="6E2AE7F5" w:rsidR="00BA3AE1" w:rsidRPr="00F02C29" w:rsidRDefault="00BA3AE1" w:rsidP="00BA3AE1">
      <w:pPr>
        <w:ind w:left="1800"/>
        <w:jc w:val="both"/>
        <w:rPr>
          <w:rFonts w:asciiTheme="minorHAnsi" w:hAnsiTheme="minorHAnsi" w:cstheme="minorHAnsi"/>
          <w:sz w:val="20"/>
          <w:szCs w:val="20"/>
        </w:rPr>
      </w:pPr>
      <w:r w:rsidRPr="00F02C29">
        <w:rPr>
          <w:rFonts w:asciiTheme="minorHAnsi" w:hAnsiTheme="minorHAnsi" w:cstheme="minorHAnsi"/>
          <w:sz w:val="20"/>
          <w:szCs w:val="20"/>
        </w:rPr>
        <w:t>For mortgages in the U.S., list city. If the city is unknown, indicate the county. If the mortgage is outside the U.S., indicate the city or province.</w:t>
      </w:r>
    </w:p>
    <w:p w14:paraId="0E41094B" w14:textId="77777777" w:rsidR="00BA3AE1" w:rsidRPr="00F02C29" w:rsidRDefault="00BA3AE1" w:rsidP="00BA3AE1">
      <w:pPr>
        <w:jc w:val="both"/>
        <w:rPr>
          <w:rFonts w:asciiTheme="minorHAnsi" w:hAnsiTheme="minorHAnsi" w:cstheme="minorHAnsi"/>
          <w:sz w:val="20"/>
          <w:szCs w:val="20"/>
        </w:rPr>
      </w:pPr>
    </w:p>
    <w:p w14:paraId="700E3784" w14:textId="77777777" w:rsidR="00BA3AE1" w:rsidRPr="00F02C29" w:rsidRDefault="00BA3AE1" w:rsidP="00BA3AE1">
      <w:pPr>
        <w:tabs>
          <w:tab w:val="left" w:pos="1800"/>
        </w:tabs>
        <w:ind w:left="1260" w:hanging="1260"/>
        <w:jc w:val="both"/>
        <w:rPr>
          <w:rFonts w:asciiTheme="minorHAnsi" w:hAnsiTheme="minorHAnsi" w:cstheme="minorHAnsi"/>
          <w:sz w:val="20"/>
          <w:szCs w:val="20"/>
        </w:rPr>
      </w:pPr>
      <w:r w:rsidRPr="00F02C29">
        <w:rPr>
          <w:rFonts w:asciiTheme="minorHAnsi" w:hAnsiTheme="minorHAnsi" w:cstheme="minorHAnsi"/>
          <w:sz w:val="20"/>
          <w:szCs w:val="20"/>
        </w:rPr>
        <w:t>Column 3</w:t>
      </w:r>
      <w:r w:rsidRPr="00F02C29">
        <w:rPr>
          <w:rFonts w:asciiTheme="minorHAnsi" w:hAnsiTheme="minorHAnsi" w:cstheme="minorHAnsi"/>
          <w:sz w:val="20"/>
          <w:szCs w:val="20"/>
        </w:rPr>
        <w:tab/>
        <w:t>–</w:t>
      </w:r>
      <w:r w:rsidRPr="00F02C29">
        <w:rPr>
          <w:rFonts w:asciiTheme="minorHAnsi" w:hAnsiTheme="minorHAnsi" w:cstheme="minorHAnsi"/>
          <w:sz w:val="20"/>
          <w:szCs w:val="20"/>
        </w:rPr>
        <w:tab/>
        <w:t>State</w:t>
      </w:r>
    </w:p>
    <w:p w14:paraId="6C74C8C6" w14:textId="77777777" w:rsidR="00BA3AE1" w:rsidRPr="00F02C29" w:rsidRDefault="00BA3AE1" w:rsidP="00BA3AE1">
      <w:pPr>
        <w:jc w:val="both"/>
        <w:rPr>
          <w:rFonts w:asciiTheme="minorHAnsi" w:hAnsiTheme="minorHAnsi" w:cstheme="minorHAnsi"/>
          <w:sz w:val="20"/>
          <w:szCs w:val="20"/>
        </w:rPr>
      </w:pPr>
    </w:p>
    <w:p w14:paraId="57473DA7" w14:textId="7F1182A8" w:rsidR="00BA3AE1" w:rsidRPr="00F02C29" w:rsidRDefault="00BA3AE1" w:rsidP="00BA3AE1">
      <w:pPr>
        <w:ind w:left="1800"/>
        <w:jc w:val="both"/>
        <w:rPr>
          <w:rFonts w:asciiTheme="minorHAnsi" w:hAnsiTheme="minorHAnsi" w:cstheme="minorHAnsi"/>
          <w:sz w:val="20"/>
          <w:szCs w:val="20"/>
        </w:rPr>
      </w:pPr>
      <w:r w:rsidRPr="00F02C29">
        <w:rPr>
          <w:rFonts w:asciiTheme="minorHAnsi" w:hAnsiTheme="minorHAnsi" w:cstheme="minorHAnsi"/>
          <w:sz w:val="20"/>
          <w:szCs w:val="20"/>
        </w:rPr>
        <w:t xml:space="preserve">For mortgages in U.S. states, territories and possessions, report the two-character U.S. postal abbreviation for U.S. states, territories and possessions. If the mortgage is located outside the </w:t>
      </w:r>
      <w:r w:rsidRPr="00F02C29">
        <w:rPr>
          <w:rFonts w:asciiTheme="minorHAnsi" w:hAnsiTheme="minorHAnsi" w:cstheme="minorHAnsi"/>
          <w:sz w:val="20"/>
          <w:szCs w:val="20"/>
        </w:rPr>
        <w:br/>
        <w:t>U.S. states, territories and possessions, report the three-character (ISO Alpha 3) country abbreviations available in the listing in the appendix of these instructions.</w:t>
      </w:r>
    </w:p>
    <w:p w14:paraId="631514E5" w14:textId="77777777" w:rsidR="00BA3AE1" w:rsidRPr="00F02C29" w:rsidRDefault="00BA3AE1" w:rsidP="00BA3AE1">
      <w:pPr>
        <w:jc w:val="both"/>
        <w:rPr>
          <w:rFonts w:asciiTheme="minorHAnsi" w:hAnsiTheme="minorHAnsi" w:cstheme="minorHAnsi"/>
          <w:sz w:val="20"/>
          <w:szCs w:val="20"/>
        </w:rPr>
      </w:pPr>
    </w:p>
    <w:p w14:paraId="3ACF7E3E" w14:textId="77777777" w:rsidR="00BA3AE1" w:rsidRPr="00F02C29" w:rsidRDefault="00BA3AE1" w:rsidP="00BA3AE1">
      <w:pPr>
        <w:tabs>
          <w:tab w:val="left" w:pos="1800"/>
        </w:tabs>
        <w:ind w:left="1260" w:hanging="1260"/>
        <w:jc w:val="both"/>
        <w:rPr>
          <w:rFonts w:asciiTheme="minorHAnsi" w:hAnsiTheme="minorHAnsi" w:cstheme="minorHAnsi"/>
          <w:sz w:val="20"/>
          <w:szCs w:val="20"/>
        </w:rPr>
      </w:pPr>
      <w:r w:rsidRPr="00F02C29">
        <w:rPr>
          <w:rFonts w:asciiTheme="minorHAnsi" w:hAnsiTheme="minorHAnsi" w:cstheme="minorHAnsi"/>
          <w:sz w:val="20"/>
          <w:szCs w:val="20"/>
        </w:rPr>
        <w:t>Column 4</w:t>
      </w:r>
      <w:r w:rsidRPr="00F02C29">
        <w:rPr>
          <w:rFonts w:asciiTheme="minorHAnsi" w:hAnsiTheme="minorHAnsi" w:cstheme="minorHAnsi"/>
          <w:sz w:val="20"/>
          <w:szCs w:val="20"/>
        </w:rPr>
        <w:tab/>
        <w:t>–</w:t>
      </w:r>
      <w:r w:rsidRPr="00F02C29">
        <w:rPr>
          <w:rFonts w:asciiTheme="minorHAnsi" w:hAnsiTheme="minorHAnsi" w:cstheme="minorHAnsi"/>
          <w:sz w:val="20"/>
          <w:szCs w:val="20"/>
        </w:rPr>
        <w:tab/>
        <w:t>Loan Type</w:t>
      </w:r>
    </w:p>
    <w:p w14:paraId="452ADD53" w14:textId="77777777" w:rsidR="00BA3AE1" w:rsidRPr="00F02C29" w:rsidRDefault="00BA3AE1" w:rsidP="00BA3AE1">
      <w:pPr>
        <w:jc w:val="both"/>
        <w:rPr>
          <w:rFonts w:asciiTheme="minorHAnsi" w:hAnsiTheme="minorHAnsi" w:cstheme="minorHAnsi"/>
          <w:sz w:val="20"/>
          <w:szCs w:val="20"/>
        </w:rPr>
      </w:pPr>
    </w:p>
    <w:p w14:paraId="187999F6" w14:textId="77777777" w:rsidR="00BA3AE1" w:rsidRPr="00F02C29" w:rsidRDefault="00BA3AE1" w:rsidP="00BA3AE1">
      <w:pPr>
        <w:ind w:left="1800"/>
        <w:jc w:val="both"/>
        <w:rPr>
          <w:rFonts w:asciiTheme="minorHAnsi" w:hAnsiTheme="minorHAnsi" w:cstheme="minorHAnsi"/>
          <w:sz w:val="20"/>
          <w:szCs w:val="20"/>
        </w:rPr>
      </w:pPr>
      <w:r w:rsidRPr="00F02C29">
        <w:rPr>
          <w:rFonts w:asciiTheme="minorHAnsi" w:hAnsiTheme="minorHAnsi" w:cstheme="minorHAnsi"/>
          <w:sz w:val="20"/>
          <w:szCs w:val="20"/>
        </w:rPr>
        <w:t>If the loan was made to an officer or director of the reporting entity/subsidiary/affiliate, enter “E.”</w:t>
      </w:r>
    </w:p>
    <w:p w14:paraId="0C143FEC" w14:textId="77777777" w:rsidR="00BA3AE1" w:rsidRPr="00F02C29" w:rsidRDefault="00BA3AE1" w:rsidP="00BA3AE1">
      <w:pPr>
        <w:jc w:val="both"/>
        <w:rPr>
          <w:rFonts w:asciiTheme="minorHAnsi" w:hAnsiTheme="minorHAnsi" w:cstheme="minorHAnsi"/>
          <w:sz w:val="20"/>
          <w:szCs w:val="20"/>
        </w:rPr>
      </w:pPr>
    </w:p>
    <w:p w14:paraId="7FE4F422" w14:textId="77777777" w:rsidR="00BA3AE1" w:rsidRPr="00F02C29" w:rsidRDefault="00BA3AE1" w:rsidP="00BA3AE1">
      <w:pPr>
        <w:ind w:left="1800"/>
        <w:jc w:val="both"/>
        <w:rPr>
          <w:rFonts w:asciiTheme="minorHAnsi" w:hAnsiTheme="minorHAnsi" w:cstheme="minorHAnsi"/>
          <w:sz w:val="20"/>
          <w:szCs w:val="20"/>
        </w:rPr>
      </w:pPr>
      <w:r w:rsidRPr="00F02C29">
        <w:rPr>
          <w:rFonts w:asciiTheme="minorHAnsi" w:hAnsiTheme="minorHAnsi" w:cstheme="minorHAnsi"/>
          <w:sz w:val="20"/>
          <w:szCs w:val="20"/>
        </w:rPr>
        <w:t>If the loan was made directly to a subsidiary or affiliate enter “S.”</w:t>
      </w:r>
    </w:p>
    <w:p w14:paraId="0D76AD6C" w14:textId="77777777" w:rsidR="00BA3AE1" w:rsidRPr="00F02C29" w:rsidRDefault="00BA3AE1" w:rsidP="00BA3AE1">
      <w:pPr>
        <w:jc w:val="both"/>
        <w:rPr>
          <w:rFonts w:asciiTheme="minorHAnsi" w:hAnsiTheme="minorHAnsi" w:cstheme="minorHAnsi"/>
          <w:sz w:val="20"/>
          <w:szCs w:val="20"/>
        </w:rPr>
      </w:pPr>
    </w:p>
    <w:p w14:paraId="1CE7BF76" w14:textId="77777777" w:rsidR="00BA3AE1" w:rsidRPr="00F02C29" w:rsidRDefault="00BA3AE1" w:rsidP="00BA3AE1">
      <w:pPr>
        <w:ind w:left="1800"/>
        <w:jc w:val="both"/>
        <w:rPr>
          <w:rFonts w:asciiTheme="minorHAnsi" w:hAnsiTheme="minorHAnsi" w:cstheme="minorHAnsi"/>
          <w:sz w:val="20"/>
          <w:szCs w:val="20"/>
        </w:rPr>
      </w:pPr>
      <w:r w:rsidRPr="00F02C29">
        <w:rPr>
          <w:rFonts w:asciiTheme="minorHAnsi" w:hAnsiTheme="minorHAnsi" w:cstheme="minorHAnsi"/>
          <w:sz w:val="20"/>
          <w:szCs w:val="20"/>
        </w:rPr>
        <w:t xml:space="preserve">If the loan was made directly to a </w:t>
      </w:r>
      <w:r w:rsidRPr="00F02C29">
        <w:rPr>
          <w:rFonts w:asciiTheme="minorHAnsi" w:hAnsiTheme="minorHAnsi" w:cstheme="minorHAnsi"/>
          <w:color w:val="222222"/>
          <w:sz w:val="20"/>
          <w:szCs w:val="20"/>
        </w:rPr>
        <w:t>related party that doesn’t meet the affiliate definition or the reporting entity has received domiciliary state approval to disclaim control/affiliation</w:t>
      </w:r>
      <w:r w:rsidRPr="00F02C29">
        <w:rPr>
          <w:rFonts w:asciiTheme="minorHAnsi" w:hAnsiTheme="minorHAnsi" w:cstheme="minorHAnsi"/>
          <w:sz w:val="20"/>
          <w:szCs w:val="20"/>
        </w:rPr>
        <w:t>, enter “R.”</w:t>
      </w:r>
    </w:p>
    <w:p w14:paraId="629AB9ED" w14:textId="77777777" w:rsidR="00745508" w:rsidRPr="00F02C29" w:rsidRDefault="00745508" w:rsidP="00745508">
      <w:pPr>
        <w:tabs>
          <w:tab w:val="left" w:pos="1800"/>
        </w:tabs>
        <w:ind w:left="1800"/>
        <w:jc w:val="both"/>
        <w:rPr>
          <w:ins w:id="909" w:author="Oden, Wil" w:date="2025-06-04T15:53:00Z" w16du:dateUtc="2025-06-04T20:53:00Z"/>
          <w:rFonts w:asciiTheme="minorHAnsi" w:hAnsiTheme="minorHAnsi" w:cstheme="minorHAnsi"/>
          <w:sz w:val="20"/>
          <w:szCs w:val="20"/>
        </w:rPr>
      </w:pPr>
    </w:p>
    <w:p w14:paraId="64DB9662" w14:textId="5B72B6B1" w:rsidR="00745508" w:rsidRDefault="00745508" w:rsidP="00745508">
      <w:pPr>
        <w:tabs>
          <w:tab w:val="left" w:pos="1800"/>
        </w:tabs>
        <w:ind w:left="1800"/>
        <w:jc w:val="both"/>
        <w:rPr>
          <w:ins w:id="910" w:author="Oden, Wil" w:date="2025-06-18T12:01:00Z" w16du:dateUtc="2025-06-18T17:01:00Z"/>
          <w:rFonts w:asciiTheme="minorHAnsi" w:hAnsiTheme="minorHAnsi" w:cstheme="minorHAnsi"/>
          <w:sz w:val="20"/>
          <w:szCs w:val="20"/>
        </w:rPr>
      </w:pPr>
      <w:ins w:id="911" w:author="Oden, Wil" w:date="2025-06-04T15:53:00Z" w16du:dateUtc="2025-06-04T20:53:00Z">
        <w:r w:rsidRPr="00181F8C">
          <w:rPr>
            <w:rFonts w:asciiTheme="minorHAnsi" w:hAnsiTheme="minorHAnsi" w:cstheme="minorHAnsi"/>
            <w:sz w:val="20"/>
            <w:szCs w:val="20"/>
            <w:highlight w:val="lightGray"/>
          </w:rPr>
          <w:t>If the residential mortgage loan is held in a qualifying statutory trust, enter “T”.</w:t>
        </w:r>
      </w:ins>
    </w:p>
    <w:p w14:paraId="5D777E85" w14:textId="77777777" w:rsidR="00AC21B1" w:rsidRPr="00F02C29" w:rsidRDefault="00AC21B1" w:rsidP="00745508">
      <w:pPr>
        <w:tabs>
          <w:tab w:val="left" w:pos="1800"/>
        </w:tabs>
        <w:ind w:left="1800"/>
        <w:jc w:val="both"/>
        <w:rPr>
          <w:ins w:id="912" w:author="Oden, Wil" w:date="2025-06-04T15:53:00Z" w16du:dateUtc="2025-06-04T20:53:00Z"/>
          <w:rFonts w:asciiTheme="minorHAnsi" w:hAnsiTheme="minorHAnsi" w:cstheme="minorHAnsi"/>
          <w:sz w:val="20"/>
          <w:szCs w:val="20"/>
        </w:rPr>
      </w:pPr>
    </w:p>
    <w:p w14:paraId="66A17AB6" w14:textId="77777777" w:rsidR="00AC21B1" w:rsidRPr="00992615" w:rsidRDefault="00AC21B1" w:rsidP="00AC21B1">
      <w:pPr>
        <w:tabs>
          <w:tab w:val="left" w:pos="1800"/>
        </w:tabs>
        <w:ind w:left="1800"/>
        <w:jc w:val="both"/>
        <w:rPr>
          <w:ins w:id="913" w:author="Oden, Wil" w:date="2025-06-18T12:01:00Z" w16du:dateUtc="2025-06-18T17:01:00Z"/>
          <w:rFonts w:asciiTheme="minorHAnsi" w:hAnsiTheme="minorHAnsi" w:cstheme="minorHAnsi"/>
          <w:sz w:val="20"/>
          <w:szCs w:val="20"/>
          <w:highlight w:val="lightGray"/>
        </w:rPr>
      </w:pPr>
      <w:ins w:id="914" w:author="Oden, Wil" w:date="2025-06-18T12:01:00Z" w16du:dateUtc="2025-06-18T17:01:00Z">
        <w:r>
          <w:rPr>
            <w:rFonts w:asciiTheme="minorHAnsi" w:hAnsiTheme="minorHAnsi" w:cstheme="minorHAnsi"/>
            <w:sz w:val="20"/>
            <w:szCs w:val="20"/>
            <w:highlight w:val="lightGray"/>
          </w:rPr>
          <w:t>If the mortgage loan is 100% first lien, enter</w:t>
        </w:r>
        <w:r w:rsidRPr="00992615">
          <w:rPr>
            <w:rFonts w:asciiTheme="minorHAnsi" w:hAnsiTheme="minorHAnsi" w:cstheme="minorHAnsi"/>
            <w:sz w:val="20"/>
            <w:szCs w:val="20"/>
            <w:highlight w:val="lightGray"/>
          </w:rPr>
          <w:t xml:space="preserve"> “1”.</w:t>
        </w:r>
      </w:ins>
    </w:p>
    <w:p w14:paraId="5BED9878" w14:textId="77777777" w:rsidR="00AC21B1" w:rsidRPr="00992615" w:rsidRDefault="00AC21B1" w:rsidP="00AC21B1">
      <w:pPr>
        <w:tabs>
          <w:tab w:val="left" w:pos="1800"/>
        </w:tabs>
        <w:ind w:left="1800"/>
        <w:jc w:val="both"/>
        <w:rPr>
          <w:ins w:id="915" w:author="Oden, Wil" w:date="2025-06-18T12:01:00Z" w16du:dateUtc="2025-06-18T17:01:00Z"/>
          <w:rFonts w:asciiTheme="minorHAnsi" w:hAnsiTheme="minorHAnsi" w:cstheme="minorHAnsi"/>
          <w:sz w:val="20"/>
          <w:szCs w:val="20"/>
          <w:highlight w:val="lightGray"/>
        </w:rPr>
      </w:pPr>
    </w:p>
    <w:p w14:paraId="71E74CF5" w14:textId="4F161E6A" w:rsidR="006A02FE" w:rsidRPr="00F02C29" w:rsidRDefault="006A02FE" w:rsidP="006A02FE">
      <w:pPr>
        <w:tabs>
          <w:tab w:val="left" w:pos="1800"/>
        </w:tabs>
        <w:ind w:left="1800"/>
        <w:jc w:val="both"/>
        <w:rPr>
          <w:ins w:id="916" w:author="Oden, Wil" w:date="2025-06-18T12:04:00Z" w16du:dateUtc="2025-06-18T17:04:00Z"/>
          <w:rFonts w:asciiTheme="minorHAnsi" w:hAnsiTheme="minorHAnsi" w:cstheme="minorHAnsi"/>
          <w:sz w:val="20"/>
          <w:szCs w:val="20"/>
        </w:rPr>
      </w:pPr>
      <w:ins w:id="917" w:author="Oden, Wil" w:date="2025-06-18T12:04:00Z" w16du:dateUtc="2025-06-18T17:04:00Z">
        <w:r w:rsidRPr="006A02FE">
          <w:rPr>
            <w:rFonts w:asciiTheme="minorHAnsi" w:hAnsiTheme="minorHAnsi" w:cstheme="minorHAnsi"/>
            <w:sz w:val="20"/>
            <w:szCs w:val="20"/>
            <w:highlight w:val="lightGray"/>
          </w:rPr>
          <w:t xml:space="preserve">If the mortgage loan is not </w:t>
        </w:r>
      </w:ins>
      <w:ins w:id="918" w:author="Oden, Wil" w:date="2025-06-18T12:05:00Z" w16du:dateUtc="2025-06-18T17:05:00Z">
        <w:r>
          <w:rPr>
            <w:rFonts w:asciiTheme="minorHAnsi" w:hAnsiTheme="minorHAnsi" w:cstheme="minorHAnsi"/>
            <w:sz w:val="20"/>
            <w:szCs w:val="20"/>
            <w:highlight w:val="lightGray"/>
          </w:rPr>
          <w:t>a</w:t>
        </w:r>
      </w:ins>
      <w:ins w:id="919" w:author="Oden, Wil" w:date="2025-06-18T12:04:00Z" w16du:dateUtc="2025-06-18T17:04:00Z">
        <w:r w:rsidRPr="006A02FE">
          <w:rPr>
            <w:rFonts w:asciiTheme="minorHAnsi" w:hAnsiTheme="minorHAnsi" w:cstheme="minorHAnsi"/>
            <w:sz w:val="20"/>
            <w:szCs w:val="20"/>
            <w:highlight w:val="lightGray"/>
          </w:rPr>
          <w:t xml:space="preserve"> first lien, including those with a combination of first and subordinate liens, enter “2”.</w:t>
        </w:r>
      </w:ins>
    </w:p>
    <w:p w14:paraId="01A8C054" w14:textId="77777777" w:rsidR="00BA3AE1" w:rsidRPr="00F02C29" w:rsidRDefault="00BA3AE1" w:rsidP="00BA3AE1">
      <w:pPr>
        <w:jc w:val="both"/>
        <w:rPr>
          <w:rFonts w:asciiTheme="minorHAnsi" w:hAnsiTheme="minorHAnsi" w:cstheme="minorHAnsi"/>
          <w:sz w:val="20"/>
          <w:szCs w:val="20"/>
        </w:rPr>
      </w:pPr>
    </w:p>
    <w:p w14:paraId="41E6FB4E" w14:textId="77777777" w:rsidR="00BA3AE1" w:rsidRPr="00F02C29" w:rsidRDefault="00BA3AE1" w:rsidP="00BA3AE1">
      <w:pPr>
        <w:ind w:left="1800"/>
        <w:jc w:val="both"/>
        <w:rPr>
          <w:rFonts w:asciiTheme="minorHAnsi" w:hAnsiTheme="minorHAnsi" w:cstheme="minorHAnsi"/>
          <w:sz w:val="20"/>
          <w:szCs w:val="20"/>
        </w:rPr>
      </w:pPr>
      <w:r w:rsidRPr="00F02C29">
        <w:rPr>
          <w:rFonts w:asciiTheme="minorHAnsi" w:hAnsiTheme="minorHAnsi" w:cstheme="minorHAnsi"/>
          <w:sz w:val="20"/>
          <w:szCs w:val="20"/>
        </w:rPr>
        <w:t>Otherwise, leave the column blank.</w:t>
      </w:r>
    </w:p>
    <w:p w14:paraId="5FB5E175" w14:textId="77777777" w:rsidR="00611C76" w:rsidRPr="00F02C29" w:rsidRDefault="00611C76" w:rsidP="00611C76">
      <w:pPr>
        <w:tabs>
          <w:tab w:val="left" w:pos="1800"/>
        </w:tabs>
        <w:ind w:left="1260" w:hanging="1260"/>
        <w:jc w:val="both"/>
        <w:rPr>
          <w:ins w:id="920" w:author="Oden, Wil" w:date="2025-05-01T10:26:00Z" w16du:dateUtc="2025-05-01T15:26:00Z"/>
          <w:rFonts w:asciiTheme="minorHAnsi" w:hAnsiTheme="minorHAnsi" w:cstheme="minorHAnsi"/>
          <w:sz w:val="20"/>
          <w:szCs w:val="20"/>
        </w:rPr>
      </w:pPr>
    </w:p>
    <w:p w14:paraId="5F97209D" w14:textId="50DDD27D" w:rsidR="00611C76" w:rsidRPr="00F02C29" w:rsidRDefault="00611C76" w:rsidP="00611C76">
      <w:pPr>
        <w:tabs>
          <w:tab w:val="left" w:pos="1800"/>
        </w:tabs>
        <w:ind w:left="1260" w:hanging="1260"/>
        <w:jc w:val="both"/>
        <w:rPr>
          <w:ins w:id="921" w:author="Oden, Wil" w:date="2025-05-01T10:26:00Z" w16du:dateUtc="2025-05-01T15:26:00Z"/>
          <w:rFonts w:asciiTheme="minorHAnsi" w:hAnsiTheme="minorHAnsi" w:cstheme="minorHAnsi"/>
          <w:color w:val="222222"/>
          <w:sz w:val="20"/>
          <w:szCs w:val="20"/>
        </w:rPr>
      </w:pPr>
      <w:ins w:id="922" w:author="Oden, Wil" w:date="2025-05-01T10:26:00Z" w16du:dateUtc="2025-05-01T15:26:00Z">
        <w:r w:rsidRPr="00F02C29">
          <w:rPr>
            <w:rFonts w:asciiTheme="minorHAnsi" w:hAnsiTheme="minorHAnsi" w:cstheme="minorHAnsi"/>
            <w:sz w:val="20"/>
            <w:szCs w:val="20"/>
          </w:rPr>
          <w:t>Column</w:t>
        </w:r>
        <w:r w:rsidRPr="00F02C29">
          <w:rPr>
            <w:rFonts w:asciiTheme="minorHAnsi" w:hAnsiTheme="minorHAnsi" w:cstheme="minorHAnsi"/>
            <w:color w:val="222222"/>
            <w:sz w:val="20"/>
            <w:szCs w:val="20"/>
          </w:rPr>
          <w:t xml:space="preserve"> </w:t>
        </w:r>
      </w:ins>
      <w:ins w:id="923" w:author="Oden, Wil" w:date="2025-05-01T10:27:00Z" w16du:dateUtc="2025-05-01T15:27:00Z">
        <w:r w:rsidRPr="00F02C29">
          <w:rPr>
            <w:rFonts w:asciiTheme="minorHAnsi" w:hAnsiTheme="minorHAnsi" w:cstheme="minorHAnsi"/>
            <w:color w:val="222222"/>
            <w:sz w:val="20"/>
            <w:szCs w:val="20"/>
          </w:rPr>
          <w:t>24</w:t>
        </w:r>
      </w:ins>
      <w:ins w:id="924" w:author="Oden, Wil" w:date="2025-05-01T10:26:00Z" w16du:dateUtc="2025-05-01T15:26:00Z">
        <w:r w:rsidRPr="00F02C29">
          <w:rPr>
            <w:rFonts w:asciiTheme="minorHAnsi" w:hAnsiTheme="minorHAnsi" w:cstheme="minorHAnsi"/>
            <w:sz w:val="20"/>
            <w:szCs w:val="20"/>
          </w:rPr>
          <w:tab/>
          <w:t>–</w:t>
        </w:r>
        <w:r w:rsidRPr="00F02C29">
          <w:rPr>
            <w:rFonts w:asciiTheme="minorHAnsi" w:hAnsiTheme="minorHAnsi" w:cstheme="minorHAnsi"/>
            <w:sz w:val="20"/>
            <w:szCs w:val="20"/>
          </w:rPr>
          <w:tab/>
        </w:r>
        <w:r w:rsidRPr="00F02C29">
          <w:rPr>
            <w:rFonts w:asciiTheme="minorHAnsi" w:hAnsiTheme="minorHAnsi" w:cstheme="minorHAnsi"/>
            <w:color w:val="222222"/>
            <w:sz w:val="20"/>
            <w:szCs w:val="20"/>
          </w:rPr>
          <w:t>State of Domicile (Statutory Trust Only)</w:t>
        </w:r>
      </w:ins>
    </w:p>
    <w:p w14:paraId="43CB2271" w14:textId="77777777" w:rsidR="00611C76" w:rsidRPr="00F02C29" w:rsidRDefault="00611C76" w:rsidP="00611C76">
      <w:pPr>
        <w:shd w:val="clear" w:color="auto" w:fill="FFFFFF"/>
        <w:jc w:val="both"/>
        <w:rPr>
          <w:ins w:id="925" w:author="Oden, Wil" w:date="2025-05-01T10:26:00Z" w16du:dateUtc="2025-05-01T15:26:00Z"/>
          <w:rFonts w:asciiTheme="minorHAnsi" w:hAnsiTheme="minorHAnsi" w:cstheme="minorHAnsi"/>
          <w:color w:val="222222"/>
          <w:sz w:val="20"/>
          <w:szCs w:val="20"/>
        </w:rPr>
      </w:pPr>
    </w:p>
    <w:p w14:paraId="4A976043" w14:textId="79A976E0" w:rsidR="00BA3AE1" w:rsidRPr="00F02C29" w:rsidRDefault="00611C76" w:rsidP="00611C76">
      <w:pPr>
        <w:shd w:val="clear" w:color="auto" w:fill="FFFFFF"/>
        <w:ind w:left="1800"/>
        <w:jc w:val="both"/>
        <w:rPr>
          <w:ins w:id="926" w:author="Oden, Wil" w:date="2025-05-01T10:26:00Z" w16du:dateUtc="2025-05-01T15:26:00Z"/>
          <w:rFonts w:asciiTheme="minorHAnsi" w:hAnsiTheme="minorHAnsi" w:cstheme="minorHAnsi"/>
          <w:color w:val="222222"/>
          <w:sz w:val="20"/>
          <w:szCs w:val="20"/>
        </w:rPr>
      </w:pPr>
      <w:ins w:id="927" w:author="Oden, Wil" w:date="2025-05-01T10:26:00Z" w16du:dateUtc="2025-05-01T15:26:00Z">
        <w:r w:rsidRPr="00F02C29">
          <w:rPr>
            <w:rFonts w:asciiTheme="minorHAnsi" w:hAnsiTheme="minorHAnsi" w:cstheme="minorHAnsi"/>
            <w:color w:val="222222"/>
            <w:sz w:val="20"/>
            <w:szCs w:val="20"/>
          </w:rPr>
          <w:t xml:space="preserve">Report the two-character U.S. postal abbreviation for the U.S. state </w:t>
        </w:r>
      </w:ins>
      <w:ins w:id="928" w:author="Oden, Wil" w:date="2025-06-05T12:12:00Z" w16du:dateUtc="2025-06-05T17:12:00Z">
        <w:r w:rsidR="007832EA" w:rsidRPr="007832EA">
          <w:rPr>
            <w:rFonts w:asciiTheme="minorHAnsi" w:hAnsiTheme="minorHAnsi" w:cstheme="minorHAnsi"/>
            <w:color w:val="222222"/>
            <w:sz w:val="20"/>
            <w:szCs w:val="20"/>
            <w:highlight w:val="lightGray"/>
          </w:rPr>
          <w:t>or territory</w:t>
        </w:r>
        <w:r w:rsidR="007832EA">
          <w:rPr>
            <w:rFonts w:asciiTheme="minorHAnsi" w:hAnsiTheme="minorHAnsi" w:cstheme="minorHAnsi"/>
            <w:color w:val="222222"/>
            <w:sz w:val="20"/>
            <w:szCs w:val="20"/>
          </w:rPr>
          <w:t xml:space="preserve"> </w:t>
        </w:r>
      </w:ins>
      <w:ins w:id="929" w:author="Oden, Wil" w:date="2025-05-01T10:26:00Z" w16du:dateUtc="2025-05-01T15:26:00Z">
        <w:r w:rsidRPr="00F02C29">
          <w:rPr>
            <w:rFonts w:asciiTheme="minorHAnsi" w:hAnsiTheme="minorHAnsi" w:cstheme="minorHAnsi"/>
            <w:color w:val="222222"/>
            <w:sz w:val="20"/>
            <w:szCs w:val="20"/>
          </w:rPr>
          <w:t>the statutory trust is domiciled within.</w:t>
        </w:r>
      </w:ins>
    </w:p>
    <w:p w14:paraId="2032094C" w14:textId="77777777" w:rsidR="00BE1AF8" w:rsidRDefault="00BE1AF8" w:rsidP="00EF4925">
      <w:pPr>
        <w:rPr>
          <w:rFonts w:asciiTheme="minorHAnsi" w:hAnsiTheme="minorHAnsi" w:cstheme="minorHAnsi"/>
          <w:sz w:val="16"/>
          <w:szCs w:val="16"/>
        </w:rPr>
      </w:pPr>
    </w:p>
    <w:p w14:paraId="0D64D7D7" w14:textId="3136DB94" w:rsidR="008A2646" w:rsidRDefault="008A2646" w:rsidP="008A2646">
      <w:pPr>
        <w:pStyle w:val="BodyText2"/>
        <w:rPr>
          <w:rFonts w:asciiTheme="minorHAnsi" w:hAnsiTheme="minorHAnsi" w:cstheme="minorHAnsi"/>
          <w:b w:val="0"/>
          <w:bCs w:val="0"/>
          <w:szCs w:val="22"/>
        </w:rPr>
      </w:pPr>
      <w:r w:rsidRPr="0094210A">
        <w:rPr>
          <w:rFonts w:asciiTheme="minorHAnsi" w:hAnsiTheme="minorHAnsi" w:cstheme="minorHAnsi"/>
          <w:b w:val="0"/>
          <w:bCs w:val="0"/>
          <w:szCs w:val="22"/>
        </w:rPr>
        <w:t>On August</w:t>
      </w:r>
      <w:r>
        <w:rPr>
          <w:rFonts w:asciiTheme="minorHAnsi" w:hAnsiTheme="minorHAnsi" w:cstheme="minorHAnsi"/>
          <w:b w:val="0"/>
          <w:bCs w:val="0"/>
          <w:szCs w:val="22"/>
        </w:rPr>
        <w:t xml:space="preserve"> 11, 2025, the Statutory Accounting Principles (E) Working Group exposed a</w:t>
      </w:r>
      <w:r w:rsidRPr="00F84399">
        <w:rPr>
          <w:rFonts w:asciiTheme="minorHAnsi" w:hAnsiTheme="minorHAnsi" w:cstheme="minorHAnsi"/>
          <w:b w:val="0"/>
          <w:bCs w:val="0"/>
          <w:szCs w:val="22"/>
        </w:rPr>
        <w:t>n updated draft of revisions to expand the scope of SSAP No. 37 to include qualifying investment trusts holding residential mortgage loans to be reported Schedule B – Mortgage.</w:t>
      </w:r>
      <w:r>
        <w:rPr>
          <w:rFonts w:asciiTheme="minorHAnsi" w:hAnsiTheme="minorHAnsi" w:cstheme="minorHAnsi"/>
          <w:b w:val="0"/>
          <w:bCs w:val="0"/>
          <w:szCs w:val="22"/>
        </w:rPr>
        <w:t xml:space="preserve"> This updated draft, as shown above under the </w:t>
      </w:r>
      <w:r w:rsidR="006D15BF">
        <w:rPr>
          <w:rFonts w:asciiTheme="minorHAnsi" w:hAnsiTheme="minorHAnsi" w:cstheme="minorHAnsi"/>
          <w:b w:val="0"/>
          <w:bCs w:val="0"/>
          <w:szCs w:val="22"/>
        </w:rPr>
        <w:t>2025 Summer National Meeting Staff Recommendation,</w:t>
      </w:r>
      <w:r>
        <w:rPr>
          <w:rFonts w:asciiTheme="minorHAnsi" w:hAnsiTheme="minorHAnsi" w:cstheme="minorHAnsi"/>
          <w:b w:val="0"/>
          <w:bCs w:val="0"/>
          <w:szCs w:val="22"/>
        </w:rPr>
        <w:t xml:space="preserve"> reflects changes made by NAIC staff based on further research as well as discussions with interested parties.</w:t>
      </w:r>
      <w:r w:rsidR="00351BB8">
        <w:rPr>
          <w:rFonts w:asciiTheme="minorHAnsi" w:hAnsiTheme="minorHAnsi" w:cstheme="minorHAnsi"/>
          <w:b w:val="0"/>
          <w:bCs w:val="0"/>
          <w:szCs w:val="22"/>
        </w:rPr>
        <w:t xml:space="preserve"> Changes from the prior exposure are shaded. </w:t>
      </w:r>
    </w:p>
    <w:p w14:paraId="19FFFFF9" w14:textId="77777777" w:rsidR="002D60C1" w:rsidRDefault="002D60C1" w:rsidP="008A2646">
      <w:pPr>
        <w:pStyle w:val="BodyText2"/>
        <w:rPr>
          <w:rFonts w:asciiTheme="minorHAnsi" w:hAnsiTheme="minorHAnsi" w:cstheme="minorHAnsi"/>
          <w:b w:val="0"/>
          <w:bCs w:val="0"/>
          <w:szCs w:val="22"/>
        </w:rPr>
      </w:pPr>
    </w:p>
    <w:p w14:paraId="2020E1E8" w14:textId="77777777" w:rsidR="00903250" w:rsidRDefault="00903250">
      <w:pPr>
        <w:rPr>
          <w:rFonts w:asciiTheme="minorHAnsi" w:hAnsiTheme="minorHAnsi" w:cstheme="minorHAnsi"/>
          <w:b/>
          <w:i/>
          <w:iCs/>
          <w:sz w:val="22"/>
          <w:szCs w:val="22"/>
          <w:highlight w:val="green"/>
        </w:rPr>
      </w:pPr>
      <w:r>
        <w:rPr>
          <w:rFonts w:asciiTheme="minorHAnsi" w:hAnsiTheme="minorHAnsi" w:cstheme="minorHAnsi"/>
          <w:b/>
          <w:i/>
          <w:iCs/>
          <w:sz w:val="22"/>
          <w:szCs w:val="22"/>
          <w:highlight w:val="green"/>
        </w:rPr>
        <w:br w:type="page"/>
      </w:r>
    </w:p>
    <w:p w14:paraId="6DAC78C4" w14:textId="6A4CD1FE" w:rsidR="002D60C1" w:rsidRDefault="002D60C1" w:rsidP="002D60C1">
      <w:pPr>
        <w:widowControl w:val="0"/>
        <w:rPr>
          <w:rFonts w:asciiTheme="minorHAnsi" w:hAnsiTheme="minorHAnsi" w:cstheme="minorHAnsi"/>
          <w:b/>
          <w:i/>
          <w:iCs/>
          <w:sz w:val="22"/>
          <w:szCs w:val="22"/>
        </w:rPr>
      </w:pPr>
      <w:r w:rsidRPr="00AE2DF4">
        <w:rPr>
          <w:rFonts w:asciiTheme="minorHAnsi" w:hAnsiTheme="minorHAnsi" w:cstheme="minorHAnsi"/>
          <w:b/>
          <w:i/>
          <w:iCs/>
          <w:sz w:val="22"/>
          <w:szCs w:val="22"/>
          <w:highlight w:val="green"/>
        </w:rPr>
        <w:lastRenderedPageBreak/>
        <w:t xml:space="preserve">Proposed Revisions – </w:t>
      </w:r>
      <w:r w:rsidR="00AE2DF4" w:rsidRPr="00AE2DF4">
        <w:rPr>
          <w:rFonts w:asciiTheme="minorHAnsi" w:hAnsiTheme="minorHAnsi" w:cstheme="minorHAnsi"/>
          <w:b/>
          <w:i/>
          <w:iCs/>
          <w:sz w:val="22"/>
          <w:szCs w:val="22"/>
          <w:highlight w:val="green"/>
        </w:rPr>
        <w:t>Most Recent Version</w:t>
      </w:r>
      <w:r w:rsidRPr="00B26EB6">
        <w:rPr>
          <w:rFonts w:asciiTheme="minorHAnsi" w:hAnsiTheme="minorHAnsi" w:cstheme="minorHAnsi"/>
          <w:b/>
          <w:i/>
          <w:iCs/>
          <w:sz w:val="22"/>
          <w:szCs w:val="22"/>
          <w:highlight w:val="green"/>
        </w:rPr>
        <w:t>:</w:t>
      </w:r>
    </w:p>
    <w:p w14:paraId="0CA1EF2B" w14:textId="77777777" w:rsidR="002D60C1" w:rsidRPr="00FD4C18" w:rsidRDefault="002D60C1" w:rsidP="002D60C1">
      <w:pPr>
        <w:widowControl w:val="0"/>
        <w:rPr>
          <w:rFonts w:asciiTheme="minorHAnsi" w:hAnsiTheme="minorHAnsi" w:cstheme="minorHAnsi"/>
          <w:bCs/>
          <w:i/>
          <w:iCs/>
          <w:sz w:val="22"/>
          <w:szCs w:val="22"/>
        </w:rPr>
      </w:pPr>
      <w:r w:rsidRPr="00FD4C18">
        <w:rPr>
          <w:rFonts w:asciiTheme="minorHAnsi" w:hAnsiTheme="minorHAnsi" w:cstheme="minorHAnsi"/>
          <w:bCs/>
          <w:i/>
          <w:iCs/>
          <w:sz w:val="22"/>
          <w:szCs w:val="22"/>
          <w:highlight w:val="lightGray"/>
        </w:rPr>
        <w:t xml:space="preserve">Drafting Note: Changes </w:t>
      </w:r>
      <w:r>
        <w:rPr>
          <w:rFonts w:asciiTheme="minorHAnsi" w:hAnsiTheme="minorHAnsi" w:cstheme="minorHAnsi"/>
          <w:bCs/>
          <w:i/>
          <w:iCs/>
          <w:sz w:val="22"/>
          <w:szCs w:val="22"/>
          <w:highlight w:val="lightGray"/>
        </w:rPr>
        <w:t>made since</w:t>
      </w:r>
      <w:r w:rsidRPr="00FD4C18">
        <w:rPr>
          <w:rFonts w:asciiTheme="minorHAnsi" w:hAnsiTheme="minorHAnsi" w:cstheme="minorHAnsi"/>
          <w:bCs/>
          <w:i/>
          <w:iCs/>
          <w:sz w:val="22"/>
          <w:szCs w:val="22"/>
          <w:highlight w:val="lightGray"/>
        </w:rPr>
        <w:t xml:space="preserve"> </w:t>
      </w:r>
      <w:r>
        <w:rPr>
          <w:rFonts w:asciiTheme="minorHAnsi" w:hAnsiTheme="minorHAnsi" w:cstheme="minorHAnsi"/>
          <w:bCs/>
          <w:i/>
          <w:iCs/>
          <w:sz w:val="22"/>
          <w:szCs w:val="22"/>
          <w:highlight w:val="lightGray"/>
        </w:rPr>
        <w:t xml:space="preserve">previous </w:t>
      </w:r>
      <w:r w:rsidRPr="00FD4C18">
        <w:rPr>
          <w:rFonts w:asciiTheme="minorHAnsi" w:hAnsiTheme="minorHAnsi" w:cstheme="minorHAnsi"/>
          <w:bCs/>
          <w:i/>
          <w:iCs/>
          <w:sz w:val="22"/>
          <w:szCs w:val="22"/>
          <w:highlight w:val="lightGray"/>
        </w:rPr>
        <w:t xml:space="preserve">exposure </w:t>
      </w:r>
      <w:r>
        <w:rPr>
          <w:rFonts w:asciiTheme="minorHAnsi" w:hAnsiTheme="minorHAnsi" w:cstheme="minorHAnsi"/>
          <w:bCs/>
          <w:i/>
          <w:iCs/>
          <w:sz w:val="22"/>
          <w:szCs w:val="22"/>
          <w:highlight w:val="lightGray"/>
        </w:rPr>
        <w:t>shown with</w:t>
      </w:r>
      <w:r w:rsidRPr="00FD4C18">
        <w:rPr>
          <w:rFonts w:asciiTheme="minorHAnsi" w:hAnsiTheme="minorHAnsi" w:cstheme="minorHAnsi"/>
          <w:bCs/>
          <w:i/>
          <w:iCs/>
          <w:sz w:val="22"/>
          <w:szCs w:val="22"/>
          <w:highlight w:val="lightGray"/>
        </w:rPr>
        <w:t xml:space="preserve"> grey fill.</w:t>
      </w:r>
    </w:p>
    <w:p w14:paraId="3B60F0C1" w14:textId="77777777" w:rsidR="002D60C1" w:rsidRPr="00B65579" w:rsidRDefault="002D60C1" w:rsidP="002D60C1">
      <w:pPr>
        <w:widowControl w:val="0"/>
        <w:rPr>
          <w:rFonts w:asciiTheme="minorHAnsi" w:hAnsiTheme="minorHAnsi" w:cstheme="minorHAnsi"/>
          <w:b/>
          <w:i/>
          <w:iCs/>
          <w:sz w:val="22"/>
          <w:szCs w:val="22"/>
        </w:rPr>
      </w:pPr>
    </w:p>
    <w:p w14:paraId="1100F56E" w14:textId="77777777" w:rsidR="002D60C1" w:rsidRPr="005F447A" w:rsidRDefault="002D60C1" w:rsidP="002D60C1">
      <w:pPr>
        <w:pStyle w:val="ListParagraph"/>
        <w:widowControl w:val="0"/>
        <w:ind w:left="0"/>
        <w:contextualSpacing w:val="0"/>
        <w:rPr>
          <w:rFonts w:asciiTheme="minorHAnsi" w:hAnsiTheme="minorHAnsi" w:cstheme="minorHAnsi"/>
          <w:b/>
          <w:i/>
          <w:iCs/>
          <w:sz w:val="22"/>
          <w:szCs w:val="22"/>
        </w:rPr>
      </w:pPr>
      <w:r w:rsidRPr="005F447A">
        <w:rPr>
          <w:rFonts w:asciiTheme="minorHAnsi" w:hAnsiTheme="minorHAnsi" w:cstheme="minorHAnsi"/>
          <w:b/>
          <w:i/>
          <w:iCs/>
          <w:sz w:val="22"/>
          <w:szCs w:val="22"/>
        </w:rPr>
        <w:t xml:space="preserve">SSAP No. </w:t>
      </w:r>
      <w:r>
        <w:rPr>
          <w:rFonts w:asciiTheme="minorHAnsi" w:hAnsiTheme="minorHAnsi" w:cstheme="minorHAnsi"/>
          <w:b/>
          <w:i/>
          <w:iCs/>
          <w:sz w:val="22"/>
          <w:szCs w:val="22"/>
        </w:rPr>
        <w:t>2</w:t>
      </w:r>
      <w:r w:rsidRPr="005F447A">
        <w:rPr>
          <w:rFonts w:asciiTheme="minorHAnsi" w:hAnsiTheme="minorHAnsi" w:cstheme="minorHAnsi"/>
          <w:b/>
          <w:i/>
          <w:iCs/>
          <w:sz w:val="22"/>
          <w:szCs w:val="22"/>
        </w:rPr>
        <w:t>—</w:t>
      </w:r>
      <w:r w:rsidRPr="00805081">
        <w:rPr>
          <w:rFonts w:asciiTheme="minorHAnsi" w:hAnsiTheme="minorHAnsi" w:cstheme="minorHAnsi"/>
          <w:b/>
          <w:i/>
          <w:iCs/>
          <w:sz w:val="22"/>
          <w:szCs w:val="22"/>
        </w:rPr>
        <w:t>Cash, Cash Equivalents, Drafts, and Short-Term Investments</w:t>
      </w:r>
    </w:p>
    <w:p w14:paraId="6CD44437" w14:textId="77777777" w:rsidR="002D60C1" w:rsidRPr="005F447A" w:rsidRDefault="002D60C1" w:rsidP="002D60C1">
      <w:pPr>
        <w:spacing w:after="220"/>
        <w:outlineLvl w:val="1"/>
        <w:rPr>
          <w:rFonts w:asciiTheme="minorHAnsi" w:hAnsiTheme="minorHAnsi" w:cstheme="minorHAnsi"/>
          <w:b/>
          <w:bCs/>
          <w:iCs/>
          <w:sz w:val="22"/>
          <w:szCs w:val="28"/>
        </w:rPr>
      </w:pPr>
      <w:r w:rsidRPr="005F447A">
        <w:rPr>
          <w:rFonts w:asciiTheme="minorHAnsi" w:hAnsiTheme="minorHAnsi" w:cstheme="minorHAnsi"/>
          <w:b/>
          <w:bCs/>
          <w:iCs/>
          <w:sz w:val="22"/>
          <w:szCs w:val="28"/>
        </w:rPr>
        <w:t>SCOPE OF STATEMENT</w:t>
      </w:r>
    </w:p>
    <w:p w14:paraId="2649E838" w14:textId="77777777" w:rsidR="002D60C1" w:rsidRPr="00AE2DF4" w:rsidRDefault="002D60C1" w:rsidP="002D60C1">
      <w:pPr>
        <w:numPr>
          <w:ilvl w:val="0"/>
          <w:numId w:val="23"/>
        </w:numPr>
        <w:spacing w:after="220"/>
        <w:ind w:left="0" w:firstLine="0"/>
        <w:jc w:val="both"/>
        <w:rPr>
          <w:rFonts w:asciiTheme="minorHAnsi" w:hAnsiTheme="minorHAnsi" w:cstheme="minorHAnsi"/>
          <w:sz w:val="22"/>
        </w:rPr>
      </w:pPr>
      <w:r>
        <w:rPr>
          <w:rFonts w:asciiTheme="minorHAnsi" w:hAnsiTheme="minorHAnsi" w:cstheme="minorHAnsi"/>
          <w:sz w:val="22"/>
        </w:rPr>
        <w:t xml:space="preserve"> </w:t>
      </w:r>
      <w:r w:rsidRPr="005F447A">
        <w:rPr>
          <w:rFonts w:asciiTheme="minorHAnsi" w:hAnsiTheme="minorHAnsi" w:cstheme="minorHAnsi"/>
          <w:sz w:val="22"/>
        </w:rPr>
        <w:t xml:space="preserve">This statement establishes statutory accounting principles and related reporting for cash, cash equivalents, drafts and short-term </w:t>
      </w:r>
      <w:r w:rsidRPr="00AE2DF4">
        <w:rPr>
          <w:rFonts w:asciiTheme="minorHAnsi" w:hAnsiTheme="minorHAnsi" w:cstheme="minorHAnsi"/>
          <w:sz w:val="22"/>
        </w:rPr>
        <w:t>investments.</w:t>
      </w:r>
      <w:ins w:id="930" w:author="Oden, Wil" w:date="2025-06-05T15:07:00Z" w16du:dateUtc="2025-06-05T20:07:00Z">
        <w:r w:rsidRPr="00AE2DF4">
          <w:rPr>
            <w:rFonts w:asciiTheme="minorHAnsi" w:hAnsiTheme="minorHAnsi" w:cstheme="minorHAnsi"/>
            <w:sz w:val="22"/>
          </w:rPr>
          <w:t xml:space="preserve"> </w:t>
        </w:r>
      </w:ins>
      <w:ins w:id="931" w:author="Oden, Wil" w:date="2025-06-05T15:08:00Z" w16du:dateUtc="2025-06-05T20:08:00Z">
        <w:r w:rsidRPr="00AE2DF4">
          <w:rPr>
            <w:rFonts w:asciiTheme="minorHAnsi" w:hAnsiTheme="minorHAnsi" w:cstheme="minorHAnsi"/>
            <w:sz w:val="22"/>
            <w:szCs w:val="22"/>
          </w:rPr>
          <w:t>C</w:t>
        </w:r>
      </w:ins>
      <w:ins w:id="932" w:author="Oden, Wil" w:date="2025-06-05T15:21:00Z" w16du:dateUtc="2025-06-05T20:21:00Z">
        <w:r w:rsidRPr="00AE2DF4">
          <w:rPr>
            <w:rFonts w:asciiTheme="minorHAnsi" w:hAnsiTheme="minorHAnsi" w:cstheme="minorHAnsi"/>
            <w:sz w:val="22"/>
            <w:szCs w:val="22"/>
          </w:rPr>
          <w:t xml:space="preserve">ash and cash </w:t>
        </w:r>
      </w:ins>
      <w:proofErr w:type="gramStart"/>
      <w:ins w:id="933" w:author="Oden, Wil" w:date="2025-06-25T13:40:00Z" w16du:dateUtc="2025-06-25T18:40:00Z">
        <w:r w:rsidRPr="00AE2DF4">
          <w:rPr>
            <w:rFonts w:asciiTheme="minorHAnsi" w:hAnsiTheme="minorHAnsi" w:cstheme="minorHAnsi"/>
            <w:sz w:val="22"/>
            <w:szCs w:val="22"/>
          </w:rPr>
          <w:t>equivalents</w:t>
        </w:r>
      </w:ins>
      <w:proofErr w:type="gramEnd"/>
      <w:ins w:id="934" w:author="Oden, Wil" w:date="2025-06-05T15:21:00Z" w16du:dateUtc="2025-06-05T20:21:00Z">
        <w:r w:rsidRPr="00AE2DF4">
          <w:rPr>
            <w:rFonts w:asciiTheme="minorHAnsi" w:hAnsiTheme="minorHAnsi" w:cstheme="minorHAnsi"/>
            <w:sz w:val="22"/>
            <w:szCs w:val="22"/>
          </w:rPr>
          <w:t xml:space="preserve"> </w:t>
        </w:r>
      </w:ins>
      <w:ins w:id="935" w:author="Oden, Wil" w:date="2025-06-25T13:39:00Z" w16du:dateUtc="2025-06-25T18:39:00Z">
        <w:r w:rsidRPr="00AE2DF4">
          <w:rPr>
            <w:rFonts w:asciiTheme="minorHAnsi" w:hAnsiTheme="minorHAnsi" w:cstheme="minorHAnsi"/>
            <w:sz w:val="22"/>
            <w:szCs w:val="22"/>
          </w:rPr>
          <w:t>which are beneficially owned by the insurer through an investment in a</w:t>
        </w:r>
      </w:ins>
      <w:ins w:id="936" w:author="Oden, Wil" w:date="2025-06-05T15:21:00Z" w16du:dateUtc="2025-06-05T20:21:00Z">
        <w:r w:rsidRPr="00AE2DF4">
          <w:rPr>
            <w:rFonts w:asciiTheme="minorHAnsi" w:hAnsiTheme="minorHAnsi" w:cstheme="minorHAnsi"/>
            <w:sz w:val="22"/>
            <w:szCs w:val="22"/>
          </w:rPr>
          <w:t xml:space="preserve"> qualifying statutory trust</w:t>
        </w:r>
      </w:ins>
      <w:ins w:id="937" w:author="Oden, Wil" w:date="2025-06-25T13:40:00Z" w16du:dateUtc="2025-06-25T18:40:00Z">
        <w:r w:rsidRPr="00AE2DF4">
          <w:rPr>
            <w:rFonts w:asciiTheme="minorHAnsi" w:hAnsiTheme="minorHAnsi" w:cstheme="minorHAnsi"/>
            <w:sz w:val="22"/>
            <w:szCs w:val="22"/>
          </w:rPr>
          <w:t>,</w:t>
        </w:r>
      </w:ins>
      <w:ins w:id="938" w:author="Oden, Wil" w:date="2025-06-05T15:21:00Z" w16du:dateUtc="2025-06-05T20:21:00Z">
        <w:r w:rsidRPr="00AE2DF4">
          <w:rPr>
            <w:rFonts w:asciiTheme="minorHAnsi" w:hAnsiTheme="minorHAnsi" w:cstheme="minorHAnsi"/>
            <w:sz w:val="22"/>
            <w:szCs w:val="22"/>
          </w:rPr>
          <w:t xml:space="preserve"> as defined under </w:t>
        </w:r>
        <w:r w:rsidRPr="00AE2DF4">
          <w:rPr>
            <w:rFonts w:asciiTheme="minorHAnsi" w:hAnsiTheme="minorHAnsi" w:cstheme="minorHAnsi"/>
            <w:i/>
            <w:iCs/>
            <w:sz w:val="22"/>
            <w:szCs w:val="22"/>
          </w:rPr>
          <w:t>SSAP No. 37—Mortgage Loans</w:t>
        </w:r>
        <w:r w:rsidRPr="00AE2DF4">
          <w:rPr>
            <w:rFonts w:asciiTheme="minorHAnsi" w:hAnsiTheme="minorHAnsi" w:cstheme="minorHAnsi"/>
            <w:sz w:val="22"/>
            <w:szCs w:val="22"/>
          </w:rPr>
          <w:t xml:space="preserve">, fall within the scope of this </w:t>
        </w:r>
      </w:ins>
      <w:ins w:id="939" w:author="Oden, Wil" w:date="2025-06-05T15:22:00Z" w16du:dateUtc="2025-06-05T20:22:00Z">
        <w:r w:rsidRPr="00AE2DF4">
          <w:rPr>
            <w:rFonts w:asciiTheme="minorHAnsi" w:hAnsiTheme="minorHAnsi" w:cstheme="minorHAnsi"/>
            <w:sz w:val="22"/>
            <w:szCs w:val="22"/>
          </w:rPr>
          <w:t>statement</w:t>
        </w:r>
      </w:ins>
      <w:ins w:id="940" w:author="Oden, Wil" w:date="2025-06-05T15:21:00Z" w16du:dateUtc="2025-06-05T20:21:00Z">
        <w:r w:rsidRPr="00AE2DF4">
          <w:rPr>
            <w:rFonts w:asciiTheme="minorHAnsi" w:hAnsiTheme="minorHAnsi" w:cstheme="minorHAnsi"/>
            <w:sz w:val="22"/>
            <w:szCs w:val="22"/>
          </w:rPr>
          <w:t xml:space="preserve"> </w:t>
        </w:r>
      </w:ins>
      <w:ins w:id="941" w:author="Oden, Wil" w:date="2025-06-25T13:40:00Z" w16du:dateUtc="2025-06-25T18:40:00Z">
        <w:r w:rsidRPr="00AE2DF4">
          <w:rPr>
            <w:rFonts w:asciiTheme="minorHAnsi" w:hAnsiTheme="minorHAnsi" w:cstheme="minorHAnsi"/>
            <w:sz w:val="22"/>
            <w:szCs w:val="22"/>
          </w:rPr>
          <w:t xml:space="preserve">and </w:t>
        </w:r>
      </w:ins>
      <w:ins w:id="942" w:author="Oden, Wil" w:date="2025-06-05T15:21:00Z" w16du:dateUtc="2025-06-05T20:21:00Z">
        <w:r w:rsidRPr="00AE2DF4">
          <w:rPr>
            <w:rFonts w:asciiTheme="minorHAnsi" w:hAnsiTheme="minorHAnsi" w:cstheme="minorHAnsi"/>
            <w:sz w:val="22"/>
            <w:szCs w:val="22"/>
          </w:rPr>
          <w:t xml:space="preserve">shall be reported as if directly held by the </w:t>
        </w:r>
      </w:ins>
      <w:ins w:id="943" w:author="Oden, Wil" w:date="2025-06-18T10:51:00Z" w16du:dateUtc="2025-06-18T15:51:00Z">
        <w:r w:rsidRPr="00AE2DF4">
          <w:rPr>
            <w:rFonts w:asciiTheme="minorHAnsi" w:hAnsiTheme="minorHAnsi" w:cstheme="minorHAnsi"/>
            <w:sz w:val="22"/>
            <w:szCs w:val="22"/>
          </w:rPr>
          <w:t>reporting entity</w:t>
        </w:r>
      </w:ins>
      <w:ins w:id="944" w:author="Oden, Wil" w:date="2025-06-05T15:16:00Z" w16du:dateUtc="2025-06-05T20:16:00Z">
        <w:r w:rsidRPr="00AE2DF4">
          <w:rPr>
            <w:rFonts w:asciiTheme="minorHAnsi" w:hAnsiTheme="minorHAnsi" w:cstheme="minorHAnsi"/>
            <w:sz w:val="22"/>
            <w:szCs w:val="22"/>
          </w:rPr>
          <w:t>.</w:t>
        </w:r>
      </w:ins>
      <w:ins w:id="945" w:author="Oden, Wil" w:date="2025-06-25T16:15:00Z" w16du:dateUtc="2025-06-25T21:15:00Z">
        <w:r w:rsidRPr="00AE2DF4">
          <w:rPr>
            <w:rFonts w:asciiTheme="minorHAnsi" w:hAnsiTheme="minorHAnsi" w:cstheme="minorHAnsi"/>
            <w:sz w:val="22"/>
            <w:szCs w:val="22"/>
          </w:rPr>
          <w:t xml:space="preserve"> </w:t>
        </w:r>
      </w:ins>
      <w:ins w:id="946" w:author="Oden, Wil" w:date="2025-06-25T16:20:00Z" w16du:dateUtc="2025-06-25T21:20:00Z">
        <w:r w:rsidRPr="00AE2DF4">
          <w:rPr>
            <w:rFonts w:asciiTheme="minorHAnsi" w:hAnsiTheme="minorHAnsi" w:cstheme="minorHAnsi"/>
            <w:sz w:val="22"/>
            <w:szCs w:val="22"/>
          </w:rPr>
          <w:t>If the qualifying statutory trust is part of a trust series where cash is held in a joint account and each series holds a beneficial interest, only the portion beneficially owned by the insurer through the qualifying statutory trust shall be reported.</w:t>
        </w:r>
      </w:ins>
    </w:p>
    <w:p w14:paraId="7C5E7818" w14:textId="77777777" w:rsidR="002D60C1" w:rsidRPr="00AE2DF4" w:rsidRDefault="002D60C1" w:rsidP="002D60C1">
      <w:pPr>
        <w:pStyle w:val="ListParagraph"/>
        <w:widowControl w:val="0"/>
        <w:ind w:left="0"/>
        <w:contextualSpacing w:val="0"/>
        <w:rPr>
          <w:rFonts w:asciiTheme="minorHAnsi" w:hAnsiTheme="minorHAnsi" w:cstheme="minorHAnsi"/>
          <w:b/>
          <w:i/>
          <w:iCs/>
          <w:sz w:val="22"/>
          <w:szCs w:val="22"/>
        </w:rPr>
      </w:pPr>
      <w:r w:rsidRPr="00AE2DF4">
        <w:rPr>
          <w:rFonts w:asciiTheme="minorHAnsi" w:hAnsiTheme="minorHAnsi" w:cstheme="minorHAnsi"/>
          <w:b/>
          <w:i/>
          <w:iCs/>
          <w:sz w:val="22"/>
          <w:szCs w:val="22"/>
        </w:rPr>
        <w:t>SSAP No. 40—Real Estate Investments</w:t>
      </w:r>
    </w:p>
    <w:p w14:paraId="4F32230F" w14:textId="77777777" w:rsidR="002D60C1" w:rsidRPr="00AE2DF4" w:rsidRDefault="002D60C1" w:rsidP="002D60C1">
      <w:pPr>
        <w:widowControl w:val="0"/>
        <w:spacing w:after="220"/>
        <w:jc w:val="both"/>
        <w:outlineLvl w:val="1"/>
        <w:rPr>
          <w:rFonts w:asciiTheme="minorHAnsi" w:hAnsiTheme="minorHAnsi" w:cstheme="minorHAnsi"/>
          <w:b/>
          <w:caps/>
          <w:sz w:val="22"/>
          <w:szCs w:val="22"/>
        </w:rPr>
      </w:pPr>
      <w:r w:rsidRPr="00AE2DF4">
        <w:rPr>
          <w:rFonts w:asciiTheme="minorHAnsi" w:hAnsiTheme="minorHAnsi" w:cstheme="minorHAnsi"/>
          <w:b/>
          <w:caps/>
          <w:sz w:val="22"/>
          <w:szCs w:val="22"/>
        </w:rPr>
        <w:t>SUMMARY CONCLUSION</w:t>
      </w:r>
    </w:p>
    <w:p w14:paraId="40BDBCA8" w14:textId="2C6019B4" w:rsidR="0003054A" w:rsidRDefault="002D60C1" w:rsidP="005F27F3">
      <w:pPr>
        <w:pStyle w:val="ListParagraph"/>
        <w:widowControl w:val="0"/>
        <w:numPr>
          <w:ilvl w:val="0"/>
          <w:numId w:val="32"/>
        </w:numPr>
        <w:spacing w:after="220"/>
        <w:ind w:hanging="720"/>
        <w:jc w:val="both"/>
        <w:rPr>
          <w:rFonts w:asciiTheme="minorHAnsi" w:hAnsiTheme="minorHAnsi" w:cstheme="minorHAnsi"/>
          <w:sz w:val="22"/>
          <w:szCs w:val="22"/>
        </w:rPr>
      </w:pPr>
      <w:r w:rsidRPr="00AE2DF4">
        <w:rPr>
          <w:rFonts w:asciiTheme="minorHAnsi" w:hAnsiTheme="minorHAnsi" w:cstheme="minorHAnsi"/>
          <w:sz w:val="22"/>
          <w:szCs w:val="22"/>
        </w:rPr>
        <w:t xml:space="preserve">Real estate investments </w:t>
      </w:r>
      <w:ins w:id="947" w:author="Oden, Wil" w:date="2025-09-25T10:17:00Z" w16du:dateUtc="2025-09-25T15:17:00Z">
        <w:r w:rsidR="002F36F7" w:rsidRPr="002F36F7">
          <w:rPr>
            <w:rFonts w:asciiTheme="minorHAnsi" w:hAnsiTheme="minorHAnsi" w:cstheme="minorHAnsi"/>
            <w:sz w:val="22"/>
            <w:szCs w:val="22"/>
            <w:highlight w:val="lightGray"/>
          </w:rPr>
          <w:t>als</w:t>
        </w:r>
      </w:ins>
      <w:ins w:id="948" w:author="Oden, Wil" w:date="2025-09-25T10:18:00Z" w16du:dateUtc="2025-09-25T15:18:00Z">
        <w:r w:rsidR="002F36F7" w:rsidRPr="002F36F7">
          <w:rPr>
            <w:rFonts w:asciiTheme="minorHAnsi" w:hAnsiTheme="minorHAnsi" w:cstheme="minorHAnsi"/>
            <w:sz w:val="22"/>
            <w:szCs w:val="22"/>
            <w:highlight w:val="lightGray"/>
          </w:rPr>
          <w:t>o</w:t>
        </w:r>
        <w:r w:rsidR="002F36F7">
          <w:rPr>
            <w:rFonts w:asciiTheme="minorHAnsi" w:hAnsiTheme="minorHAnsi" w:cstheme="minorHAnsi"/>
            <w:sz w:val="22"/>
            <w:szCs w:val="22"/>
          </w:rPr>
          <w:t xml:space="preserve"> </w:t>
        </w:r>
      </w:ins>
      <w:r w:rsidR="002F36F7" w:rsidRPr="00AE2DF4">
        <w:rPr>
          <w:rFonts w:asciiTheme="minorHAnsi" w:hAnsiTheme="minorHAnsi" w:cstheme="minorHAnsi"/>
          <w:sz w:val="22"/>
          <w:szCs w:val="22"/>
        </w:rPr>
        <w:t>include</w:t>
      </w:r>
      <w:ins w:id="949" w:author="Oden, Wil" w:date="2025-09-25T10:17:00Z" w16du:dateUtc="2025-09-25T15:17:00Z">
        <w:r w:rsidR="002F36F7" w:rsidRPr="002F36F7">
          <w:rPr>
            <w:rFonts w:asciiTheme="minorHAnsi" w:hAnsiTheme="minorHAnsi" w:cstheme="minorHAnsi"/>
            <w:sz w:val="22"/>
            <w:szCs w:val="22"/>
            <w:highlight w:val="lightGray"/>
          </w:rPr>
          <w:t>:</w:t>
        </w:r>
      </w:ins>
    </w:p>
    <w:p w14:paraId="5A582D80" w14:textId="77777777" w:rsidR="002F36F7" w:rsidRDefault="002F36F7" w:rsidP="002F36F7">
      <w:pPr>
        <w:pStyle w:val="ListParagraph"/>
        <w:widowControl w:val="0"/>
        <w:spacing w:after="220"/>
        <w:ind w:left="0"/>
        <w:jc w:val="both"/>
        <w:rPr>
          <w:rFonts w:asciiTheme="minorHAnsi" w:hAnsiTheme="minorHAnsi" w:cstheme="minorHAnsi"/>
          <w:sz w:val="22"/>
          <w:szCs w:val="22"/>
        </w:rPr>
      </w:pPr>
    </w:p>
    <w:p w14:paraId="367424C9" w14:textId="009A7FB6" w:rsidR="0003054A" w:rsidRPr="002F36F7" w:rsidRDefault="002D60C1" w:rsidP="005F27F3">
      <w:pPr>
        <w:pStyle w:val="ListParagraph"/>
        <w:widowControl w:val="0"/>
        <w:numPr>
          <w:ilvl w:val="1"/>
          <w:numId w:val="32"/>
        </w:numPr>
        <w:spacing w:after="220"/>
        <w:jc w:val="both"/>
        <w:rPr>
          <w:ins w:id="950" w:author="Oden, Wil" w:date="2025-09-25T10:17:00Z" w16du:dateUtc="2025-09-25T15:17:00Z"/>
          <w:rFonts w:asciiTheme="minorHAnsi" w:hAnsiTheme="minorHAnsi" w:cstheme="minorHAnsi"/>
          <w:sz w:val="22"/>
          <w:szCs w:val="22"/>
        </w:rPr>
      </w:pPr>
      <w:del w:id="951" w:author="Oden, Wil" w:date="2025-09-25T10:17:00Z" w16du:dateUtc="2025-09-25T15:17:00Z">
        <w:r w:rsidRPr="00AE2DF4" w:rsidDel="0003054A">
          <w:rPr>
            <w:rFonts w:asciiTheme="minorHAnsi" w:hAnsiTheme="minorHAnsi" w:cstheme="minorHAnsi"/>
            <w:sz w:val="22"/>
            <w:szCs w:val="22"/>
          </w:rPr>
          <w:delText xml:space="preserve"> </w:delText>
        </w:r>
        <w:r w:rsidRPr="0003054A" w:rsidDel="0003054A">
          <w:rPr>
            <w:rFonts w:asciiTheme="minorHAnsi" w:hAnsiTheme="minorHAnsi" w:cstheme="minorHAnsi"/>
            <w:sz w:val="22"/>
            <w:szCs w:val="22"/>
            <w:highlight w:val="lightGray"/>
            <w:rPrChange w:id="952" w:author="Oden, Wil" w:date="2025-09-25T10:18:00Z" w16du:dateUtc="2025-09-25T15:18:00Z">
              <w:rPr>
                <w:rFonts w:asciiTheme="minorHAnsi" w:hAnsiTheme="minorHAnsi" w:cstheme="minorHAnsi"/>
                <w:sz w:val="22"/>
                <w:szCs w:val="22"/>
              </w:rPr>
            </w:rPrChange>
          </w:rPr>
          <w:delText>c</w:delText>
        </w:r>
      </w:del>
      <w:ins w:id="953" w:author="Oden, Wil" w:date="2025-09-25T10:17:00Z" w16du:dateUtc="2025-09-25T15:17:00Z">
        <w:r w:rsidR="0003054A" w:rsidRPr="0003054A">
          <w:rPr>
            <w:rFonts w:asciiTheme="minorHAnsi" w:hAnsiTheme="minorHAnsi" w:cstheme="minorHAnsi"/>
            <w:sz w:val="22"/>
            <w:szCs w:val="22"/>
            <w:highlight w:val="lightGray"/>
            <w:rPrChange w:id="954" w:author="Oden, Wil" w:date="2025-09-25T10:18:00Z" w16du:dateUtc="2025-09-25T15:18:00Z">
              <w:rPr>
                <w:rFonts w:asciiTheme="minorHAnsi" w:hAnsiTheme="minorHAnsi" w:cstheme="minorHAnsi"/>
                <w:sz w:val="22"/>
                <w:szCs w:val="22"/>
              </w:rPr>
            </w:rPrChange>
          </w:rPr>
          <w:t>C</w:t>
        </w:r>
      </w:ins>
      <w:r w:rsidRPr="00AE2DF4">
        <w:rPr>
          <w:rFonts w:asciiTheme="minorHAnsi" w:hAnsiTheme="minorHAnsi" w:cstheme="minorHAnsi"/>
          <w:sz w:val="22"/>
          <w:szCs w:val="22"/>
        </w:rPr>
        <w:t xml:space="preserve">ertain acquisition, development and construction arrangements (ADC) as defined in </w:t>
      </w:r>
      <w:r w:rsidRPr="00AE2DF4">
        <w:rPr>
          <w:rFonts w:asciiTheme="minorHAnsi" w:hAnsiTheme="minorHAnsi" w:cstheme="minorHAnsi"/>
          <w:i/>
          <w:iCs/>
          <w:sz w:val="22"/>
          <w:szCs w:val="22"/>
        </w:rPr>
        <w:t xml:space="preserve">SSAP No. 38—Acquisition, Development and Construction </w:t>
      </w:r>
      <w:proofErr w:type="gramStart"/>
      <w:r w:rsidRPr="00AE2DF4">
        <w:rPr>
          <w:rFonts w:asciiTheme="minorHAnsi" w:hAnsiTheme="minorHAnsi" w:cstheme="minorHAnsi"/>
          <w:i/>
          <w:iCs/>
          <w:sz w:val="22"/>
          <w:szCs w:val="22"/>
        </w:rPr>
        <w:t>Arrangements</w:t>
      </w:r>
      <w:ins w:id="955" w:author="Oden, Wil" w:date="2025-09-25T10:17:00Z" w16du:dateUtc="2025-09-25T15:17:00Z">
        <w:r w:rsidR="0003054A">
          <w:rPr>
            <w:rFonts w:asciiTheme="minorHAnsi" w:hAnsiTheme="minorHAnsi" w:cstheme="minorHAnsi"/>
            <w:i/>
            <w:iCs/>
            <w:sz w:val="22"/>
            <w:szCs w:val="22"/>
          </w:rPr>
          <w:t>;</w:t>
        </w:r>
        <w:proofErr w:type="gramEnd"/>
      </w:ins>
    </w:p>
    <w:p w14:paraId="69338804" w14:textId="77777777" w:rsidR="0003054A" w:rsidRDefault="0003054A" w:rsidP="002F36F7">
      <w:pPr>
        <w:pStyle w:val="ListParagraph"/>
        <w:widowControl w:val="0"/>
        <w:spacing w:after="220"/>
        <w:ind w:left="1440"/>
        <w:jc w:val="both"/>
        <w:rPr>
          <w:ins w:id="956" w:author="Oden, Wil" w:date="2025-09-25T10:17:00Z" w16du:dateUtc="2025-09-25T15:17:00Z"/>
          <w:rFonts w:asciiTheme="minorHAnsi" w:hAnsiTheme="minorHAnsi" w:cstheme="minorHAnsi"/>
          <w:sz w:val="22"/>
          <w:szCs w:val="22"/>
        </w:rPr>
      </w:pPr>
    </w:p>
    <w:p w14:paraId="5177D77B" w14:textId="5BCCEE94" w:rsidR="002D60C1" w:rsidRPr="00AE2DF4" w:rsidRDefault="002F36F7" w:rsidP="005F27F3">
      <w:pPr>
        <w:pStyle w:val="ListParagraph"/>
        <w:widowControl w:val="0"/>
        <w:numPr>
          <w:ilvl w:val="1"/>
          <w:numId w:val="32"/>
        </w:numPr>
        <w:spacing w:after="220"/>
        <w:jc w:val="both"/>
        <w:rPr>
          <w:rFonts w:asciiTheme="minorHAnsi" w:hAnsiTheme="minorHAnsi" w:cstheme="minorHAnsi"/>
          <w:sz w:val="22"/>
          <w:szCs w:val="22"/>
        </w:rPr>
      </w:pPr>
      <w:del w:id="957" w:author="Oden, Wil" w:date="2025-09-25T10:18:00Z" w16du:dateUtc="2025-09-25T15:18:00Z">
        <w:r w:rsidRPr="002F36F7" w:rsidDel="002F36F7">
          <w:rPr>
            <w:rFonts w:asciiTheme="minorHAnsi" w:hAnsiTheme="minorHAnsi" w:cstheme="minorHAnsi"/>
            <w:sz w:val="22"/>
            <w:szCs w:val="22"/>
            <w:highlight w:val="lightGray"/>
          </w:rPr>
          <w:delText xml:space="preserve">and </w:delText>
        </w:r>
      </w:del>
      <w:del w:id="958" w:author="Oden, Wil" w:date="2025-09-25T10:19:00Z" w16du:dateUtc="2025-09-25T15:19:00Z">
        <w:r w:rsidRPr="002F36F7" w:rsidDel="002F36F7">
          <w:rPr>
            <w:rFonts w:asciiTheme="minorHAnsi" w:hAnsiTheme="minorHAnsi" w:cstheme="minorHAnsi"/>
            <w:sz w:val="22"/>
            <w:szCs w:val="22"/>
            <w:highlight w:val="lightGray"/>
          </w:rPr>
          <w:delText>r</w:delText>
        </w:r>
      </w:del>
      <w:ins w:id="959" w:author="Oden, Wil" w:date="2025-09-25T10:19:00Z" w16du:dateUtc="2025-09-25T15:19:00Z">
        <w:r w:rsidRPr="002F36F7">
          <w:rPr>
            <w:rFonts w:asciiTheme="minorHAnsi" w:hAnsiTheme="minorHAnsi" w:cstheme="minorHAnsi"/>
            <w:sz w:val="22"/>
            <w:szCs w:val="22"/>
            <w:highlight w:val="lightGray"/>
          </w:rPr>
          <w:t>R</w:t>
        </w:r>
      </w:ins>
      <w:ins w:id="960" w:author="Oden, Wil" w:date="2025-06-05T11:38:00Z" w16du:dateUtc="2025-06-05T16:38:00Z">
        <w:r w:rsidR="002D60C1" w:rsidRPr="00AE2DF4">
          <w:rPr>
            <w:rFonts w:asciiTheme="minorHAnsi" w:hAnsiTheme="minorHAnsi" w:cstheme="minorHAnsi"/>
            <w:sz w:val="22"/>
            <w:szCs w:val="22"/>
          </w:rPr>
          <w:t>eal estate</w:t>
        </w:r>
      </w:ins>
      <w:ins w:id="961" w:author="Oden, Wil" w:date="2025-06-05T11:42:00Z" w16du:dateUtc="2025-06-05T16:42:00Z">
        <w:r w:rsidR="002D60C1" w:rsidRPr="00AE2DF4">
          <w:rPr>
            <w:rFonts w:asciiTheme="minorHAnsi" w:hAnsiTheme="minorHAnsi" w:cstheme="minorHAnsi"/>
            <w:sz w:val="22"/>
            <w:szCs w:val="22"/>
          </w:rPr>
          <w:t xml:space="preserve"> held </w:t>
        </w:r>
      </w:ins>
      <w:ins w:id="962" w:author="Oden, Wil" w:date="2025-06-05T11:45:00Z" w16du:dateUtc="2025-06-05T16:45:00Z">
        <w:r w:rsidR="002D60C1" w:rsidRPr="00AE2DF4">
          <w:rPr>
            <w:rFonts w:asciiTheme="minorHAnsi" w:hAnsiTheme="minorHAnsi" w:cstheme="minorHAnsi"/>
            <w:sz w:val="22"/>
            <w:szCs w:val="22"/>
          </w:rPr>
          <w:t>within</w:t>
        </w:r>
      </w:ins>
      <w:ins w:id="963" w:author="Oden, Wil" w:date="2025-06-05T11:42:00Z" w16du:dateUtc="2025-06-05T16:42:00Z">
        <w:r w:rsidR="002D60C1" w:rsidRPr="00AE2DF4">
          <w:rPr>
            <w:rFonts w:asciiTheme="minorHAnsi" w:hAnsiTheme="minorHAnsi" w:cstheme="minorHAnsi"/>
            <w:sz w:val="22"/>
            <w:szCs w:val="22"/>
          </w:rPr>
          <w:t xml:space="preserve"> </w:t>
        </w:r>
      </w:ins>
      <w:ins w:id="964" w:author="Oden, Wil" w:date="2025-06-05T11:44:00Z" w16du:dateUtc="2025-06-05T16:44:00Z">
        <w:r w:rsidR="002D60C1" w:rsidRPr="00AE2DF4">
          <w:rPr>
            <w:rFonts w:asciiTheme="minorHAnsi" w:hAnsiTheme="minorHAnsi" w:cstheme="minorHAnsi"/>
            <w:sz w:val="22"/>
            <w:szCs w:val="22"/>
          </w:rPr>
          <w:t>a qualifying</w:t>
        </w:r>
      </w:ins>
      <w:ins w:id="965" w:author="Oden, Wil" w:date="2025-06-05T11:43:00Z" w16du:dateUtc="2025-06-05T16:43:00Z">
        <w:r w:rsidR="002D60C1" w:rsidRPr="00AE2DF4">
          <w:rPr>
            <w:rFonts w:asciiTheme="minorHAnsi" w:hAnsiTheme="minorHAnsi" w:cstheme="minorHAnsi"/>
            <w:sz w:val="22"/>
            <w:szCs w:val="22"/>
          </w:rPr>
          <w:t xml:space="preserve"> statutory trust</w:t>
        </w:r>
      </w:ins>
      <w:ins w:id="966" w:author="Oden, Wil" w:date="2025-06-05T11:44:00Z" w16du:dateUtc="2025-06-05T16:44:00Z">
        <w:r w:rsidR="002D60C1" w:rsidRPr="00AE2DF4">
          <w:rPr>
            <w:rFonts w:asciiTheme="minorHAnsi" w:hAnsiTheme="minorHAnsi" w:cstheme="minorHAnsi"/>
            <w:sz w:val="22"/>
            <w:szCs w:val="22"/>
          </w:rPr>
          <w:t>(s</w:t>
        </w:r>
        <w:r w:rsidR="002D60C1" w:rsidRPr="00AB3D29">
          <w:rPr>
            <w:rFonts w:asciiTheme="minorHAnsi" w:hAnsiTheme="minorHAnsi" w:cstheme="minorHAnsi"/>
            <w:sz w:val="22"/>
            <w:szCs w:val="22"/>
            <w:highlight w:val="lightGray"/>
          </w:rPr>
          <w:t>)</w:t>
        </w:r>
      </w:ins>
      <w:ins w:id="967" w:author="Oden, Wil" w:date="2025-09-25T10:14:00Z" w16du:dateUtc="2025-09-25T15:14:00Z">
        <w:r w:rsidR="008A090F" w:rsidRPr="00AB3D29">
          <w:rPr>
            <w:rFonts w:asciiTheme="minorHAnsi" w:hAnsiTheme="minorHAnsi" w:cstheme="minorHAnsi"/>
            <w:sz w:val="22"/>
            <w:szCs w:val="22"/>
            <w:highlight w:val="lightGray"/>
          </w:rPr>
          <w:t>,</w:t>
        </w:r>
      </w:ins>
      <w:ins w:id="968" w:author="Oden, Wil" w:date="2025-09-25T10:12:00Z" w16du:dateUtc="2025-09-25T15:12:00Z">
        <w:r w:rsidR="008A090F" w:rsidRPr="00AB3D29">
          <w:rPr>
            <w:rFonts w:asciiTheme="minorHAnsi" w:hAnsiTheme="minorHAnsi" w:cstheme="minorHAnsi"/>
            <w:sz w:val="22"/>
            <w:szCs w:val="22"/>
            <w:highlight w:val="lightGray"/>
          </w:rPr>
          <w:t xml:space="preserve"> as defined in </w:t>
        </w:r>
      </w:ins>
      <w:ins w:id="969" w:author="Oden, Wil" w:date="2025-09-25T10:13:00Z" w16du:dateUtc="2025-09-25T15:13:00Z">
        <w:r w:rsidR="008A090F" w:rsidRPr="008A090F">
          <w:rPr>
            <w:rFonts w:asciiTheme="minorHAnsi" w:hAnsiTheme="minorHAnsi" w:cstheme="minorHAnsi"/>
            <w:i/>
            <w:iCs/>
            <w:sz w:val="22"/>
            <w:szCs w:val="22"/>
            <w:highlight w:val="lightGray"/>
          </w:rPr>
          <w:t>SSAP No. 37—Mortgage Loans</w:t>
        </w:r>
      </w:ins>
      <w:ins w:id="970" w:author="Oden, Wil" w:date="2025-09-25T10:14:00Z" w16du:dateUtc="2025-09-25T15:14:00Z">
        <w:r w:rsidR="008A090F" w:rsidRPr="00AB3D29">
          <w:rPr>
            <w:rFonts w:asciiTheme="minorHAnsi" w:hAnsiTheme="minorHAnsi" w:cstheme="minorHAnsi"/>
            <w:i/>
            <w:iCs/>
            <w:sz w:val="22"/>
            <w:szCs w:val="22"/>
            <w:highlight w:val="lightGray"/>
          </w:rPr>
          <w:t>,</w:t>
        </w:r>
      </w:ins>
      <w:ins w:id="971" w:author="Oden, Wil" w:date="2025-06-05T11:44:00Z" w16du:dateUtc="2025-06-05T16:44:00Z">
        <w:r w:rsidR="002D60C1" w:rsidRPr="00AE2DF4">
          <w:rPr>
            <w:rFonts w:asciiTheme="minorHAnsi" w:hAnsiTheme="minorHAnsi" w:cstheme="minorHAnsi"/>
            <w:sz w:val="22"/>
            <w:szCs w:val="22"/>
          </w:rPr>
          <w:t xml:space="preserve"> </w:t>
        </w:r>
      </w:ins>
      <w:ins w:id="972" w:author="Oden, Wil" w:date="2025-06-05T11:48:00Z" w16du:dateUtc="2025-06-05T16:48:00Z">
        <w:r w:rsidR="002D60C1" w:rsidRPr="00AE2DF4">
          <w:rPr>
            <w:rFonts w:asciiTheme="minorHAnsi" w:hAnsiTheme="minorHAnsi" w:cstheme="minorHAnsi"/>
            <w:sz w:val="22"/>
            <w:szCs w:val="22"/>
          </w:rPr>
          <w:t xml:space="preserve">that </w:t>
        </w:r>
      </w:ins>
      <w:ins w:id="973" w:author="Oden, Wil" w:date="2025-10-01T09:03:00Z" w16du:dateUtc="2025-10-01T14:03:00Z">
        <w:r w:rsidR="00032146">
          <w:rPr>
            <w:rFonts w:asciiTheme="minorHAnsi" w:hAnsiTheme="minorHAnsi" w:cstheme="minorHAnsi"/>
            <w:sz w:val="22"/>
            <w:szCs w:val="22"/>
          </w:rPr>
          <w:t>was</w:t>
        </w:r>
      </w:ins>
      <w:ins w:id="974" w:author="Oden, Wil" w:date="2025-09-25T10:13:00Z" w16du:dateUtc="2025-09-25T15:13:00Z">
        <w:r w:rsidR="008A090F">
          <w:rPr>
            <w:rFonts w:asciiTheme="minorHAnsi" w:hAnsiTheme="minorHAnsi" w:cstheme="minorHAnsi"/>
            <w:sz w:val="22"/>
            <w:szCs w:val="22"/>
          </w:rPr>
          <w:t xml:space="preserve"> </w:t>
        </w:r>
      </w:ins>
      <w:ins w:id="975" w:author="Oden, Wil" w:date="2025-06-05T11:46:00Z" w16du:dateUtc="2025-06-05T16:46:00Z">
        <w:r w:rsidR="002D60C1" w:rsidRPr="00AE2DF4">
          <w:rPr>
            <w:rFonts w:asciiTheme="minorHAnsi" w:hAnsiTheme="minorHAnsi" w:cstheme="minorHAnsi"/>
            <w:sz w:val="22"/>
            <w:szCs w:val="22"/>
          </w:rPr>
          <w:t xml:space="preserve">acquired </w:t>
        </w:r>
      </w:ins>
      <w:del w:id="976" w:author="Oden, Wil" w:date="2025-09-25T10:10:00Z" w16du:dateUtc="2025-09-25T15:10:00Z">
        <w:r w:rsidR="002D60C1" w:rsidRPr="008A090F" w:rsidDel="008A090F">
          <w:rPr>
            <w:rFonts w:asciiTheme="minorHAnsi" w:hAnsiTheme="minorHAnsi" w:cstheme="minorHAnsi"/>
            <w:sz w:val="22"/>
            <w:szCs w:val="22"/>
            <w:highlight w:val="lightGray"/>
            <w:rPrChange w:id="977" w:author="Oden, Wil" w:date="2025-09-25T10:10:00Z" w16du:dateUtc="2025-09-25T15:10:00Z">
              <w:rPr>
                <w:rFonts w:asciiTheme="minorHAnsi" w:hAnsiTheme="minorHAnsi" w:cstheme="minorHAnsi"/>
                <w:sz w:val="22"/>
                <w:szCs w:val="22"/>
              </w:rPr>
            </w:rPrChange>
          </w:rPr>
          <w:delText>due to events described</w:delText>
        </w:r>
        <w:r w:rsidR="002D60C1" w:rsidRPr="00AE2DF4" w:rsidDel="008A090F">
          <w:rPr>
            <w:rFonts w:asciiTheme="minorHAnsi" w:hAnsiTheme="minorHAnsi" w:cstheme="minorHAnsi"/>
            <w:sz w:val="22"/>
            <w:szCs w:val="22"/>
          </w:rPr>
          <w:delText xml:space="preserve"> </w:delText>
        </w:r>
      </w:del>
      <w:ins w:id="978" w:author="Oden, Wil" w:date="2025-09-25T10:10:00Z" w16du:dateUtc="2025-09-25T15:10:00Z">
        <w:r w:rsidR="008A090F" w:rsidRPr="008A090F">
          <w:rPr>
            <w:rFonts w:asciiTheme="minorHAnsi" w:hAnsiTheme="minorHAnsi" w:cstheme="minorHAnsi"/>
            <w:sz w:val="22"/>
            <w:szCs w:val="22"/>
            <w:highlight w:val="lightGray"/>
          </w:rPr>
          <w:t xml:space="preserve">through an in substance </w:t>
        </w:r>
      </w:ins>
      <w:ins w:id="979" w:author="Oden, Wil" w:date="2025-09-25T10:11:00Z" w16du:dateUtc="2025-09-25T15:11:00Z">
        <w:r w:rsidR="008A090F" w:rsidRPr="008A090F">
          <w:rPr>
            <w:rFonts w:asciiTheme="minorHAnsi" w:hAnsiTheme="minorHAnsi" w:cstheme="minorHAnsi"/>
            <w:sz w:val="22"/>
            <w:szCs w:val="22"/>
            <w:highlight w:val="lightGray"/>
          </w:rPr>
          <w:t>repossession</w:t>
        </w:r>
      </w:ins>
      <w:ins w:id="980" w:author="Oden, Wil" w:date="2025-09-25T10:10:00Z" w16du:dateUtc="2025-09-25T15:10:00Z">
        <w:r w:rsidR="008A090F" w:rsidRPr="008A090F">
          <w:rPr>
            <w:rFonts w:asciiTheme="minorHAnsi" w:hAnsiTheme="minorHAnsi" w:cstheme="minorHAnsi"/>
            <w:sz w:val="22"/>
            <w:szCs w:val="22"/>
            <w:highlight w:val="lightGray"/>
          </w:rPr>
          <w:t xml:space="preserve"> or foreclosure</w:t>
        </w:r>
        <w:r w:rsidR="008A090F">
          <w:rPr>
            <w:rFonts w:asciiTheme="minorHAnsi" w:hAnsiTheme="minorHAnsi" w:cstheme="minorHAnsi"/>
            <w:sz w:val="22"/>
            <w:szCs w:val="22"/>
          </w:rPr>
          <w:t xml:space="preserve"> </w:t>
        </w:r>
      </w:ins>
      <w:ins w:id="981" w:author="Oden, Wil" w:date="2025-06-05T11:39:00Z" w16du:dateUtc="2025-06-05T16:39:00Z">
        <w:r w:rsidR="002D60C1" w:rsidRPr="00AE2DF4">
          <w:rPr>
            <w:rFonts w:asciiTheme="minorHAnsi" w:hAnsiTheme="minorHAnsi" w:cstheme="minorHAnsi"/>
            <w:sz w:val="22"/>
            <w:szCs w:val="22"/>
          </w:rPr>
          <w:t>in</w:t>
        </w:r>
      </w:ins>
      <w:ins w:id="982" w:author="Oden, Wil" w:date="2025-09-25T10:10:00Z" w16du:dateUtc="2025-09-25T15:10:00Z">
        <w:r w:rsidR="008A090F">
          <w:rPr>
            <w:rFonts w:asciiTheme="minorHAnsi" w:hAnsiTheme="minorHAnsi" w:cstheme="minorHAnsi"/>
            <w:sz w:val="22"/>
            <w:szCs w:val="22"/>
          </w:rPr>
          <w:t xml:space="preserve"> </w:t>
        </w:r>
        <w:r w:rsidR="008A090F" w:rsidRPr="008A090F">
          <w:rPr>
            <w:rFonts w:asciiTheme="minorHAnsi" w:hAnsiTheme="minorHAnsi" w:cstheme="minorHAnsi"/>
            <w:sz w:val="22"/>
            <w:szCs w:val="22"/>
            <w:highlight w:val="lightGray"/>
          </w:rPr>
          <w:t>accordance with</w:t>
        </w:r>
      </w:ins>
      <w:ins w:id="983" w:author="Oden, Wil" w:date="2025-06-05T11:39:00Z" w16du:dateUtc="2025-06-05T16:39:00Z">
        <w:r w:rsidR="002D60C1" w:rsidRPr="00AE2DF4">
          <w:rPr>
            <w:rFonts w:asciiTheme="minorHAnsi" w:hAnsiTheme="minorHAnsi" w:cstheme="minorHAnsi"/>
            <w:sz w:val="22"/>
            <w:szCs w:val="22"/>
          </w:rPr>
          <w:t xml:space="preserve"> </w:t>
        </w:r>
      </w:ins>
      <w:ins w:id="984" w:author="Oden, Wil" w:date="2025-06-05T11:44:00Z" w16du:dateUtc="2025-06-05T16:44:00Z">
        <w:r w:rsidR="002D60C1" w:rsidRPr="008A090F">
          <w:rPr>
            <w:rFonts w:asciiTheme="minorHAnsi" w:hAnsiTheme="minorHAnsi" w:cstheme="minorHAnsi"/>
            <w:sz w:val="22"/>
            <w:szCs w:val="22"/>
          </w:rPr>
          <w:t>SSAP No. 37</w:t>
        </w:r>
        <w:r w:rsidR="002D60C1" w:rsidRPr="00AE2DF4">
          <w:rPr>
            <w:rFonts w:asciiTheme="minorHAnsi" w:hAnsiTheme="minorHAnsi" w:cstheme="minorHAnsi"/>
            <w:sz w:val="22"/>
            <w:szCs w:val="22"/>
          </w:rPr>
          <w:t xml:space="preserve">, </w:t>
        </w:r>
      </w:ins>
      <w:ins w:id="985" w:author="Oden, Wil" w:date="2025-06-05T11:39:00Z" w16du:dateUtc="2025-06-05T16:39:00Z">
        <w:r w:rsidR="002D60C1" w:rsidRPr="00AE2DF4">
          <w:rPr>
            <w:rFonts w:asciiTheme="minorHAnsi" w:hAnsiTheme="minorHAnsi" w:cstheme="minorHAnsi"/>
            <w:sz w:val="22"/>
            <w:szCs w:val="22"/>
          </w:rPr>
          <w:t>paragraph 18</w:t>
        </w:r>
      </w:ins>
      <w:del w:id="986" w:author="Oden, Wil" w:date="2025-09-25T10:12:00Z" w16du:dateUtc="2025-09-25T15:12:00Z">
        <w:r w:rsidR="002D60C1" w:rsidRPr="008A090F" w:rsidDel="008A090F">
          <w:rPr>
            <w:rFonts w:asciiTheme="minorHAnsi" w:hAnsiTheme="minorHAnsi" w:cstheme="minorHAnsi"/>
            <w:sz w:val="22"/>
            <w:szCs w:val="22"/>
            <w:highlight w:val="lightGray"/>
            <w:rPrChange w:id="987" w:author="Oden, Wil" w:date="2025-09-25T10:12:00Z" w16du:dateUtc="2025-09-25T15:12:00Z">
              <w:rPr>
                <w:rFonts w:asciiTheme="minorHAnsi" w:hAnsiTheme="minorHAnsi" w:cstheme="minorHAnsi"/>
                <w:sz w:val="22"/>
                <w:szCs w:val="22"/>
              </w:rPr>
            </w:rPrChange>
          </w:rPr>
          <w:delText>,</w:delText>
        </w:r>
        <w:r w:rsidR="002D60C1" w:rsidRPr="008A090F" w:rsidDel="008A090F">
          <w:rPr>
            <w:rFonts w:asciiTheme="minorHAnsi" w:hAnsiTheme="minorHAnsi" w:cstheme="minorHAnsi"/>
            <w:highlight w:val="lightGray"/>
            <w:rPrChange w:id="988" w:author="Oden, Wil" w:date="2025-09-25T10:12:00Z" w16du:dateUtc="2025-09-25T15:12:00Z">
              <w:rPr>
                <w:rFonts w:asciiTheme="minorHAnsi" w:hAnsiTheme="minorHAnsi" w:cstheme="minorHAnsi"/>
              </w:rPr>
            </w:rPrChange>
          </w:rPr>
          <w:delText xml:space="preserve"> </w:delText>
        </w:r>
      </w:del>
      <w:del w:id="989" w:author="Oden, Wil" w:date="2025-09-25T10:11:00Z" w16du:dateUtc="2025-09-25T15:11:00Z">
        <w:r w:rsidR="002D60C1" w:rsidRPr="008A090F" w:rsidDel="008A090F">
          <w:rPr>
            <w:rFonts w:asciiTheme="minorHAnsi" w:hAnsiTheme="minorHAnsi" w:cstheme="minorHAnsi"/>
            <w:sz w:val="22"/>
            <w:szCs w:val="22"/>
            <w:highlight w:val="lightGray"/>
            <w:rPrChange w:id="990" w:author="Oden, Wil" w:date="2025-09-25T10:12:00Z" w16du:dateUtc="2025-09-25T15:12:00Z">
              <w:rPr>
                <w:rFonts w:asciiTheme="minorHAnsi" w:hAnsiTheme="minorHAnsi" w:cstheme="minorHAnsi"/>
                <w:sz w:val="22"/>
                <w:szCs w:val="22"/>
              </w:rPr>
            </w:rPrChange>
          </w:rPr>
          <w:delText xml:space="preserve">and </w:delText>
        </w:r>
      </w:del>
      <w:del w:id="991" w:author="Oden, Wil" w:date="2025-09-25T10:12:00Z" w16du:dateUtc="2025-09-25T15:12:00Z">
        <w:r w:rsidR="002D60C1" w:rsidRPr="008A090F" w:rsidDel="008A090F">
          <w:rPr>
            <w:rFonts w:asciiTheme="minorHAnsi" w:hAnsiTheme="minorHAnsi" w:cstheme="minorHAnsi"/>
            <w:sz w:val="22"/>
            <w:szCs w:val="22"/>
            <w:highlight w:val="lightGray"/>
            <w:rPrChange w:id="992" w:author="Oden, Wil" w:date="2025-09-25T10:12:00Z" w16du:dateUtc="2025-09-25T15:12:00Z">
              <w:rPr>
                <w:rFonts w:asciiTheme="minorHAnsi" w:hAnsiTheme="minorHAnsi" w:cstheme="minorHAnsi"/>
                <w:sz w:val="22"/>
                <w:szCs w:val="22"/>
              </w:rPr>
            </w:rPrChange>
          </w:rPr>
          <w:delText>shall be reported as if directly held by the reporting entity</w:delText>
        </w:r>
      </w:del>
      <w:r w:rsidR="002D60C1" w:rsidRPr="00AE2DF4">
        <w:rPr>
          <w:rFonts w:asciiTheme="minorHAnsi" w:hAnsiTheme="minorHAnsi" w:cstheme="minorHAnsi"/>
          <w:sz w:val="22"/>
          <w:szCs w:val="22"/>
        </w:rPr>
        <w:t>.</w:t>
      </w:r>
    </w:p>
    <w:p w14:paraId="7D926C23" w14:textId="77777777" w:rsidR="002D60C1" w:rsidRDefault="002D60C1" w:rsidP="002D60C1">
      <w:pPr>
        <w:pStyle w:val="ListParagraph"/>
        <w:widowControl w:val="0"/>
        <w:ind w:left="0"/>
        <w:contextualSpacing w:val="0"/>
        <w:rPr>
          <w:rFonts w:asciiTheme="minorHAnsi" w:hAnsiTheme="minorHAnsi" w:cstheme="minorHAnsi"/>
          <w:b/>
          <w:sz w:val="22"/>
          <w:szCs w:val="22"/>
        </w:rPr>
      </w:pPr>
    </w:p>
    <w:p w14:paraId="3DB5F26D" w14:textId="0BC1DDC8" w:rsidR="002F36F7" w:rsidRPr="005F27F3" w:rsidRDefault="005F27F3" w:rsidP="00174B86">
      <w:pPr>
        <w:pStyle w:val="ListParagraph"/>
        <w:widowControl w:val="0"/>
        <w:numPr>
          <w:ilvl w:val="0"/>
          <w:numId w:val="32"/>
        </w:numPr>
        <w:spacing w:after="220"/>
        <w:ind w:left="0" w:firstLine="0"/>
        <w:jc w:val="both"/>
        <w:rPr>
          <w:rFonts w:asciiTheme="minorHAnsi" w:hAnsiTheme="minorHAnsi" w:cstheme="minorHAnsi"/>
          <w:sz w:val="22"/>
          <w:szCs w:val="22"/>
        </w:rPr>
      </w:pPr>
      <w:r w:rsidRPr="005F27F3">
        <w:rPr>
          <w:rFonts w:asciiTheme="minorHAnsi" w:hAnsiTheme="minorHAnsi" w:cstheme="minorHAnsi"/>
          <w:sz w:val="22"/>
          <w:szCs w:val="22"/>
        </w:rPr>
        <w:t>A single real estate property investment that is wholly-owned by an LLC that is directly</w:t>
      </w:r>
      <w:del w:id="993" w:author="Oden, Wil" w:date="2025-10-01T09:03:00Z" w16du:dateUtc="2025-10-01T14:03:00Z">
        <w:r w:rsidRPr="005F27F3" w:rsidDel="00751B22">
          <w:rPr>
            <w:rFonts w:asciiTheme="minorHAnsi" w:hAnsiTheme="minorHAnsi" w:cstheme="minorHAnsi"/>
            <w:sz w:val="22"/>
            <w:szCs w:val="22"/>
          </w:rPr>
          <w:delText xml:space="preserve"> </w:delText>
        </w:r>
      </w:del>
      <w:r w:rsidRPr="005F27F3">
        <w:rPr>
          <w:rFonts w:asciiTheme="minorHAnsi" w:hAnsiTheme="minorHAnsi" w:cstheme="minorHAnsi"/>
          <w:sz w:val="22"/>
          <w:szCs w:val="22"/>
        </w:rPr>
        <w:t xml:space="preserve"> and wholly-owned </w:t>
      </w:r>
      <w:ins w:id="994" w:author="Oden, Wil" w:date="2025-09-25T10:24:00Z" w16du:dateUtc="2025-09-25T15:24:00Z">
        <w:r w:rsidRPr="00D27A0B">
          <w:rPr>
            <w:rFonts w:asciiTheme="minorHAnsi" w:hAnsiTheme="minorHAnsi" w:cstheme="minorHAnsi"/>
            <w:sz w:val="22"/>
            <w:szCs w:val="22"/>
            <w:highlight w:val="lightGray"/>
          </w:rPr>
          <w:t xml:space="preserve">either </w:t>
        </w:r>
      </w:ins>
      <w:r w:rsidRPr="005F27F3">
        <w:rPr>
          <w:rFonts w:asciiTheme="minorHAnsi" w:hAnsiTheme="minorHAnsi" w:cstheme="minorHAnsi"/>
          <w:sz w:val="22"/>
          <w:szCs w:val="22"/>
        </w:rPr>
        <w:t xml:space="preserve">by the reporting entity </w:t>
      </w:r>
      <w:ins w:id="995" w:author="Oden, Wil" w:date="2025-09-25T10:24:00Z" w16du:dateUtc="2025-09-25T15:24:00Z">
        <w:r w:rsidRPr="00D27A0B">
          <w:rPr>
            <w:rFonts w:asciiTheme="minorHAnsi" w:hAnsiTheme="minorHAnsi" w:cstheme="minorHAnsi"/>
            <w:sz w:val="22"/>
            <w:szCs w:val="22"/>
            <w:highlight w:val="lightGray"/>
          </w:rPr>
          <w:t xml:space="preserve">or a qualifying statutory trust </w:t>
        </w:r>
      </w:ins>
      <w:r w:rsidRPr="005F27F3">
        <w:rPr>
          <w:rFonts w:asciiTheme="minorHAnsi" w:hAnsiTheme="minorHAnsi" w:cstheme="minorHAnsi"/>
          <w:sz w:val="22"/>
          <w:szCs w:val="22"/>
        </w:rPr>
        <w:t xml:space="preserve">shall be captured within this statement and reported on Schedule A, Real Estate, if </w:t>
      </w:r>
      <w:proofErr w:type="gramStart"/>
      <w:r w:rsidRPr="005F27F3">
        <w:rPr>
          <w:rFonts w:asciiTheme="minorHAnsi" w:hAnsiTheme="minorHAnsi" w:cstheme="minorHAnsi"/>
          <w:sz w:val="22"/>
          <w:szCs w:val="22"/>
        </w:rPr>
        <w:t>all of</w:t>
      </w:r>
      <w:proofErr w:type="gramEnd"/>
      <w:r w:rsidRPr="005F27F3">
        <w:rPr>
          <w:rFonts w:asciiTheme="minorHAnsi" w:hAnsiTheme="minorHAnsi" w:cstheme="minorHAnsi"/>
          <w:sz w:val="22"/>
          <w:szCs w:val="22"/>
        </w:rPr>
        <w:t xml:space="preserve"> the following criteria are met. Real </w:t>
      </w:r>
      <w:proofErr w:type="gramStart"/>
      <w:r w:rsidRPr="005F27F3">
        <w:rPr>
          <w:rFonts w:asciiTheme="minorHAnsi" w:hAnsiTheme="minorHAnsi" w:cstheme="minorHAnsi"/>
          <w:sz w:val="22"/>
          <w:szCs w:val="22"/>
        </w:rPr>
        <w:t>estate</w:t>
      </w:r>
      <w:proofErr w:type="gramEnd"/>
      <w:r w:rsidRPr="005F27F3">
        <w:rPr>
          <w:rFonts w:asciiTheme="minorHAnsi" w:hAnsiTheme="minorHAnsi" w:cstheme="minorHAnsi"/>
          <w:sz w:val="22"/>
          <w:szCs w:val="22"/>
        </w:rPr>
        <w:t xml:space="preserve"> owned </w:t>
      </w:r>
      <w:proofErr w:type="gramStart"/>
      <w:r w:rsidRPr="005F27F3">
        <w:rPr>
          <w:rFonts w:asciiTheme="minorHAnsi" w:hAnsiTheme="minorHAnsi" w:cstheme="minorHAnsi"/>
          <w:sz w:val="22"/>
          <w:szCs w:val="22"/>
        </w:rPr>
        <w:t>through</w:t>
      </w:r>
      <w:proofErr w:type="gramEnd"/>
      <w:r w:rsidRPr="005F27F3">
        <w:rPr>
          <w:rFonts w:asciiTheme="minorHAnsi" w:hAnsiTheme="minorHAnsi" w:cstheme="minorHAnsi"/>
          <w:sz w:val="22"/>
          <w:szCs w:val="22"/>
        </w:rPr>
        <w:t xml:space="preserve"> an </w:t>
      </w:r>
      <w:proofErr w:type="gramStart"/>
      <w:r w:rsidRPr="005F27F3">
        <w:rPr>
          <w:rFonts w:asciiTheme="minorHAnsi" w:hAnsiTheme="minorHAnsi" w:cstheme="minorHAnsi"/>
          <w:sz w:val="22"/>
          <w:szCs w:val="22"/>
        </w:rPr>
        <w:t>LLC</w:t>
      </w:r>
      <w:proofErr w:type="gramEnd"/>
      <w:r w:rsidRPr="005F27F3">
        <w:rPr>
          <w:rFonts w:asciiTheme="minorHAnsi" w:hAnsiTheme="minorHAnsi" w:cstheme="minorHAnsi"/>
          <w:sz w:val="22"/>
          <w:szCs w:val="22"/>
        </w:rPr>
        <w:t xml:space="preserve"> that meets the stated </w:t>
      </w:r>
      <w:proofErr w:type="gramStart"/>
      <w:r w:rsidRPr="005F27F3">
        <w:rPr>
          <w:rFonts w:asciiTheme="minorHAnsi" w:hAnsiTheme="minorHAnsi" w:cstheme="minorHAnsi"/>
          <w:sz w:val="22"/>
          <w:szCs w:val="22"/>
        </w:rPr>
        <w:t>criteria</w:t>
      </w:r>
      <w:proofErr w:type="gramEnd"/>
      <w:r w:rsidRPr="005F27F3">
        <w:rPr>
          <w:rFonts w:asciiTheme="minorHAnsi" w:hAnsiTheme="minorHAnsi" w:cstheme="minorHAnsi"/>
          <w:sz w:val="22"/>
          <w:szCs w:val="22"/>
        </w:rPr>
        <w:t xml:space="preserve"> shall follow all statutory requirements within this statement . Real estate owned through an LLC that does not meet the criteria shall be reported on Schedule BA, Other Long-Term Invested Assets. Regardless of whether reported on Schedule A or Schedule BA, all LLC’s owned by the reporting entity shall be detailed in Schedule Y.</w:t>
      </w:r>
    </w:p>
    <w:p w14:paraId="5686B3BB" w14:textId="77777777" w:rsidR="002F36F7" w:rsidRPr="00AE2DF4" w:rsidRDefault="002F36F7" w:rsidP="002D60C1">
      <w:pPr>
        <w:pStyle w:val="ListParagraph"/>
        <w:widowControl w:val="0"/>
        <w:ind w:left="0"/>
        <w:contextualSpacing w:val="0"/>
        <w:rPr>
          <w:rFonts w:asciiTheme="minorHAnsi" w:hAnsiTheme="minorHAnsi" w:cstheme="minorHAnsi"/>
          <w:b/>
          <w:sz w:val="22"/>
          <w:szCs w:val="22"/>
        </w:rPr>
      </w:pPr>
    </w:p>
    <w:p w14:paraId="754B6E7A" w14:textId="77777777" w:rsidR="002D60C1" w:rsidRPr="00AE2DF4" w:rsidRDefault="002D60C1" w:rsidP="002D60C1">
      <w:pPr>
        <w:widowControl w:val="0"/>
        <w:spacing w:after="220"/>
        <w:jc w:val="both"/>
        <w:outlineLvl w:val="1"/>
        <w:rPr>
          <w:rFonts w:asciiTheme="minorHAnsi" w:hAnsiTheme="minorHAnsi" w:cstheme="minorHAnsi"/>
          <w:b/>
          <w:caps/>
          <w:sz w:val="22"/>
          <w:szCs w:val="22"/>
        </w:rPr>
      </w:pPr>
      <w:r w:rsidRPr="00AE2DF4">
        <w:rPr>
          <w:rFonts w:asciiTheme="minorHAnsi" w:hAnsiTheme="minorHAnsi" w:cstheme="minorHAnsi"/>
          <w:b/>
          <w:caps/>
          <w:sz w:val="22"/>
          <w:szCs w:val="22"/>
        </w:rPr>
        <w:t>Disclosures</w:t>
      </w:r>
    </w:p>
    <w:p w14:paraId="69DA3095" w14:textId="05B16616" w:rsidR="002D60C1" w:rsidRPr="00AE2DF4" w:rsidRDefault="002D60C1" w:rsidP="002D60C1">
      <w:pPr>
        <w:pStyle w:val="ListParagraph"/>
        <w:widowControl w:val="0"/>
        <w:ind w:left="0"/>
        <w:contextualSpacing w:val="0"/>
        <w:jc w:val="both"/>
        <w:rPr>
          <w:rFonts w:asciiTheme="minorHAnsi" w:hAnsiTheme="minorHAnsi" w:cstheme="minorHAnsi"/>
          <w:bCs/>
          <w:sz w:val="22"/>
          <w:szCs w:val="22"/>
        </w:rPr>
      </w:pPr>
      <w:r w:rsidRPr="00AE2DF4">
        <w:rPr>
          <w:rFonts w:asciiTheme="minorHAnsi" w:hAnsiTheme="minorHAnsi" w:cstheme="minorHAnsi"/>
          <w:bCs/>
          <w:sz w:val="22"/>
          <w:szCs w:val="22"/>
        </w:rPr>
        <w:t>27.</w:t>
      </w:r>
      <w:r w:rsidRPr="00AE2DF4">
        <w:rPr>
          <w:rFonts w:asciiTheme="minorHAnsi" w:hAnsiTheme="minorHAnsi" w:cstheme="minorHAnsi"/>
          <w:bCs/>
          <w:sz w:val="22"/>
          <w:szCs w:val="22"/>
        </w:rPr>
        <w:tab/>
        <w:t xml:space="preserve">An entity that holds real estate investments through an LLC, which qualifies for inclusion in this statement because all the criteria in paragraph 4 are met, shall separately report each investment on Schedule A, and code the real estate as wholly-owned through an LLC. </w:t>
      </w:r>
      <w:ins w:id="996" w:author="Oden, Wil" w:date="2025-06-05T11:52:00Z" w16du:dateUtc="2025-06-05T16:52:00Z">
        <w:r w:rsidRPr="00AE2DF4">
          <w:rPr>
            <w:rFonts w:asciiTheme="minorHAnsi" w:hAnsiTheme="minorHAnsi" w:cstheme="minorHAnsi"/>
            <w:bCs/>
            <w:sz w:val="22"/>
            <w:szCs w:val="22"/>
          </w:rPr>
          <w:t>A</w:t>
        </w:r>
      </w:ins>
      <w:ins w:id="997" w:author="Oden, Wil" w:date="2025-06-18T10:51:00Z" w16du:dateUtc="2025-06-18T15:51:00Z">
        <w:r w:rsidRPr="00AE2DF4">
          <w:rPr>
            <w:rFonts w:asciiTheme="minorHAnsi" w:hAnsiTheme="minorHAnsi" w:cstheme="minorHAnsi"/>
            <w:bCs/>
            <w:sz w:val="22"/>
            <w:szCs w:val="22"/>
          </w:rPr>
          <w:t xml:space="preserve"> reporting</w:t>
        </w:r>
      </w:ins>
      <w:ins w:id="998" w:author="Oden, Wil" w:date="2025-06-05T11:52:00Z" w16du:dateUtc="2025-06-05T16:52:00Z">
        <w:r w:rsidRPr="00AE2DF4">
          <w:rPr>
            <w:rFonts w:asciiTheme="minorHAnsi" w:hAnsiTheme="minorHAnsi" w:cstheme="minorHAnsi"/>
            <w:bCs/>
            <w:sz w:val="22"/>
            <w:szCs w:val="22"/>
          </w:rPr>
          <w:t xml:space="preserve"> entity that hold</w:t>
        </w:r>
      </w:ins>
      <w:ins w:id="999" w:author="Oden, Wil" w:date="2025-06-05T11:53:00Z" w16du:dateUtc="2025-06-05T16:53:00Z">
        <w:r w:rsidRPr="00AE2DF4">
          <w:rPr>
            <w:rFonts w:asciiTheme="minorHAnsi" w:hAnsiTheme="minorHAnsi" w:cstheme="minorHAnsi"/>
            <w:bCs/>
            <w:sz w:val="22"/>
            <w:szCs w:val="22"/>
          </w:rPr>
          <w:t>s</w:t>
        </w:r>
      </w:ins>
      <w:ins w:id="1000" w:author="Oden, Wil" w:date="2025-06-05T11:52:00Z" w16du:dateUtc="2025-06-05T16:52:00Z">
        <w:r w:rsidRPr="00AE2DF4">
          <w:rPr>
            <w:rFonts w:asciiTheme="minorHAnsi" w:hAnsiTheme="minorHAnsi" w:cstheme="minorHAnsi"/>
            <w:bCs/>
            <w:sz w:val="22"/>
            <w:szCs w:val="22"/>
          </w:rPr>
          <w:t xml:space="preserve"> real estate investments through a qualifying statutory trust in accordance with </w:t>
        </w:r>
      </w:ins>
      <w:ins w:id="1001" w:author="Oden, Wil" w:date="2025-06-05T11:53:00Z" w16du:dateUtc="2025-06-05T16:53:00Z">
        <w:r w:rsidRPr="00AE2DF4">
          <w:rPr>
            <w:rFonts w:asciiTheme="minorHAnsi" w:hAnsiTheme="minorHAnsi" w:cstheme="minorHAnsi"/>
            <w:bCs/>
            <w:sz w:val="22"/>
            <w:szCs w:val="22"/>
          </w:rPr>
          <w:t>SSAP No. 37, shall separately report each investment on Schedule A</w:t>
        </w:r>
      </w:ins>
      <w:del w:id="1002" w:author="Oden, Wil" w:date="2025-10-03T09:00:00Z" w16du:dateUtc="2025-10-03T14:00:00Z">
        <w:r w:rsidRPr="00946B5D" w:rsidDel="00946B5D">
          <w:rPr>
            <w:rFonts w:asciiTheme="minorHAnsi" w:hAnsiTheme="minorHAnsi" w:cstheme="minorHAnsi"/>
            <w:bCs/>
            <w:sz w:val="22"/>
            <w:szCs w:val="22"/>
            <w:highlight w:val="lightGray"/>
            <w:rPrChange w:id="1003" w:author="Oden, Wil" w:date="2025-10-03T09:00:00Z" w16du:dateUtc="2025-10-03T14:00:00Z">
              <w:rPr>
                <w:rFonts w:asciiTheme="minorHAnsi" w:hAnsiTheme="minorHAnsi" w:cstheme="minorHAnsi"/>
                <w:bCs/>
                <w:sz w:val="22"/>
                <w:szCs w:val="22"/>
              </w:rPr>
            </w:rPrChange>
          </w:rPr>
          <w:delText>, and code the real estate as owned through a qualifying statutory trust</w:delText>
        </w:r>
      </w:del>
      <w:ins w:id="1004" w:author="Oden, Wil" w:date="2025-06-05T11:53:00Z" w16du:dateUtc="2025-06-05T16:53:00Z">
        <w:r w:rsidRPr="00AE2DF4">
          <w:rPr>
            <w:rFonts w:asciiTheme="minorHAnsi" w:hAnsiTheme="minorHAnsi" w:cstheme="minorHAnsi"/>
            <w:bCs/>
            <w:sz w:val="22"/>
            <w:szCs w:val="22"/>
          </w:rPr>
          <w:t>.</w:t>
        </w:r>
      </w:ins>
    </w:p>
    <w:p w14:paraId="7286C47A" w14:textId="77777777" w:rsidR="002D60C1" w:rsidRDefault="002D60C1" w:rsidP="002D60C1">
      <w:pPr>
        <w:pStyle w:val="ListParagraph"/>
        <w:widowControl w:val="0"/>
        <w:ind w:left="0"/>
        <w:contextualSpacing w:val="0"/>
        <w:rPr>
          <w:rFonts w:asciiTheme="minorHAnsi" w:hAnsiTheme="minorHAnsi" w:cstheme="minorHAnsi"/>
          <w:b/>
          <w:sz w:val="22"/>
          <w:szCs w:val="22"/>
        </w:rPr>
      </w:pPr>
    </w:p>
    <w:p w14:paraId="2FB697E8" w14:textId="659A0DFA" w:rsidR="00FD7596" w:rsidRDefault="00FD7596" w:rsidP="00FD7596">
      <w:pPr>
        <w:pStyle w:val="ListParagraph"/>
        <w:widowControl w:val="0"/>
        <w:ind w:left="0"/>
        <w:contextualSpacing w:val="0"/>
        <w:rPr>
          <w:ins w:id="1005" w:author="Oden, Wil" w:date="2025-11-21T08:59:00Z" w16du:dateUtc="2025-11-21T14:59:00Z"/>
          <w:rFonts w:asciiTheme="minorHAnsi" w:hAnsiTheme="minorHAnsi" w:cstheme="minorHAnsi"/>
          <w:b/>
          <w:sz w:val="22"/>
          <w:szCs w:val="22"/>
        </w:rPr>
      </w:pPr>
      <w:ins w:id="1006" w:author="Oden, Wil" w:date="2025-11-21T08:59:00Z" w16du:dateUtc="2025-11-21T14:59:00Z">
        <w:r w:rsidRPr="00C90F99">
          <w:rPr>
            <w:rFonts w:asciiTheme="minorHAnsi" w:hAnsiTheme="minorHAnsi" w:cstheme="minorHAnsi"/>
            <w:bCs/>
            <w:sz w:val="22"/>
            <w:szCs w:val="22"/>
            <w:highlight w:val="lightGray"/>
          </w:rPr>
          <w:t>38.</w:t>
        </w:r>
        <w:r w:rsidRPr="00C90F99">
          <w:rPr>
            <w:rFonts w:asciiTheme="minorHAnsi" w:hAnsiTheme="minorHAnsi" w:cstheme="minorHAnsi"/>
            <w:bCs/>
            <w:sz w:val="22"/>
            <w:szCs w:val="22"/>
            <w:highlight w:val="lightGray"/>
          </w:rPr>
          <w:tab/>
        </w:r>
      </w:ins>
      <w:ins w:id="1007" w:author="Oden, Wil" w:date="2025-11-24T08:59:00Z" w16du:dateUtc="2025-11-24T14:59:00Z">
        <w:r w:rsidR="00856B13" w:rsidRPr="00856B13">
          <w:rPr>
            <w:rFonts w:asciiTheme="minorHAnsi" w:hAnsiTheme="minorHAnsi" w:cstheme="minorHAnsi"/>
            <w:bCs/>
            <w:sz w:val="22"/>
            <w:szCs w:val="22"/>
            <w:highlight w:val="lightGray"/>
          </w:rPr>
          <w:t>The guidance on residential mortgage loans within qualifying statutory trusts adopted in SSAP No. 37—Mortgage Loans, also addresses certain types of foreclosed real estate within such trusts that are held either directly or through an LLC that is directly and wholly owned by a qualifying statutory trust. The effective date and transition guidance for impacted real estate within these structures shall follow the guidance detailed in SSAP No. 37.</w:t>
        </w:r>
      </w:ins>
    </w:p>
    <w:p w14:paraId="3BC28E28" w14:textId="77777777" w:rsidR="006E5B14" w:rsidRPr="00AE2DF4" w:rsidRDefault="006E5B14" w:rsidP="002D60C1">
      <w:pPr>
        <w:pStyle w:val="ListParagraph"/>
        <w:widowControl w:val="0"/>
        <w:ind w:left="0"/>
        <w:contextualSpacing w:val="0"/>
        <w:rPr>
          <w:rFonts w:asciiTheme="minorHAnsi" w:hAnsiTheme="minorHAnsi" w:cstheme="minorHAnsi"/>
          <w:b/>
          <w:sz w:val="22"/>
          <w:szCs w:val="22"/>
        </w:rPr>
      </w:pPr>
    </w:p>
    <w:p w14:paraId="372C824B" w14:textId="77777777" w:rsidR="002D60C1" w:rsidRPr="00AE2DF4" w:rsidRDefault="002D60C1" w:rsidP="002D60C1">
      <w:pPr>
        <w:pStyle w:val="ListParagraph"/>
        <w:widowControl w:val="0"/>
        <w:ind w:left="0"/>
        <w:contextualSpacing w:val="0"/>
        <w:rPr>
          <w:rFonts w:asciiTheme="minorHAnsi" w:hAnsiTheme="minorHAnsi" w:cstheme="minorHAnsi"/>
          <w:b/>
          <w:i/>
          <w:iCs/>
          <w:sz w:val="22"/>
          <w:szCs w:val="22"/>
          <w:u w:val="single"/>
        </w:rPr>
      </w:pPr>
      <w:r w:rsidRPr="00AE2DF4">
        <w:rPr>
          <w:rFonts w:asciiTheme="minorHAnsi" w:hAnsiTheme="minorHAnsi" w:cstheme="minorHAnsi"/>
          <w:b/>
          <w:i/>
          <w:iCs/>
          <w:sz w:val="22"/>
          <w:szCs w:val="22"/>
        </w:rPr>
        <w:t>SSAP No. 37—Mortgage Loans</w:t>
      </w:r>
    </w:p>
    <w:p w14:paraId="418F4865" w14:textId="77777777" w:rsidR="002D60C1" w:rsidRPr="00AE2DF4" w:rsidRDefault="002D60C1" w:rsidP="002D60C1">
      <w:pPr>
        <w:widowControl w:val="0"/>
        <w:spacing w:after="220"/>
        <w:jc w:val="both"/>
        <w:outlineLvl w:val="1"/>
        <w:rPr>
          <w:rFonts w:asciiTheme="minorHAnsi" w:hAnsiTheme="minorHAnsi" w:cstheme="minorHAnsi"/>
          <w:b/>
          <w:caps/>
          <w:sz w:val="22"/>
          <w:szCs w:val="22"/>
        </w:rPr>
      </w:pPr>
      <w:r w:rsidRPr="00AE2DF4">
        <w:rPr>
          <w:rFonts w:asciiTheme="minorHAnsi" w:hAnsiTheme="minorHAnsi" w:cstheme="minorHAnsi"/>
          <w:b/>
          <w:caps/>
          <w:sz w:val="22"/>
          <w:szCs w:val="22"/>
        </w:rPr>
        <w:lastRenderedPageBreak/>
        <w:t>SCOPE OF STATEMENT</w:t>
      </w:r>
    </w:p>
    <w:p w14:paraId="30D919AB" w14:textId="77777777" w:rsidR="002D60C1" w:rsidRPr="00AE2DF4" w:rsidRDefault="002D60C1" w:rsidP="002D60C1">
      <w:pPr>
        <w:pStyle w:val="ListParagraph"/>
        <w:widowControl w:val="0"/>
        <w:numPr>
          <w:ilvl w:val="0"/>
          <w:numId w:val="21"/>
        </w:numPr>
        <w:spacing w:after="220"/>
        <w:ind w:left="0" w:firstLine="0"/>
        <w:jc w:val="both"/>
        <w:rPr>
          <w:rFonts w:asciiTheme="minorHAnsi" w:hAnsiTheme="minorHAnsi" w:cstheme="minorHAnsi"/>
          <w:sz w:val="22"/>
          <w:szCs w:val="22"/>
        </w:rPr>
      </w:pPr>
      <w:r w:rsidRPr="00AE2DF4">
        <w:rPr>
          <w:rFonts w:asciiTheme="minorHAnsi" w:hAnsiTheme="minorHAnsi" w:cstheme="minorHAnsi"/>
          <w:sz w:val="22"/>
          <w:szCs w:val="22"/>
        </w:rPr>
        <w:t>This statement establishes statutory accounting principles for the accounting and reporting of mortgage loans and related fees.</w:t>
      </w:r>
    </w:p>
    <w:p w14:paraId="13BA79D5" w14:textId="77777777" w:rsidR="002D60C1" w:rsidRPr="00AE2DF4" w:rsidRDefault="002D60C1" w:rsidP="002D60C1">
      <w:pPr>
        <w:widowControl w:val="0"/>
        <w:spacing w:after="220"/>
        <w:jc w:val="both"/>
        <w:outlineLvl w:val="1"/>
        <w:rPr>
          <w:rFonts w:asciiTheme="minorHAnsi" w:hAnsiTheme="minorHAnsi" w:cstheme="minorHAnsi"/>
          <w:b/>
          <w:caps/>
          <w:sz w:val="22"/>
          <w:szCs w:val="22"/>
        </w:rPr>
      </w:pPr>
      <w:r w:rsidRPr="00AE2DF4">
        <w:rPr>
          <w:rFonts w:asciiTheme="minorHAnsi" w:hAnsiTheme="minorHAnsi" w:cstheme="minorHAnsi"/>
          <w:b/>
          <w:caps/>
          <w:sz w:val="22"/>
          <w:szCs w:val="22"/>
        </w:rPr>
        <w:t>SUMMARY CONCLUSION</w:t>
      </w:r>
    </w:p>
    <w:p w14:paraId="73E0A982" w14:textId="039B8D6D" w:rsidR="002D60C1" w:rsidRPr="00AE2DF4" w:rsidRDefault="002D60C1" w:rsidP="002D60C1">
      <w:pPr>
        <w:pStyle w:val="ListParagraph"/>
        <w:widowControl w:val="0"/>
        <w:numPr>
          <w:ilvl w:val="0"/>
          <w:numId w:val="21"/>
        </w:numPr>
        <w:tabs>
          <w:tab w:val="num" w:pos="-720"/>
        </w:tabs>
        <w:spacing w:after="220"/>
        <w:ind w:left="0" w:firstLine="0"/>
        <w:jc w:val="both"/>
        <w:rPr>
          <w:rFonts w:asciiTheme="minorHAnsi" w:hAnsiTheme="minorHAnsi" w:cstheme="minorHAnsi"/>
          <w:sz w:val="22"/>
          <w:szCs w:val="22"/>
        </w:rPr>
      </w:pPr>
      <w:r w:rsidRPr="00AE2DF4">
        <w:rPr>
          <w:rFonts w:asciiTheme="minorHAnsi" w:hAnsiTheme="minorHAnsi" w:cstheme="minorHAnsi"/>
          <w:sz w:val="22"/>
          <w:szCs w:val="22"/>
        </w:rPr>
        <w:t>A mortgage loan is defined as a debt obligation that is not a security, which is secured by a mortgage on real estate. In addition to mortgage loans directly originated, a mortgage loan also includes mortgage loans acquired or obtained through assignment, syndication or participation</w:t>
      </w:r>
      <w:r w:rsidRPr="00AE2DF4">
        <w:rPr>
          <w:rFonts w:asciiTheme="minorHAnsi" w:hAnsiTheme="minorHAnsi" w:cstheme="minorHAnsi"/>
          <w:sz w:val="22"/>
          <w:szCs w:val="22"/>
          <w:vertAlign w:val="superscript"/>
        </w:rPr>
        <w:footnoteReference w:id="8"/>
      </w:r>
      <w:ins w:id="1008" w:author="Oden, Wil" w:date="2025-04-03T13:37:00Z" w16du:dateUtc="2025-04-03T18:37:00Z">
        <w:r w:rsidRPr="00AE2DF4">
          <w:rPr>
            <w:rFonts w:asciiTheme="minorHAnsi" w:hAnsiTheme="minorHAnsi" w:cstheme="minorHAnsi"/>
            <w:sz w:val="22"/>
            <w:szCs w:val="22"/>
          </w:rPr>
          <w:t xml:space="preserve">, or </w:t>
        </w:r>
      </w:ins>
      <w:ins w:id="1009" w:author="Oden, Wil" w:date="2025-04-03T14:12:00Z" w16du:dateUtc="2025-04-03T19:12:00Z">
        <w:r w:rsidRPr="00AE2DF4">
          <w:rPr>
            <w:rFonts w:asciiTheme="minorHAnsi" w:hAnsiTheme="minorHAnsi" w:cstheme="minorHAnsi"/>
            <w:sz w:val="22"/>
            <w:szCs w:val="22"/>
          </w:rPr>
          <w:t xml:space="preserve">mortgage loans acquired through </w:t>
        </w:r>
      </w:ins>
      <w:ins w:id="1010" w:author="Oden, Wil" w:date="2025-04-03T15:02:00Z" w16du:dateUtc="2025-04-03T20:02:00Z">
        <w:r w:rsidRPr="00AE2DF4">
          <w:rPr>
            <w:rFonts w:asciiTheme="minorHAnsi" w:hAnsiTheme="minorHAnsi" w:cstheme="minorHAnsi"/>
            <w:sz w:val="22"/>
            <w:szCs w:val="22"/>
          </w:rPr>
          <w:t>a</w:t>
        </w:r>
      </w:ins>
      <w:ins w:id="1011" w:author="Oden, Wil" w:date="2025-06-25T13:12:00Z" w16du:dateUtc="2025-06-25T18:12:00Z">
        <w:r w:rsidRPr="00AE2DF4">
          <w:rPr>
            <w:rFonts w:asciiTheme="minorHAnsi" w:hAnsiTheme="minorHAnsi" w:cstheme="minorHAnsi"/>
            <w:sz w:val="22"/>
            <w:szCs w:val="22"/>
          </w:rPr>
          <w:t>n</w:t>
        </w:r>
      </w:ins>
      <w:ins w:id="1012" w:author="Oden, Wil" w:date="2025-04-03T15:02:00Z" w16du:dateUtc="2025-04-03T20:02:00Z">
        <w:r w:rsidRPr="00AE2DF4">
          <w:rPr>
            <w:rFonts w:asciiTheme="minorHAnsi" w:hAnsiTheme="minorHAnsi" w:cstheme="minorHAnsi"/>
            <w:sz w:val="22"/>
            <w:szCs w:val="22"/>
          </w:rPr>
          <w:t xml:space="preserve"> </w:t>
        </w:r>
      </w:ins>
      <w:ins w:id="1013" w:author="Oden, Wil" w:date="2025-04-03T14:12:00Z" w16du:dateUtc="2025-04-03T19:12:00Z">
        <w:r w:rsidRPr="00AE2DF4">
          <w:rPr>
            <w:rFonts w:asciiTheme="minorHAnsi" w:hAnsiTheme="minorHAnsi" w:cstheme="minorHAnsi"/>
            <w:sz w:val="22"/>
            <w:szCs w:val="22"/>
          </w:rPr>
          <w:t>investment in</w:t>
        </w:r>
      </w:ins>
      <w:ins w:id="1014" w:author="Oden, Wil" w:date="2025-04-03T13:50:00Z" w16du:dateUtc="2025-04-03T18:50:00Z">
        <w:r w:rsidRPr="00AE2DF4">
          <w:rPr>
            <w:rFonts w:asciiTheme="minorHAnsi" w:hAnsiTheme="minorHAnsi" w:cstheme="minorHAnsi"/>
            <w:sz w:val="22"/>
            <w:szCs w:val="22"/>
          </w:rPr>
          <w:t xml:space="preserve"> </w:t>
        </w:r>
      </w:ins>
      <w:ins w:id="1015" w:author="Oden, Wil" w:date="2025-04-03T15:02:00Z" w16du:dateUtc="2025-04-03T20:02:00Z">
        <w:r w:rsidRPr="00AE2DF4">
          <w:rPr>
            <w:rFonts w:asciiTheme="minorHAnsi" w:hAnsiTheme="minorHAnsi" w:cstheme="minorHAnsi"/>
            <w:sz w:val="22"/>
            <w:szCs w:val="22"/>
          </w:rPr>
          <w:t>a</w:t>
        </w:r>
      </w:ins>
      <w:ins w:id="1016" w:author="Oden, Wil" w:date="2025-04-03T14:11:00Z" w16du:dateUtc="2025-04-03T19:11:00Z">
        <w:r w:rsidRPr="00AE2DF4">
          <w:rPr>
            <w:rFonts w:asciiTheme="minorHAnsi" w:hAnsiTheme="minorHAnsi" w:cstheme="minorHAnsi"/>
            <w:sz w:val="22"/>
            <w:szCs w:val="22"/>
          </w:rPr>
          <w:t xml:space="preserve"> </w:t>
        </w:r>
      </w:ins>
      <w:ins w:id="1017" w:author="Oden, Wil" w:date="2025-06-25T13:12:00Z" w16du:dateUtc="2025-06-25T18:12:00Z">
        <w:r w:rsidRPr="00AE2DF4">
          <w:rPr>
            <w:rFonts w:asciiTheme="minorHAnsi" w:hAnsiTheme="minorHAnsi" w:cstheme="minorHAnsi"/>
            <w:sz w:val="22"/>
            <w:szCs w:val="22"/>
          </w:rPr>
          <w:t xml:space="preserve">qualifying </w:t>
        </w:r>
      </w:ins>
      <w:ins w:id="1018" w:author="Oden, Wil" w:date="2025-04-03T15:34:00Z" w16du:dateUtc="2025-04-03T20:34:00Z">
        <w:r w:rsidRPr="00AE2DF4">
          <w:rPr>
            <w:rFonts w:asciiTheme="minorHAnsi" w:hAnsiTheme="minorHAnsi" w:cstheme="minorHAnsi"/>
            <w:sz w:val="22"/>
            <w:szCs w:val="22"/>
          </w:rPr>
          <w:t>statutory trust</w:t>
        </w:r>
      </w:ins>
      <w:ins w:id="1019" w:author="Oden, Wil" w:date="2025-06-03T10:16:00Z" w16du:dateUtc="2025-06-03T15:16:00Z">
        <w:r w:rsidRPr="00AE2DF4">
          <w:rPr>
            <w:rFonts w:asciiTheme="minorHAnsi" w:hAnsiTheme="minorHAnsi" w:cstheme="minorHAnsi"/>
            <w:sz w:val="22"/>
            <w:szCs w:val="22"/>
          </w:rPr>
          <w:t xml:space="preserve"> as defined in paragraph 2.b</w:t>
        </w:r>
      </w:ins>
      <w:r w:rsidRPr="00AE2DF4">
        <w:rPr>
          <w:rFonts w:asciiTheme="minorHAnsi" w:hAnsiTheme="minorHAnsi" w:cstheme="minorHAnsi"/>
          <w:sz w:val="22"/>
          <w:szCs w:val="22"/>
        </w:rPr>
        <w:t>. Investments that reflect “participating mortgages,” “mortgage loan fund,” “bundled mortgage loans</w:t>
      </w:r>
      <w:r w:rsidRPr="00AE2DF4">
        <w:rPr>
          <w:rFonts w:asciiTheme="minorHAnsi" w:hAnsiTheme="minorHAnsi" w:cstheme="minorHAnsi"/>
          <w:sz w:val="22"/>
          <w:szCs w:val="22"/>
          <w:vertAlign w:val="superscript"/>
        </w:rPr>
        <w:footnoteReference w:id="9"/>
      </w:r>
      <w:r w:rsidRPr="00AE2DF4">
        <w:rPr>
          <w:rFonts w:asciiTheme="minorHAnsi" w:hAnsiTheme="minorHAnsi" w:cstheme="minorHAnsi"/>
          <w:sz w:val="22"/>
          <w:szCs w:val="22"/>
        </w:rPr>
        <w:t>” or the “securitization of assets” are not considered mortgage loans within scope of this SSAP.</w:t>
      </w:r>
      <w:ins w:id="1020" w:author="Oden, Wil" w:date="2025-05-08T09:41:00Z" w16du:dateUtc="2025-05-08T14:41:00Z">
        <w:r w:rsidRPr="00AE2DF4">
          <w:rPr>
            <w:rFonts w:asciiTheme="minorHAnsi" w:hAnsiTheme="minorHAnsi" w:cstheme="minorHAnsi"/>
            <w:sz w:val="22"/>
            <w:szCs w:val="22"/>
          </w:rPr>
          <w:t xml:space="preserve"> </w:t>
        </w:r>
      </w:ins>
      <w:ins w:id="1021" w:author="Oden, Wil" w:date="2025-06-04T12:19:00Z" w16du:dateUtc="2025-06-04T17:19:00Z">
        <w:r w:rsidRPr="00AE2DF4">
          <w:rPr>
            <w:rFonts w:asciiTheme="minorHAnsi" w:hAnsiTheme="minorHAnsi" w:cstheme="minorHAnsi"/>
            <w:sz w:val="22"/>
            <w:szCs w:val="22"/>
          </w:rPr>
          <w:t xml:space="preserve">Nonqualifying </w:t>
        </w:r>
      </w:ins>
      <w:ins w:id="1022" w:author="Oden, Wil" w:date="2025-06-04T12:20:00Z" w16du:dateUtc="2025-06-04T17:20:00Z">
        <w:r w:rsidRPr="00AE2DF4">
          <w:rPr>
            <w:rFonts w:asciiTheme="minorHAnsi" w:hAnsiTheme="minorHAnsi" w:cstheme="minorHAnsi"/>
            <w:sz w:val="22"/>
            <w:szCs w:val="22"/>
          </w:rPr>
          <w:t>statutory trusts shall be accounted for and reported in accordance with the applicable statement of statutory accounting principle</w:t>
        </w:r>
      </w:ins>
      <w:r w:rsidRPr="00AE2DF4">
        <w:rPr>
          <w:rFonts w:asciiTheme="minorHAnsi" w:hAnsiTheme="minorHAnsi" w:cstheme="minorHAnsi"/>
          <w:sz w:val="22"/>
          <w:szCs w:val="22"/>
        </w:rPr>
        <w:t xml:space="preserve">. </w:t>
      </w:r>
      <w:ins w:id="1023" w:author="Oden, Wil" w:date="2025-05-08T09:41:00Z" w16du:dateUtc="2025-05-08T14:41:00Z">
        <w:r w:rsidRPr="00AE2DF4">
          <w:rPr>
            <w:rFonts w:asciiTheme="minorHAnsi" w:hAnsiTheme="minorHAnsi" w:cstheme="minorHAnsi"/>
            <w:sz w:val="22"/>
            <w:szCs w:val="22"/>
          </w:rPr>
          <w:t xml:space="preserve">Regardless of whether reported on Schedule </w:t>
        </w:r>
      </w:ins>
      <w:ins w:id="1024" w:author="Oden, Wil" w:date="2025-05-08T09:42:00Z" w16du:dateUtc="2025-05-08T14:42:00Z">
        <w:r w:rsidRPr="00AE2DF4">
          <w:rPr>
            <w:rFonts w:asciiTheme="minorHAnsi" w:hAnsiTheme="minorHAnsi" w:cstheme="minorHAnsi"/>
            <w:sz w:val="22"/>
            <w:szCs w:val="22"/>
          </w:rPr>
          <w:t>B</w:t>
        </w:r>
      </w:ins>
      <w:ins w:id="1025" w:author="Oden, Wil" w:date="2025-05-08T09:41:00Z" w16du:dateUtc="2025-05-08T14:41:00Z">
        <w:r w:rsidRPr="00AE2DF4">
          <w:rPr>
            <w:rFonts w:asciiTheme="minorHAnsi" w:hAnsiTheme="minorHAnsi" w:cstheme="minorHAnsi"/>
            <w:sz w:val="22"/>
            <w:szCs w:val="22"/>
          </w:rPr>
          <w:t xml:space="preserve"> or </w:t>
        </w:r>
      </w:ins>
      <w:ins w:id="1026" w:author="Oden, Wil" w:date="2025-05-08T13:51:00Z" w16du:dateUtc="2025-05-08T18:51:00Z">
        <w:r w:rsidRPr="00AE2DF4">
          <w:rPr>
            <w:rFonts w:asciiTheme="minorHAnsi" w:hAnsiTheme="minorHAnsi" w:cstheme="minorHAnsi"/>
            <w:sz w:val="22"/>
            <w:szCs w:val="22"/>
          </w:rPr>
          <w:t>another schedule</w:t>
        </w:r>
      </w:ins>
      <w:ins w:id="1027" w:author="Oden, Wil" w:date="2025-05-08T09:41:00Z" w16du:dateUtc="2025-05-08T14:41:00Z">
        <w:r w:rsidRPr="00AE2DF4">
          <w:rPr>
            <w:rFonts w:asciiTheme="minorHAnsi" w:hAnsiTheme="minorHAnsi" w:cstheme="minorHAnsi"/>
            <w:sz w:val="22"/>
            <w:szCs w:val="22"/>
          </w:rPr>
          <w:t xml:space="preserve">, all </w:t>
        </w:r>
      </w:ins>
      <w:ins w:id="1028" w:author="Oden, Wil" w:date="2025-05-08T09:42:00Z" w16du:dateUtc="2025-05-08T14:42:00Z">
        <w:r w:rsidRPr="00AE2DF4">
          <w:rPr>
            <w:rFonts w:asciiTheme="minorHAnsi" w:hAnsiTheme="minorHAnsi" w:cstheme="minorHAnsi"/>
            <w:sz w:val="22"/>
            <w:szCs w:val="22"/>
          </w:rPr>
          <w:t>statutory trust</w:t>
        </w:r>
      </w:ins>
      <w:ins w:id="1029" w:author="Oden, Wil" w:date="2025-05-08T09:41:00Z" w16du:dateUtc="2025-05-08T14:41:00Z">
        <w:r w:rsidRPr="00AE2DF4">
          <w:rPr>
            <w:rFonts w:asciiTheme="minorHAnsi" w:hAnsiTheme="minorHAnsi" w:cstheme="minorHAnsi"/>
            <w:sz w:val="22"/>
            <w:szCs w:val="22"/>
          </w:rPr>
          <w:t xml:space="preserve">s </w:t>
        </w:r>
      </w:ins>
      <w:ins w:id="1030" w:author="Oden, Wil" w:date="2025-07-16T14:12:00Z" w16du:dateUtc="2025-07-16T19:12:00Z">
        <w:r w:rsidRPr="00AE2DF4">
          <w:rPr>
            <w:rFonts w:asciiTheme="minorHAnsi" w:hAnsiTheme="minorHAnsi" w:cstheme="minorHAnsi"/>
            <w:sz w:val="22"/>
            <w:szCs w:val="22"/>
          </w:rPr>
          <w:t xml:space="preserve">beneficially or directly </w:t>
        </w:r>
      </w:ins>
      <w:ins w:id="1031" w:author="Oden, Wil" w:date="2025-05-08T09:41:00Z" w16du:dateUtc="2025-05-08T14:41:00Z">
        <w:r w:rsidRPr="00AE2DF4">
          <w:rPr>
            <w:rFonts w:asciiTheme="minorHAnsi" w:hAnsiTheme="minorHAnsi" w:cstheme="minorHAnsi"/>
            <w:sz w:val="22"/>
            <w:szCs w:val="22"/>
          </w:rPr>
          <w:t>owned by the reporting entity shall be detailed in Schedule Y.</w:t>
        </w:r>
      </w:ins>
      <w:ins w:id="1032" w:author="Oden, Wil" w:date="2025-08-25T11:26:00Z" w16du:dateUtc="2025-08-25T16:26:00Z">
        <w:r w:rsidR="00BC02C1">
          <w:rPr>
            <w:rFonts w:asciiTheme="minorHAnsi" w:hAnsiTheme="minorHAnsi" w:cstheme="minorHAnsi"/>
            <w:sz w:val="22"/>
            <w:szCs w:val="22"/>
          </w:rPr>
          <w:t xml:space="preserve">  </w:t>
        </w:r>
        <w:r w:rsidR="00BC02C1" w:rsidRPr="00564AD0">
          <w:rPr>
            <w:rFonts w:asciiTheme="minorHAnsi" w:hAnsiTheme="minorHAnsi" w:cstheme="minorHAnsi"/>
            <w:sz w:val="22"/>
            <w:szCs w:val="22"/>
            <w:highlight w:val="lightGray"/>
          </w:rPr>
          <w:t xml:space="preserve">The accounting, reporting, and admittance guidance </w:t>
        </w:r>
      </w:ins>
      <w:ins w:id="1033" w:author="Oden, Wil" w:date="2025-08-25T11:39:00Z" w16du:dateUtc="2025-08-25T16:39:00Z">
        <w:r w:rsidR="00564AD0" w:rsidRPr="00564AD0">
          <w:rPr>
            <w:rFonts w:asciiTheme="minorHAnsi" w:hAnsiTheme="minorHAnsi" w:cstheme="minorHAnsi"/>
            <w:sz w:val="22"/>
            <w:szCs w:val="22"/>
            <w:highlight w:val="lightGray"/>
          </w:rPr>
          <w:t xml:space="preserve">reflected for qualifying statutory trusts </w:t>
        </w:r>
      </w:ins>
      <w:ins w:id="1034" w:author="Oden, Wil" w:date="2025-08-25T11:27:00Z" w16du:dateUtc="2025-08-25T16:27:00Z">
        <w:r w:rsidR="00163708" w:rsidRPr="00564AD0">
          <w:rPr>
            <w:rFonts w:asciiTheme="minorHAnsi" w:hAnsiTheme="minorHAnsi" w:cstheme="minorHAnsi"/>
            <w:sz w:val="22"/>
            <w:szCs w:val="22"/>
            <w:highlight w:val="lightGray"/>
          </w:rPr>
          <w:t xml:space="preserve">should not be inferred to </w:t>
        </w:r>
      </w:ins>
      <w:ins w:id="1035" w:author="Oden, Wil" w:date="2025-08-25T11:40:00Z" w16du:dateUtc="2025-08-25T16:40:00Z">
        <w:r w:rsidR="00564AD0" w:rsidRPr="00564AD0">
          <w:rPr>
            <w:rFonts w:asciiTheme="minorHAnsi" w:hAnsiTheme="minorHAnsi" w:cstheme="minorHAnsi"/>
            <w:sz w:val="22"/>
            <w:szCs w:val="22"/>
            <w:highlight w:val="lightGray"/>
          </w:rPr>
          <w:t>apply to nonqualifying statutory trusts or any other type of trust.</w:t>
        </w:r>
      </w:ins>
    </w:p>
    <w:p w14:paraId="0CD3C4DC" w14:textId="77777777" w:rsidR="002D60C1" w:rsidRPr="00AE2DF4" w:rsidRDefault="002D60C1" w:rsidP="001116F0">
      <w:pPr>
        <w:numPr>
          <w:ilvl w:val="0"/>
          <w:numId w:val="29"/>
        </w:numPr>
        <w:spacing w:after="220"/>
        <w:ind w:left="1440" w:hanging="720"/>
        <w:jc w:val="both"/>
        <w:rPr>
          <w:rFonts w:asciiTheme="minorHAnsi" w:hAnsiTheme="minorHAnsi" w:cstheme="minorHAnsi"/>
          <w:sz w:val="22"/>
          <w:szCs w:val="22"/>
        </w:rPr>
      </w:pPr>
      <w:r w:rsidRPr="00AE2DF4">
        <w:rPr>
          <w:rFonts w:asciiTheme="minorHAnsi" w:hAnsiTheme="minorHAnsi" w:cstheme="minorHAnsi"/>
          <w:sz w:val="22"/>
          <w:szCs w:val="22"/>
        </w:rPr>
        <w:t xml:space="preserve">A security is a share, participation, or other interest in property or in an entity of the issuer or an obligation of the issuer that has </w:t>
      </w:r>
      <w:proofErr w:type="gramStart"/>
      <w:r w:rsidRPr="00AE2DF4">
        <w:rPr>
          <w:rFonts w:asciiTheme="minorHAnsi" w:hAnsiTheme="minorHAnsi" w:cstheme="minorHAnsi"/>
          <w:sz w:val="22"/>
          <w:szCs w:val="22"/>
        </w:rPr>
        <w:t>all of</w:t>
      </w:r>
      <w:proofErr w:type="gramEnd"/>
      <w:r w:rsidRPr="00AE2DF4">
        <w:rPr>
          <w:rFonts w:asciiTheme="minorHAnsi" w:hAnsiTheme="minorHAnsi" w:cstheme="minorHAnsi"/>
          <w:sz w:val="22"/>
          <w:szCs w:val="22"/>
        </w:rPr>
        <w:t xml:space="preserve"> the following characteristics:</w:t>
      </w:r>
    </w:p>
    <w:p w14:paraId="3333DD4D" w14:textId="77777777" w:rsidR="002D60C1" w:rsidRPr="00AE2DF4" w:rsidRDefault="002D60C1" w:rsidP="002D60C1">
      <w:pPr>
        <w:spacing w:after="220"/>
        <w:ind w:left="2160" w:hanging="720"/>
        <w:jc w:val="both"/>
        <w:rPr>
          <w:rFonts w:asciiTheme="minorHAnsi" w:hAnsiTheme="minorHAnsi" w:cstheme="minorHAnsi"/>
          <w:sz w:val="22"/>
          <w:szCs w:val="22"/>
        </w:rPr>
      </w:pPr>
      <w:proofErr w:type="spellStart"/>
      <w:r w:rsidRPr="00AE2DF4">
        <w:rPr>
          <w:rFonts w:asciiTheme="minorHAnsi" w:hAnsiTheme="minorHAnsi" w:cstheme="minorHAnsi"/>
          <w:sz w:val="22"/>
          <w:szCs w:val="22"/>
        </w:rPr>
        <w:lastRenderedPageBreak/>
        <w:t>i</w:t>
      </w:r>
      <w:proofErr w:type="spellEnd"/>
      <w:r w:rsidRPr="00AE2DF4">
        <w:rPr>
          <w:rFonts w:asciiTheme="minorHAnsi" w:hAnsiTheme="minorHAnsi" w:cstheme="minorHAnsi"/>
          <w:sz w:val="22"/>
          <w:szCs w:val="22"/>
        </w:rPr>
        <w:t>.</w:t>
      </w:r>
      <w:r w:rsidRPr="00AE2DF4">
        <w:rPr>
          <w:rFonts w:asciiTheme="minorHAnsi" w:hAnsiTheme="minorHAnsi" w:cstheme="minorHAnsi"/>
          <w:sz w:val="22"/>
          <w:szCs w:val="22"/>
        </w:rPr>
        <w:tab/>
        <w:t>It is either represented by an instrument issued in bearer or registered form, or if not represented by an instrument, is registered in books maintained to record transfers by or on behalf of the issuer.</w:t>
      </w:r>
    </w:p>
    <w:p w14:paraId="67BDA158" w14:textId="77777777" w:rsidR="002D60C1" w:rsidRPr="00AE2DF4" w:rsidRDefault="002D60C1" w:rsidP="002D60C1">
      <w:pPr>
        <w:spacing w:after="220"/>
        <w:ind w:left="2160" w:hanging="720"/>
        <w:jc w:val="both"/>
        <w:rPr>
          <w:rFonts w:asciiTheme="minorHAnsi" w:hAnsiTheme="minorHAnsi" w:cstheme="minorHAnsi"/>
          <w:sz w:val="22"/>
          <w:szCs w:val="22"/>
        </w:rPr>
      </w:pPr>
      <w:r w:rsidRPr="00AE2DF4">
        <w:rPr>
          <w:rFonts w:asciiTheme="minorHAnsi" w:hAnsiTheme="minorHAnsi" w:cstheme="minorHAnsi"/>
          <w:sz w:val="22"/>
          <w:szCs w:val="22"/>
        </w:rPr>
        <w:t>ii.</w:t>
      </w:r>
      <w:r w:rsidRPr="00AE2DF4">
        <w:rPr>
          <w:rFonts w:asciiTheme="minorHAnsi" w:hAnsiTheme="minorHAnsi" w:cstheme="minorHAnsi"/>
          <w:sz w:val="22"/>
          <w:szCs w:val="22"/>
        </w:rPr>
        <w:tab/>
        <w:t xml:space="preserve">It is of a type commonly dealt in on securities exchanges or markets or, when represented by an instrument, </w:t>
      </w:r>
      <w:proofErr w:type="gramStart"/>
      <w:r w:rsidRPr="00AE2DF4">
        <w:rPr>
          <w:rFonts w:asciiTheme="minorHAnsi" w:hAnsiTheme="minorHAnsi" w:cstheme="minorHAnsi"/>
          <w:sz w:val="22"/>
          <w:szCs w:val="22"/>
        </w:rPr>
        <w:t>is</w:t>
      </w:r>
      <w:proofErr w:type="gramEnd"/>
      <w:r w:rsidRPr="00AE2DF4">
        <w:rPr>
          <w:rFonts w:asciiTheme="minorHAnsi" w:hAnsiTheme="minorHAnsi" w:cstheme="minorHAnsi"/>
          <w:sz w:val="22"/>
          <w:szCs w:val="22"/>
        </w:rPr>
        <w:t xml:space="preserve"> commonly recognized in any area in which it is issued or dealt in as a medium for investment.</w:t>
      </w:r>
    </w:p>
    <w:p w14:paraId="70E3AD05" w14:textId="77777777" w:rsidR="002D60C1" w:rsidRPr="00AE2DF4" w:rsidRDefault="002D60C1" w:rsidP="002D60C1">
      <w:pPr>
        <w:spacing w:after="220"/>
        <w:ind w:left="2160" w:hanging="720"/>
        <w:jc w:val="both"/>
        <w:rPr>
          <w:ins w:id="1036" w:author="Oden, Wil" w:date="2025-04-03T14:04:00Z" w16du:dateUtc="2025-04-03T19:04:00Z"/>
          <w:rFonts w:asciiTheme="minorHAnsi" w:hAnsiTheme="minorHAnsi" w:cstheme="minorHAnsi"/>
          <w:sz w:val="22"/>
          <w:szCs w:val="22"/>
        </w:rPr>
      </w:pPr>
      <w:r w:rsidRPr="00AE2DF4">
        <w:rPr>
          <w:rFonts w:asciiTheme="minorHAnsi" w:hAnsiTheme="minorHAnsi" w:cstheme="minorHAnsi"/>
          <w:sz w:val="22"/>
          <w:szCs w:val="22"/>
        </w:rPr>
        <w:t>iii.</w:t>
      </w:r>
      <w:r w:rsidRPr="00AE2DF4">
        <w:rPr>
          <w:rFonts w:asciiTheme="minorHAnsi" w:hAnsiTheme="minorHAnsi" w:cstheme="minorHAnsi"/>
          <w:sz w:val="22"/>
          <w:szCs w:val="22"/>
        </w:rPr>
        <w:tab/>
        <w:t xml:space="preserve">It either is one of a class or series or by its terms is divisible into a class or series of shares, </w:t>
      </w:r>
      <w:proofErr w:type="gramStart"/>
      <w:r w:rsidRPr="00AE2DF4">
        <w:rPr>
          <w:rFonts w:asciiTheme="minorHAnsi" w:hAnsiTheme="minorHAnsi" w:cstheme="minorHAnsi"/>
          <w:sz w:val="22"/>
          <w:szCs w:val="22"/>
        </w:rPr>
        <w:t>participations</w:t>
      </w:r>
      <w:proofErr w:type="gramEnd"/>
      <w:r w:rsidRPr="00AE2DF4">
        <w:rPr>
          <w:rFonts w:asciiTheme="minorHAnsi" w:hAnsiTheme="minorHAnsi" w:cstheme="minorHAnsi"/>
          <w:sz w:val="22"/>
          <w:szCs w:val="22"/>
        </w:rPr>
        <w:t>, interests, or obligations.</w:t>
      </w:r>
    </w:p>
    <w:p w14:paraId="697182EA" w14:textId="12DB9881" w:rsidR="002D60C1" w:rsidRPr="00AE2DF4" w:rsidRDefault="002D60C1" w:rsidP="00D3106E">
      <w:pPr>
        <w:numPr>
          <w:ilvl w:val="0"/>
          <w:numId w:val="29"/>
        </w:numPr>
        <w:spacing w:after="220"/>
        <w:ind w:left="1440" w:hanging="720"/>
        <w:jc w:val="both"/>
        <w:rPr>
          <w:ins w:id="1037" w:author="Oden, Wil" w:date="2025-04-03T15:08:00Z" w16du:dateUtc="2025-04-03T20:08:00Z"/>
          <w:rFonts w:asciiTheme="minorHAnsi" w:hAnsiTheme="minorHAnsi" w:cstheme="minorHAnsi"/>
          <w:sz w:val="22"/>
          <w:szCs w:val="22"/>
        </w:rPr>
      </w:pPr>
      <w:ins w:id="1038" w:author="Oden, Wil" w:date="2025-04-03T14:44:00Z" w16du:dateUtc="2025-04-03T19:44:00Z">
        <w:r w:rsidRPr="00AE2DF4">
          <w:rPr>
            <w:rFonts w:asciiTheme="minorHAnsi" w:hAnsiTheme="minorHAnsi" w:cstheme="minorHAnsi"/>
            <w:sz w:val="22"/>
            <w:szCs w:val="22"/>
          </w:rPr>
          <w:t>A s</w:t>
        </w:r>
      </w:ins>
      <w:ins w:id="1039" w:author="Oden, Wil" w:date="2025-04-03T14:12:00Z" w16du:dateUtc="2025-04-03T19:12:00Z">
        <w:r w:rsidRPr="00AE2DF4">
          <w:rPr>
            <w:rFonts w:asciiTheme="minorHAnsi" w:hAnsiTheme="minorHAnsi" w:cstheme="minorHAnsi"/>
            <w:sz w:val="22"/>
            <w:szCs w:val="22"/>
          </w:rPr>
          <w:t>tatutory trust</w:t>
        </w:r>
      </w:ins>
      <w:ins w:id="1040" w:author="Oden, Wil" w:date="2025-04-03T14:43:00Z" w16du:dateUtc="2025-04-03T19:43:00Z">
        <w:r w:rsidRPr="00AE2DF4">
          <w:rPr>
            <w:rFonts w:asciiTheme="minorHAnsi" w:hAnsiTheme="minorHAnsi" w:cstheme="minorHAnsi"/>
            <w:sz w:val="22"/>
            <w:szCs w:val="22"/>
          </w:rPr>
          <w:t xml:space="preserve"> </w:t>
        </w:r>
      </w:ins>
      <w:ins w:id="1041" w:author="Oden, Wil" w:date="2025-04-03T14:44:00Z" w16du:dateUtc="2025-04-03T19:44:00Z">
        <w:r w:rsidRPr="00AE2DF4">
          <w:rPr>
            <w:rFonts w:asciiTheme="minorHAnsi" w:hAnsiTheme="minorHAnsi" w:cstheme="minorHAnsi"/>
            <w:sz w:val="22"/>
            <w:szCs w:val="22"/>
          </w:rPr>
          <w:t xml:space="preserve">is </w:t>
        </w:r>
      </w:ins>
      <w:ins w:id="1042" w:author="Oden, Wil" w:date="2025-06-03T10:17:00Z" w16du:dateUtc="2025-06-03T15:17:00Z">
        <w:r w:rsidRPr="00AE2DF4">
          <w:rPr>
            <w:rFonts w:asciiTheme="minorHAnsi" w:hAnsiTheme="minorHAnsi" w:cstheme="minorHAnsi"/>
            <w:sz w:val="22"/>
            <w:szCs w:val="22"/>
          </w:rPr>
          <w:t xml:space="preserve">an unincorporated association </w:t>
        </w:r>
      </w:ins>
      <w:ins w:id="1043" w:author="Oden, Wil" w:date="2025-04-03T14:48:00Z" w16du:dateUtc="2025-04-03T19:48:00Z">
        <w:r w:rsidRPr="00AE2DF4">
          <w:rPr>
            <w:rFonts w:asciiTheme="minorHAnsi" w:hAnsiTheme="minorHAnsi" w:cstheme="minorHAnsi"/>
            <w:sz w:val="22"/>
            <w:szCs w:val="22"/>
          </w:rPr>
          <w:t xml:space="preserve">created as a trust under </w:t>
        </w:r>
      </w:ins>
      <w:ins w:id="1044" w:author="Oden, Wil" w:date="2025-04-03T14:49:00Z" w16du:dateUtc="2025-04-03T19:49:00Z">
        <w:r w:rsidRPr="00AE2DF4">
          <w:rPr>
            <w:rFonts w:asciiTheme="minorHAnsi" w:hAnsiTheme="minorHAnsi" w:cstheme="minorHAnsi"/>
            <w:sz w:val="22"/>
            <w:szCs w:val="22"/>
          </w:rPr>
          <w:t>state</w:t>
        </w:r>
      </w:ins>
      <w:ins w:id="1045" w:author="Oden, Wil" w:date="2025-04-03T14:48:00Z" w16du:dateUtc="2025-04-03T19:48:00Z">
        <w:r w:rsidRPr="00AE2DF4">
          <w:rPr>
            <w:rFonts w:asciiTheme="minorHAnsi" w:hAnsiTheme="minorHAnsi" w:cstheme="minorHAnsi"/>
            <w:sz w:val="22"/>
            <w:szCs w:val="22"/>
          </w:rPr>
          <w:t xml:space="preserve"> </w:t>
        </w:r>
      </w:ins>
      <w:ins w:id="1046" w:author="Oden, Wil" w:date="2025-04-03T14:49:00Z" w16du:dateUtc="2025-04-03T19:49:00Z">
        <w:r w:rsidRPr="00AE2DF4">
          <w:rPr>
            <w:rFonts w:asciiTheme="minorHAnsi" w:hAnsiTheme="minorHAnsi" w:cstheme="minorHAnsi"/>
            <w:sz w:val="22"/>
            <w:szCs w:val="22"/>
          </w:rPr>
          <w:t>statute</w:t>
        </w:r>
      </w:ins>
      <w:ins w:id="1047" w:author="Oden, Wil" w:date="2025-04-03T15:35:00Z" w16du:dateUtc="2025-04-03T20:35:00Z">
        <w:r w:rsidRPr="00AE2DF4">
          <w:rPr>
            <w:rFonts w:asciiTheme="minorHAnsi" w:hAnsiTheme="minorHAnsi" w:cstheme="minorHAnsi"/>
            <w:sz w:val="22"/>
            <w:szCs w:val="22"/>
          </w:rPr>
          <w:t xml:space="preserve">, a common example </w:t>
        </w:r>
      </w:ins>
      <w:ins w:id="1048" w:author="Oden, Wil" w:date="2025-04-03T15:36:00Z" w16du:dateUtc="2025-04-03T20:36:00Z">
        <w:r w:rsidRPr="00AE2DF4">
          <w:rPr>
            <w:rFonts w:asciiTheme="minorHAnsi" w:hAnsiTheme="minorHAnsi" w:cstheme="minorHAnsi"/>
            <w:sz w:val="22"/>
            <w:szCs w:val="22"/>
          </w:rPr>
          <w:t xml:space="preserve">of which </w:t>
        </w:r>
      </w:ins>
      <w:ins w:id="1049" w:author="Oden, Wil" w:date="2025-04-03T15:35:00Z" w16du:dateUtc="2025-04-03T20:35:00Z">
        <w:r w:rsidRPr="00AE2DF4">
          <w:rPr>
            <w:rFonts w:asciiTheme="minorHAnsi" w:hAnsiTheme="minorHAnsi" w:cstheme="minorHAnsi"/>
            <w:sz w:val="22"/>
            <w:szCs w:val="22"/>
          </w:rPr>
          <w:t xml:space="preserve">would be </w:t>
        </w:r>
      </w:ins>
      <w:ins w:id="1050" w:author="Oden, Wil" w:date="2025-04-03T15:36:00Z" w16du:dateUtc="2025-04-03T20:36:00Z">
        <w:r w:rsidRPr="00AE2DF4">
          <w:rPr>
            <w:rFonts w:asciiTheme="minorHAnsi" w:hAnsiTheme="minorHAnsi" w:cstheme="minorHAnsi"/>
            <w:sz w:val="22"/>
            <w:szCs w:val="22"/>
          </w:rPr>
          <w:t>Delaware statutory trusts</w:t>
        </w:r>
      </w:ins>
      <w:del w:id="1051" w:author="Oden, Wil" w:date="2025-10-15T14:25:00Z" w16du:dateUtc="2025-10-15T19:25:00Z">
        <w:r w:rsidRPr="003204F9" w:rsidDel="003204F9">
          <w:rPr>
            <w:rFonts w:asciiTheme="minorHAnsi" w:hAnsiTheme="minorHAnsi" w:cstheme="minorHAnsi"/>
            <w:sz w:val="22"/>
            <w:szCs w:val="22"/>
            <w:highlight w:val="lightGray"/>
            <w:rPrChange w:id="1052" w:author="Oden, Wil" w:date="2025-10-15T14:25:00Z" w16du:dateUtc="2025-10-15T19:25:00Z">
              <w:rPr>
                <w:rFonts w:asciiTheme="minorHAnsi" w:hAnsiTheme="minorHAnsi" w:cstheme="minorHAnsi"/>
                <w:sz w:val="22"/>
                <w:szCs w:val="22"/>
              </w:rPr>
            </w:rPrChange>
          </w:rPr>
          <w:delText>(DSTs)</w:delText>
        </w:r>
      </w:del>
      <w:ins w:id="1053" w:author="Oden, Wil" w:date="2025-04-03T14:49:00Z" w16du:dateUtc="2025-04-03T19:49:00Z">
        <w:r w:rsidRPr="00AE2DF4">
          <w:rPr>
            <w:rFonts w:asciiTheme="minorHAnsi" w:hAnsiTheme="minorHAnsi" w:cstheme="minorHAnsi"/>
            <w:sz w:val="22"/>
            <w:szCs w:val="22"/>
          </w:rPr>
          <w:t>.</w:t>
        </w:r>
      </w:ins>
      <w:ins w:id="1054" w:author="Oden, Wil" w:date="2025-04-03T15:01:00Z" w16du:dateUtc="2025-04-03T20:01:00Z">
        <w:r w:rsidRPr="00AE2DF4">
          <w:rPr>
            <w:rFonts w:asciiTheme="minorHAnsi" w:hAnsiTheme="minorHAnsi" w:cstheme="minorHAnsi"/>
            <w:sz w:val="22"/>
            <w:szCs w:val="22"/>
          </w:rPr>
          <w:t xml:space="preserve"> </w:t>
        </w:r>
      </w:ins>
      <w:ins w:id="1055" w:author="Oden, Wil" w:date="2025-06-25T13:21:00Z" w16du:dateUtc="2025-06-25T18:21:00Z">
        <w:r w:rsidRPr="00AE2DF4">
          <w:rPr>
            <w:rFonts w:asciiTheme="minorHAnsi" w:hAnsiTheme="minorHAnsi" w:cstheme="minorHAnsi"/>
            <w:sz w:val="22"/>
            <w:szCs w:val="22"/>
          </w:rPr>
          <w:t>T</w:t>
        </w:r>
      </w:ins>
      <w:ins w:id="1056" w:author="Oden, Wil" w:date="2025-04-07T11:06:00Z" w16du:dateUtc="2025-04-07T16:06:00Z">
        <w:r w:rsidRPr="00AE2DF4">
          <w:rPr>
            <w:rFonts w:asciiTheme="minorHAnsi" w:hAnsiTheme="minorHAnsi" w:cstheme="minorHAnsi"/>
            <w:sz w:val="22"/>
            <w:szCs w:val="22"/>
          </w:rPr>
          <w:t xml:space="preserve">o </w:t>
        </w:r>
      </w:ins>
      <w:ins w:id="1057" w:author="Oden, Wil" w:date="2025-06-25T13:21:00Z" w16du:dateUtc="2025-06-25T18:21:00Z">
        <w:r w:rsidRPr="00AE2DF4">
          <w:rPr>
            <w:rFonts w:asciiTheme="minorHAnsi" w:hAnsiTheme="minorHAnsi" w:cstheme="minorHAnsi"/>
            <w:sz w:val="22"/>
            <w:szCs w:val="22"/>
          </w:rPr>
          <w:t xml:space="preserve">be </w:t>
        </w:r>
      </w:ins>
      <w:ins w:id="1058" w:author="Oden, Wil" w:date="2025-06-25T13:56:00Z" w16du:dateUtc="2025-06-25T18:56:00Z">
        <w:r w:rsidRPr="00AE2DF4">
          <w:rPr>
            <w:rFonts w:asciiTheme="minorHAnsi" w:hAnsiTheme="minorHAnsi" w:cstheme="minorHAnsi"/>
            <w:sz w:val="22"/>
            <w:szCs w:val="22"/>
          </w:rPr>
          <w:t>considered a</w:t>
        </w:r>
      </w:ins>
      <w:ins w:id="1059" w:author="Oden, Wil" w:date="2025-06-25T13:21:00Z" w16du:dateUtc="2025-06-25T18:21:00Z">
        <w:r w:rsidRPr="00AE2DF4">
          <w:rPr>
            <w:rFonts w:asciiTheme="minorHAnsi" w:hAnsiTheme="minorHAnsi" w:cstheme="minorHAnsi"/>
            <w:sz w:val="22"/>
            <w:szCs w:val="22"/>
          </w:rPr>
          <w:t xml:space="preserve"> </w:t>
        </w:r>
      </w:ins>
      <w:ins w:id="1060" w:author="Oden, Wil" w:date="2025-04-07T11:06:00Z" w16du:dateUtc="2025-04-07T16:06:00Z">
        <w:r w:rsidRPr="00AE2DF4">
          <w:rPr>
            <w:rFonts w:asciiTheme="minorHAnsi" w:hAnsiTheme="minorHAnsi" w:cstheme="minorHAnsi"/>
            <w:sz w:val="22"/>
            <w:szCs w:val="22"/>
          </w:rPr>
          <w:t>qu</w:t>
        </w:r>
      </w:ins>
      <w:ins w:id="1061" w:author="Oden, Wil" w:date="2025-04-07T11:07:00Z" w16du:dateUtc="2025-04-07T16:07:00Z">
        <w:r w:rsidRPr="00AE2DF4">
          <w:rPr>
            <w:rFonts w:asciiTheme="minorHAnsi" w:hAnsiTheme="minorHAnsi" w:cstheme="minorHAnsi"/>
            <w:sz w:val="22"/>
            <w:szCs w:val="22"/>
          </w:rPr>
          <w:t>alify</w:t>
        </w:r>
      </w:ins>
      <w:ins w:id="1062" w:author="Oden, Wil" w:date="2025-06-25T13:21:00Z" w16du:dateUtc="2025-06-25T18:21:00Z">
        <w:r w:rsidRPr="00AE2DF4">
          <w:rPr>
            <w:rFonts w:asciiTheme="minorHAnsi" w:hAnsiTheme="minorHAnsi" w:cstheme="minorHAnsi"/>
            <w:sz w:val="22"/>
            <w:szCs w:val="22"/>
          </w:rPr>
          <w:t xml:space="preserve">ing statutory trust and </w:t>
        </w:r>
      </w:ins>
      <w:ins w:id="1063" w:author="Oden, Wil" w:date="2025-06-18T12:28:00Z" w16du:dateUtc="2025-06-18T17:28:00Z">
        <w:r w:rsidRPr="00AE2DF4">
          <w:rPr>
            <w:rFonts w:asciiTheme="minorHAnsi" w:hAnsiTheme="minorHAnsi" w:cstheme="minorHAnsi"/>
            <w:sz w:val="22"/>
            <w:szCs w:val="22"/>
          </w:rPr>
          <w:t>report</w:t>
        </w:r>
      </w:ins>
      <w:ins w:id="1064" w:author="Oden, Wil" w:date="2025-06-25T13:21:00Z" w16du:dateUtc="2025-06-25T18:21:00Z">
        <w:r w:rsidRPr="00AE2DF4">
          <w:rPr>
            <w:rFonts w:asciiTheme="minorHAnsi" w:hAnsiTheme="minorHAnsi" w:cstheme="minorHAnsi"/>
            <w:sz w:val="22"/>
            <w:szCs w:val="22"/>
          </w:rPr>
          <w:t>ed</w:t>
        </w:r>
      </w:ins>
      <w:ins w:id="1065" w:author="Oden, Wil" w:date="2025-06-18T12:28:00Z" w16du:dateUtc="2025-06-18T17:28:00Z">
        <w:r w:rsidRPr="00AE2DF4">
          <w:rPr>
            <w:rFonts w:asciiTheme="minorHAnsi" w:hAnsiTheme="minorHAnsi" w:cstheme="minorHAnsi"/>
            <w:sz w:val="22"/>
            <w:szCs w:val="22"/>
          </w:rPr>
          <w:t xml:space="preserve"> </w:t>
        </w:r>
      </w:ins>
      <w:ins w:id="1066" w:author="Oden, Wil" w:date="2025-04-07T11:07:00Z" w16du:dateUtc="2025-04-07T16:07:00Z">
        <w:r w:rsidRPr="00AE2DF4">
          <w:rPr>
            <w:rFonts w:asciiTheme="minorHAnsi" w:hAnsiTheme="minorHAnsi" w:cstheme="minorHAnsi"/>
            <w:sz w:val="22"/>
            <w:szCs w:val="22"/>
          </w:rPr>
          <w:t>as a mortgage loan within</w:t>
        </w:r>
      </w:ins>
      <w:ins w:id="1067" w:author="Oden, Wil" w:date="2025-06-03T10:18:00Z" w16du:dateUtc="2025-06-03T15:18:00Z">
        <w:r w:rsidRPr="00AE2DF4">
          <w:rPr>
            <w:rFonts w:asciiTheme="minorHAnsi" w:hAnsiTheme="minorHAnsi" w:cstheme="minorHAnsi"/>
            <w:sz w:val="22"/>
            <w:szCs w:val="22"/>
          </w:rPr>
          <w:t xml:space="preserve"> scope of</w:t>
        </w:r>
      </w:ins>
      <w:ins w:id="1068" w:author="Oden, Wil" w:date="2025-04-07T11:07:00Z" w16du:dateUtc="2025-04-07T16:07:00Z">
        <w:r w:rsidRPr="00AE2DF4">
          <w:rPr>
            <w:rFonts w:asciiTheme="minorHAnsi" w:hAnsiTheme="minorHAnsi" w:cstheme="minorHAnsi"/>
            <w:sz w:val="22"/>
            <w:szCs w:val="22"/>
          </w:rPr>
          <w:t xml:space="preserve"> this statement</w:t>
        </w:r>
      </w:ins>
      <w:ins w:id="1069" w:author="Oden, Wil" w:date="2025-06-25T13:22:00Z" w16du:dateUtc="2025-06-25T18:22:00Z">
        <w:r w:rsidRPr="00AE2DF4">
          <w:rPr>
            <w:rFonts w:asciiTheme="minorHAnsi" w:hAnsiTheme="minorHAnsi" w:cstheme="minorHAnsi"/>
            <w:sz w:val="22"/>
            <w:szCs w:val="22"/>
          </w:rPr>
          <w:t>,</w:t>
        </w:r>
      </w:ins>
      <w:ins w:id="1070" w:author="Oden, Wil" w:date="2025-04-07T11:07:00Z" w16du:dateUtc="2025-04-07T16:07:00Z">
        <w:r w:rsidRPr="00AE2DF4">
          <w:rPr>
            <w:rFonts w:asciiTheme="minorHAnsi" w:hAnsiTheme="minorHAnsi" w:cstheme="minorHAnsi"/>
            <w:sz w:val="22"/>
            <w:szCs w:val="22"/>
          </w:rPr>
          <w:t xml:space="preserve"> </w:t>
        </w:r>
      </w:ins>
      <w:ins w:id="1071" w:author="Oden, Wil" w:date="2025-06-25T13:22:00Z" w16du:dateUtc="2025-06-25T18:22:00Z">
        <w:r w:rsidRPr="00B26EB6">
          <w:rPr>
            <w:rFonts w:asciiTheme="minorHAnsi" w:hAnsiTheme="minorHAnsi" w:cstheme="minorHAnsi"/>
            <w:sz w:val="22"/>
            <w:szCs w:val="22"/>
          </w:rPr>
          <w:t xml:space="preserve">the statutory trust </w:t>
        </w:r>
      </w:ins>
      <w:ins w:id="1072" w:author="Oden, Wil" w:date="2025-06-25T13:56:00Z" w16du:dateUtc="2025-06-25T18:56:00Z">
        <w:r w:rsidRPr="00AE2DF4">
          <w:rPr>
            <w:rFonts w:asciiTheme="minorHAnsi" w:hAnsiTheme="minorHAnsi" w:cstheme="minorHAnsi"/>
            <w:sz w:val="22"/>
            <w:szCs w:val="22"/>
          </w:rPr>
          <w:t xml:space="preserve">being </w:t>
        </w:r>
      </w:ins>
      <w:ins w:id="1073" w:author="Oden, Wil" w:date="2025-06-25T13:22:00Z" w16du:dateUtc="2025-06-25T18:22:00Z">
        <w:r w:rsidRPr="00AE2DF4">
          <w:rPr>
            <w:rFonts w:asciiTheme="minorHAnsi" w:hAnsiTheme="minorHAnsi" w:cstheme="minorHAnsi"/>
            <w:sz w:val="22"/>
            <w:szCs w:val="22"/>
          </w:rPr>
          <w:t xml:space="preserve">invested in </w:t>
        </w:r>
      </w:ins>
      <w:ins w:id="1074" w:author="Oden, Wil" w:date="2025-04-03T15:05:00Z" w16du:dateUtc="2025-04-03T20:05:00Z">
        <w:r w:rsidRPr="00AE2DF4">
          <w:rPr>
            <w:rFonts w:asciiTheme="minorHAnsi" w:hAnsiTheme="minorHAnsi" w:cstheme="minorHAnsi"/>
            <w:sz w:val="22"/>
            <w:szCs w:val="22"/>
          </w:rPr>
          <w:t>must have</w:t>
        </w:r>
      </w:ins>
      <w:ins w:id="1075" w:author="Oden, Wil" w:date="2025-06-26T11:50:00Z" w16du:dateUtc="2025-06-26T16:50:00Z">
        <w:r w:rsidRPr="00AE2DF4">
          <w:rPr>
            <w:rFonts w:asciiTheme="minorHAnsi" w:hAnsiTheme="minorHAnsi" w:cstheme="minorHAnsi"/>
            <w:sz w:val="22"/>
            <w:szCs w:val="22"/>
          </w:rPr>
          <w:t xml:space="preserve"> and maintain</w:t>
        </w:r>
      </w:ins>
      <w:ins w:id="1076" w:author="Oden, Wil" w:date="2025-04-03T15:05:00Z" w16du:dateUtc="2025-04-03T20:05:00Z">
        <w:r w:rsidRPr="00AE2DF4">
          <w:rPr>
            <w:rFonts w:asciiTheme="minorHAnsi" w:hAnsiTheme="minorHAnsi" w:cstheme="minorHAnsi"/>
            <w:sz w:val="22"/>
            <w:szCs w:val="22"/>
          </w:rPr>
          <w:t xml:space="preserve"> </w:t>
        </w:r>
      </w:ins>
      <w:proofErr w:type="gramStart"/>
      <w:ins w:id="1077" w:author="Oden, Wil" w:date="2025-06-25T13:23:00Z" w16du:dateUtc="2025-06-25T18:23:00Z">
        <w:r w:rsidRPr="00AE2DF4">
          <w:rPr>
            <w:rFonts w:asciiTheme="minorHAnsi" w:hAnsiTheme="minorHAnsi" w:cstheme="minorHAnsi"/>
            <w:sz w:val="22"/>
            <w:szCs w:val="22"/>
          </w:rPr>
          <w:t>all of</w:t>
        </w:r>
        <w:proofErr w:type="gramEnd"/>
        <w:r w:rsidRPr="00AE2DF4">
          <w:rPr>
            <w:rFonts w:asciiTheme="minorHAnsi" w:hAnsiTheme="minorHAnsi" w:cstheme="minorHAnsi"/>
            <w:sz w:val="22"/>
            <w:szCs w:val="22"/>
          </w:rPr>
          <w:t xml:space="preserve"> </w:t>
        </w:r>
      </w:ins>
      <w:ins w:id="1078" w:author="Oden, Wil" w:date="2025-04-03T15:05:00Z" w16du:dateUtc="2025-04-03T20:05:00Z">
        <w:r w:rsidRPr="00AE2DF4">
          <w:rPr>
            <w:rFonts w:asciiTheme="minorHAnsi" w:hAnsiTheme="minorHAnsi" w:cstheme="minorHAnsi"/>
            <w:sz w:val="22"/>
            <w:szCs w:val="22"/>
          </w:rPr>
          <w:t>the following characteristics:</w:t>
        </w:r>
      </w:ins>
    </w:p>
    <w:p w14:paraId="42B82CA4" w14:textId="33004B22" w:rsidR="002D60C1" w:rsidRPr="00AE2DF4" w:rsidRDefault="002D60C1" w:rsidP="00D3106E">
      <w:pPr>
        <w:numPr>
          <w:ilvl w:val="2"/>
          <w:numId w:val="29"/>
        </w:numPr>
        <w:spacing w:after="220"/>
        <w:ind w:hanging="720"/>
        <w:jc w:val="both"/>
        <w:rPr>
          <w:ins w:id="1079" w:author="Oden, Wil" w:date="2025-04-22T12:05:00Z" w16du:dateUtc="2025-04-22T17:05:00Z"/>
          <w:rFonts w:asciiTheme="minorHAnsi" w:hAnsiTheme="minorHAnsi" w:cstheme="minorHAnsi"/>
          <w:sz w:val="22"/>
          <w:szCs w:val="22"/>
        </w:rPr>
      </w:pPr>
      <w:ins w:id="1080" w:author="Oden, Wil" w:date="2025-06-03T10:18:00Z" w16du:dateUtc="2025-06-03T15:18:00Z">
        <w:r w:rsidRPr="00AE2DF4">
          <w:rPr>
            <w:rFonts w:asciiTheme="minorHAnsi" w:hAnsiTheme="minorHAnsi" w:cstheme="minorHAnsi"/>
            <w:sz w:val="22"/>
            <w:szCs w:val="22"/>
          </w:rPr>
          <w:t>The s</w:t>
        </w:r>
      </w:ins>
      <w:ins w:id="1081" w:author="Oden, Wil" w:date="2025-05-08T09:54:00Z" w16du:dateUtc="2025-05-08T14:54:00Z">
        <w:r w:rsidRPr="00AE2DF4">
          <w:rPr>
            <w:rFonts w:asciiTheme="minorHAnsi" w:hAnsiTheme="minorHAnsi" w:cstheme="minorHAnsi"/>
            <w:sz w:val="22"/>
            <w:szCs w:val="22"/>
          </w:rPr>
          <w:t>tatutory t</w:t>
        </w:r>
      </w:ins>
      <w:ins w:id="1082" w:author="Oden, Wil" w:date="2025-04-22T12:05:00Z" w16du:dateUtc="2025-04-22T17:05:00Z">
        <w:r w:rsidRPr="00AE2DF4">
          <w:rPr>
            <w:rFonts w:asciiTheme="minorHAnsi" w:hAnsiTheme="minorHAnsi" w:cstheme="minorHAnsi"/>
            <w:sz w:val="22"/>
            <w:szCs w:val="22"/>
          </w:rPr>
          <w:t xml:space="preserve">rust must be domiciled </w:t>
        </w:r>
      </w:ins>
      <w:ins w:id="1083" w:author="Oden, Wil" w:date="2025-04-22T12:06:00Z" w16du:dateUtc="2025-04-22T17:06:00Z">
        <w:r w:rsidRPr="00AE2DF4">
          <w:rPr>
            <w:rFonts w:asciiTheme="minorHAnsi" w:hAnsiTheme="minorHAnsi" w:cstheme="minorHAnsi"/>
            <w:sz w:val="22"/>
            <w:szCs w:val="22"/>
          </w:rPr>
          <w:t>in</w:t>
        </w:r>
      </w:ins>
      <w:ins w:id="1084" w:author="Oden, Wil" w:date="2025-04-22T12:05:00Z" w16du:dateUtc="2025-04-22T17:05:00Z">
        <w:r w:rsidRPr="00AE2DF4">
          <w:rPr>
            <w:rFonts w:asciiTheme="minorHAnsi" w:hAnsiTheme="minorHAnsi" w:cstheme="minorHAnsi"/>
            <w:sz w:val="22"/>
            <w:szCs w:val="22"/>
          </w:rPr>
          <w:t xml:space="preserve"> a U.S. </w:t>
        </w:r>
      </w:ins>
      <w:ins w:id="1085" w:author="Oden, Wil" w:date="2025-04-22T12:06:00Z" w16du:dateUtc="2025-04-22T17:06:00Z">
        <w:r w:rsidRPr="00AE2DF4">
          <w:rPr>
            <w:rFonts w:asciiTheme="minorHAnsi" w:hAnsiTheme="minorHAnsi" w:cstheme="minorHAnsi"/>
            <w:sz w:val="22"/>
            <w:szCs w:val="22"/>
          </w:rPr>
          <w:t>s</w:t>
        </w:r>
      </w:ins>
      <w:ins w:id="1086" w:author="Oden, Wil" w:date="2025-04-22T12:05:00Z" w16du:dateUtc="2025-04-22T17:05:00Z">
        <w:r w:rsidRPr="00AE2DF4">
          <w:rPr>
            <w:rFonts w:asciiTheme="minorHAnsi" w:hAnsiTheme="minorHAnsi" w:cstheme="minorHAnsi"/>
            <w:sz w:val="22"/>
            <w:szCs w:val="22"/>
          </w:rPr>
          <w:t>tate</w:t>
        </w:r>
      </w:ins>
      <w:del w:id="1087" w:author="Oden, Wil" w:date="2025-08-25T10:54:00Z" w16du:dateUtc="2025-08-25T15:54:00Z">
        <w:r w:rsidRPr="0077566C" w:rsidDel="0077566C">
          <w:rPr>
            <w:rFonts w:asciiTheme="minorHAnsi" w:hAnsiTheme="minorHAnsi" w:cstheme="minorHAnsi"/>
            <w:sz w:val="22"/>
            <w:szCs w:val="22"/>
            <w:highlight w:val="lightGray"/>
            <w:rPrChange w:id="1088" w:author="Oden, Wil" w:date="2025-08-25T10:54:00Z" w16du:dateUtc="2025-08-25T15:54:00Z">
              <w:rPr>
                <w:rFonts w:asciiTheme="minorHAnsi" w:hAnsiTheme="minorHAnsi" w:cstheme="minorHAnsi"/>
                <w:sz w:val="22"/>
                <w:szCs w:val="22"/>
              </w:rPr>
            </w:rPrChange>
          </w:rPr>
          <w:delText>or territory</w:delText>
        </w:r>
      </w:del>
      <w:ins w:id="1089" w:author="Oden, Wil" w:date="2025-04-22T12:05:00Z" w16du:dateUtc="2025-04-22T17:05:00Z">
        <w:r w:rsidRPr="00AE2DF4">
          <w:rPr>
            <w:rFonts w:asciiTheme="minorHAnsi" w:hAnsiTheme="minorHAnsi" w:cstheme="minorHAnsi"/>
            <w:sz w:val="22"/>
            <w:szCs w:val="22"/>
          </w:rPr>
          <w:t>.</w:t>
        </w:r>
      </w:ins>
    </w:p>
    <w:p w14:paraId="331FB4E2" w14:textId="24CD82DD" w:rsidR="002D60C1" w:rsidRPr="00AE2DF4" w:rsidRDefault="002D60C1" w:rsidP="00D3106E">
      <w:pPr>
        <w:numPr>
          <w:ilvl w:val="2"/>
          <w:numId w:val="29"/>
        </w:numPr>
        <w:spacing w:after="220"/>
        <w:ind w:hanging="720"/>
        <w:jc w:val="both"/>
        <w:rPr>
          <w:ins w:id="1090" w:author="Oden, Wil" w:date="2025-04-22T14:30:00Z" w16du:dateUtc="2025-04-22T19:30:00Z"/>
          <w:rFonts w:asciiTheme="minorHAnsi" w:hAnsiTheme="minorHAnsi" w:cstheme="minorHAnsi"/>
          <w:sz w:val="22"/>
          <w:szCs w:val="22"/>
        </w:rPr>
      </w:pPr>
      <w:ins w:id="1091" w:author="Oden, Wil" w:date="2025-04-03T15:09:00Z" w16du:dateUtc="2025-04-03T20:09:00Z">
        <w:r w:rsidRPr="00AE2DF4">
          <w:rPr>
            <w:rFonts w:asciiTheme="minorHAnsi" w:hAnsiTheme="minorHAnsi" w:cstheme="minorHAnsi"/>
            <w:sz w:val="22"/>
            <w:szCs w:val="22"/>
          </w:rPr>
          <w:t xml:space="preserve">The </w:t>
        </w:r>
      </w:ins>
      <w:ins w:id="1092" w:author="Oden, Wil" w:date="2025-04-03T15:15:00Z" w16du:dateUtc="2025-04-03T20:15:00Z">
        <w:r w:rsidRPr="00AE2DF4">
          <w:rPr>
            <w:rFonts w:asciiTheme="minorHAnsi" w:hAnsiTheme="minorHAnsi" w:cstheme="minorHAnsi"/>
            <w:sz w:val="22"/>
            <w:szCs w:val="22"/>
          </w:rPr>
          <w:t>reporting entity</w:t>
        </w:r>
      </w:ins>
      <w:ins w:id="1093" w:author="Oden, Wil" w:date="2025-06-03T10:19:00Z" w16du:dateUtc="2025-06-03T15:19:00Z">
        <w:r w:rsidRPr="00AE2DF4">
          <w:rPr>
            <w:rFonts w:asciiTheme="minorHAnsi" w:hAnsiTheme="minorHAnsi" w:cstheme="minorHAnsi"/>
            <w:sz w:val="22"/>
            <w:szCs w:val="22"/>
          </w:rPr>
          <w:t xml:space="preserve"> must hold a</w:t>
        </w:r>
      </w:ins>
      <w:ins w:id="1094" w:author="Oden, Wil" w:date="2025-04-03T15:09:00Z" w16du:dateUtc="2025-04-03T20:09:00Z">
        <w:r w:rsidRPr="00AE2DF4">
          <w:rPr>
            <w:rFonts w:asciiTheme="minorHAnsi" w:hAnsiTheme="minorHAnsi" w:cstheme="minorHAnsi"/>
            <w:sz w:val="22"/>
            <w:szCs w:val="22"/>
          </w:rPr>
          <w:t xml:space="preserve"> 100% undivided beneficial ownership interest in all assets of the statutory trust</w:t>
        </w:r>
      </w:ins>
      <w:ins w:id="1095" w:author="Oden, Wil" w:date="2025-06-03T10:19:00Z" w16du:dateUtc="2025-06-03T15:19:00Z">
        <w:r w:rsidRPr="00AE2DF4">
          <w:rPr>
            <w:rFonts w:asciiTheme="minorHAnsi" w:hAnsiTheme="minorHAnsi" w:cstheme="minorHAnsi"/>
            <w:sz w:val="22"/>
            <w:szCs w:val="22"/>
          </w:rPr>
          <w:t>, or in all assets of a specific series of a statutory trust that has separate series</w:t>
        </w:r>
      </w:ins>
      <w:ins w:id="1096" w:author="Oden, Wil" w:date="2025-04-07T11:54:00Z" w16du:dateUtc="2025-04-07T16:54:00Z">
        <w:r w:rsidRPr="00AE2DF4">
          <w:rPr>
            <w:rStyle w:val="FootnoteReference"/>
            <w:rFonts w:asciiTheme="minorHAnsi" w:hAnsiTheme="minorHAnsi" w:cstheme="minorHAnsi"/>
            <w:sz w:val="22"/>
            <w:szCs w:val="22"/>
          </w:rPr>
          <w:footnoteReference w:id="10"/>
        </w:r>
      </w:ins>
      <w:ins w:id="1158" w:author="Oden, Wil" w:date="2025-06-04T11:16:00Z" w16du:dateUtc="2025-06-04T16:16:00Z">
        <w:r w:rsidRPr="00AE2DF4">
          <w:rPr>
            <w:rFonts w:asciiTheme="minorHAnsi" w:hAnsiTheme="minorHAnsi" w:cstheme="minorHAnsi"/>
            <w:sz w:val="22"/>
            <w:szCs w:val="22"/>
          </w:rPr>
          <w:t>.</w:t>
        </w:r>
      </w:ins>
      <w:ins w:id="1159" w:author="Oden, Wil" w:date="2025-06-04T11:15:00Z" w16du:dateUtc="2025-06-04T16:15:00Z">
        <w:r w:rsidRPr="00AE2DF4">
          <w:rPr>
            <w:rFonts w:asciiTheme="minorHAnsi" w:hAnsiTheme="minorHAnsi" w:cstheme="minorHAnsi"/>
            <w:sz w:val="22"/>
            <w:szCs w:val="22"/>
          </w:rPr>
          <w:t xml:space="preserve"> Such beneficial ownership interest must be evidenced by a certificate or registered as an uncertificated interest within the statutory trust register</w:t>
        </w:r>
      </w:ins>
      <w:ins w:id="1160" w:author="Oden, Wil" w:date="2025-04-07T11:53:00Z" w16du:dateUtc="2025-04-07T16:53:00Z">
        <w:r w:rsidRPr="00AE2DF4">
          <w:rPr>
            <w:rFonts w:asciiTheme="minorHAnsi" w:hAnsiTheme="minorHAnsi" w:cstheme="minorHAnsi"/>
            <w:sz w:val="22"/>
            <w:szCs w:val="22"/>
          </w:rPr>
          <w:t>.</w:t>
        </w:r>
      </w:ins>
    </w:p>
    <w:p w14:paraId="626B10ED" w14:textId="15FD7FED" w:rsidR="002D60C1" w:rsidRPr="002A6541" w:rsidRDefault="002D60C1" w:rsidP="00881FE8">
      <w:pPr>
        <w:numPr>
          <w:ilvl w:val="2"/>
          <w:numId w:val="29"/>
        </w:numPr>
        <w:spacing w:after="220"/>
        <w:ind w:hanging="720"/>
        <w:jc w:val="both"/>
        <w:rPr>
          <w:ins w:id="1161" w:author="Oden, Wil" w:date="2025-06-04T11:02:00Z" w16du:dateUtc="2025-06-04T16:02:00Z"/>
          <w:rFonts w:asciiTheme="minorHAnsi" w:hAnsiTheme="minorHAnsi" w:cstheme="minorHAnsi"/>
          <w:sz w:val="22"/>
          <w:szCs w:val="22"/>
        </w:rPr>
      </w:pPr>
      <w:ins w:id="1162" w:author="Oden, Wil" w:date="2025-04-07T11:25:00Z" w16du:dateUtc="2025-04-07T16:25:00Z">
        <w:r w:rsidRPr="002A6541">
          <w:rPr>
            <w:rFonts w:asciiTheme="minorHAnsi" w:hAnsiTheme="minorHAnsi" w:cstheme="minorHAnsi"/>
            <w:sz w:val="22"/>
            <w:szCs w:val="22"/>
          </w:rPr>
          <w:t>A</w:t>
        </w:r>
      </w:ins>
      <w:ins w:id="1163" w:author="Oden, Wil" w:date="2025-04-03T15:16:00Z" w16du:dateUtc="2025-04-03T20:16:00Z">
        <w:r w:rsidRPr="002A6541">
          <w:rPr>
            <w:rFonts w:asciiTheme="minorHAnsi" w:hAnsiTheme="minorHAnsi" w:cstheme="minorHAnsi"/>
            <w:sz w:val="22"/>
            <w:szCs w:val="22"/>
          </w:rPr>
          <w:t xml:space="preserve">ssets of the statutory trust </w:t>
        </w:r>
      </w:ins>
      <w:ins w:id="1164" w:author="Oden, Wil" w:date="2025-06-04T10:49:00Z" w16du:dateUtc="2025-06-04T15:49:00Z">
        <w:r w:rsidRPr="002A6541">
          <w:rPr>
            <w:rFonts w:asciiTheme="minorHAnsi" w:hAnsiTheme="minorHAnsi" w:cstheme="minorHAnsi"/>
            <w:sz w:val="22"/>
            <w:szCs w:val="22"/>
          </w:rPr>
          <w:t>may only consist of</w:t>
        </w:r>
      </w:ins>
      <w:ins w:id="1165" w:author="Oden, Wil" w:date="2025-06-04T10:50:00Z" w16du:dateUtc="2025-06-04T15:50:00Z">
        <w:r w:rsidRPr="002A6541">
          <w:rPr>
            <w:rFonts w:asciiTheme="minorHAnsi" w:hAnsiTheme="minorHAnsi" w:cstheme="minorHAnsi"/>
            <w:sz w:val="22"/>
            <w:szCs w:val="22"/>
          </w:rPr>
          <w:t xml:space="preserve"> </w:t>
        </w:r>
      </w:ins>
      <w:ins w:id="1166" w:author="Oden, Wil" w:date="2025-04-03T15:18:00Z" w16du:dateUtc="2025-04-03T20:18:00Z">
        <w:r w:rsidRPr="002A6541">
          <w:rPr>
            <w:rFonts w:asciiTheme="minorHAnsi" w:hAnsiTheme="minorHAnsi" w:cstheme="minorHAnsi"/>
            <w:sz w:val="22"/>
            <w:szCs w:val="22"/>
          </w:rPr>
          <w:t xml:space="preserve">single </w:t>
        </w:r>
      </w:ins>
      <w:ins w:id="1167" w:author="Oden, Wil" w:date="2025-04-10T10:23:00Z" w16du:dateUtc="2025-04-10T15:23:00Z">
        <w:r w:rsidRPr="002A6541">
          <w:rPr>
            <w:rFonts w:asciiTheme="minorHAnsi" w:hAnsiTheme="minorHAnsi" w:cstheme="minorHAnsi"/>
            <w:sz w:val="22"/>
            <w:szCs w:val="22"/>
          </w:rPr>
          <w:t xml:space="preserve">residential </w:t>
        </w:r>
      </w:ins>
      <w:ins w:id="1168" w:author="Oden, Wil" w:date="2025-04-03T15:18:00Z" w16du:dateUtc="2025-04-03T20:18:00Z">
        <w:r w:rsidRPr="002A6541">
          <w:rPr>
            <w:rFonts w:asciiTheme="minorHAnsi" w:hAnsiTheme="minorHAnsi" w:cstheme="minorHAnsi"/>
            <w:sz w:val="22"/>
            <w:szCs w:val="22"/>
          </w:rPr>
          <w:t>mortgage loan agreements</w:t>
        </w:r>
      </w:ins>
      <w:ins w:id="1169" w:author="Oden, Wil" w:date="2025-04-07T11:26:00Z" w16du:dateUtc="2025-04-07T16:26:00Z">
        <w:r w:rsidRPr="002A6541">
          <w:rPr>
            <w:rFonts w:asciiTheme="minorHAnsi" w:hAnsiTheme="minorHAnsi" w:cstheme="minorHAnsi"/>
            <w:sz w:val="22"/>
            <w:szCs w:val="22"/>
          </w:rPr>
          <w:t xml:space="preserve"> </w:t>
        </w:r>
      </w:ins>
      <w:ins w:id="1170" w:author="Oden, Wil" w:date="2025-06-04T11:17:00Z" w16du:dateUtc="2025-06-04T16:17:00Z">
        <w:r w:rsidRPr="002A6541">
          <w:rPr>
            <w:rFonts w:asciiTheme="minorHAnsi" w:hAnsiTheme="minorHAnsi" w:cstheme="minorHAnsi"/>
            <w:sz w:val="22"/>
            <w:szCs w:val="22"/>
          </w:rPr>
          <w:t>(</w:t>
        </w:r>
      </w:ins>
      <w:ins w:id="1171" w:author="Oden, Wil" w:date="2025-04-07T11:26:00Z" w16du:dateUtc="2025-04-07T16:26:00Z">
        <w:r w:rsidRPr="002A6541">
          <w:rPr>
            <w:rFonts w:asciiTheme="minorHAnsi" w:hAnsiTheme="minorHAnsi" w:cstheme="minorHAnsi"/>
            <w:sz w:val="22"/>
            <w:szCs w:val="22"/>
          </w:rPr>
          <w:t>meaning</w:t>
        </w:r>
      </w:ins>
      <w:ins w:id="1172" w:author="Oden, Wil" w:date="2025-04-03T15:34:00Z" w16du:dateUtc="2025-04-03T20:34:00Z">
        <w:r w:rsidRPr="002A6541">
          <w:rPr>
            <w:rFonts w:asciiTheme="minorHAnsi" w:hAnsiTheme="minorHAnsi" w:cstheme="minorHAnsi"/>
            <w:sz w:val="22"/>
            <w:szCs w:val="22"/>
          </w:rPr>
          <w:t xml:space="preserve"> each </w:t>
        </w:r>
      </w:ins>
      <w:ins w:id="1173" w:author="Oden, Wil" w:date="2025-06-13T08:53:00Z" w16du:dateUtc="2025-06-13T13:53:00Z">
        <w:r w:rsidRPr="002A6541">
          <w:rPr>
            <w:rFonts w:asciiTheme="minorHAnsi" w:hAnsiTheme="minorHAnsi" w:cstheme="minorHAnsi"/>
            <w:sz w:val="22"/>
            <w:szCs w:val="22"/>
          </w:rPr>
          <w:t>to be</w:t>
        </w:r>
      </w:ins>
      <w:ins w:id="1174" w:author="Oden, Wil" w:date="2025-04-03T15:34:00Z" w16du:dateUtc="2025-04-03T20:34:00Z">
        <w:r w:rsidRPr="002A6541">
          <w:rPr>
            <w:rFonts w:asciiTheme="minorHAnsi" w:hAnsiTheme="minorHAnsi" w:cstheme="minorHAnsi"/>
            <w:sz w:val="22"/>
            <w:szCs w:val="22"/>
          </w:rPr>
          <w:t xml:space="preserve"> legally separate and divisible</w:t>
        </w:r>
      </w:ins>
      <w:ins w:id="1175" w:author="Oden, Wil" w:date="2025-06-04T11:17:00Z" w16du:dateUtc="2025-06-04T16:17:00Z">
        <w:r w:rsidRPr="002A6541">
          <w:rPr>
            <w:rFonts w:asciiTheme="minorHAnsi" w:hAnsiTheme="minorHAnsi" w:cstheme="minorHAnsi"/>
            <w:sz w:val="22"/>
            <w:szCs w:val="22"/>
          </w:rPr>
          <w:t>)</w:t>
        </w:r>
      </w:ins>
      <w:ins w:id="1176" w:author="Oden, Wil" w:date="2025-06-04T10:58:00Z" w16du:dateUtc="2025-06-04T15:58:00Z">
        <w:r w:rsidRPr="002A6541">
          <w:rPr>
            <w:rFonts w:asciiTheme="minorHAnsi" w:hAnsiTheme="minorHAnsi" w:cstheme="minorHAnsi"/>
            <w:sz w:val="22"/>
            <w:szCs w:val="22"/>
          </w:rPr>
          <w:t xml:space="preserve"> of a type that could otherwise be directly held by the reporting entity under SSAP No. 37</w:t>
        </w:r>
      </w:ins>
      <w:ins w:id="1177" w:author="Oden, Wil" w:date="2025-06-04T10:11:00Z" w16du:dateUtc="2025-06-04T15:11:00Z">
        <w:r w:rsidRPr="002A6541">
          <w:rPr>
            <w:rFonts w:asciiTheme="minorHAnsi" w:hAnsiTheme="minorHAnsi" w:cstheme="minorHAnsi"/>
            <w:sz w:val="22"/>
            <w:szCs w:val="22"/>
          </w:rPr>
          <w:t>;</w:t>
        </w:r>
      </w:ins>
      <w:ins w:id="1178" w:author="Oden, Wil" w:date="2025-06-03T10:53:00Z" w16du:dateUtc="2025-06-03T15:53:00Z">
        <w:r w:rsidRPr="002A6541">
          <w:rPr>
            <w:rFonts w:asciiTheme="minorHAnsi" w:hAnsiTheme="minorHAnsi" w:cstheme="minorHAnsi"/>
            <w:sz w:val="22"/>
            <w:szCs w:val="22"/>
          </w:rPr>
          <w:t xml:space="preserve"> </w:t>
        </w:r>
      </w:ins>
      <w:ins w:id="1179" w:author="Oden, Wil" w:date="2025-11-19T15:36:00Z" w16du:dateUtc="2025-11-19T21:36:00Z">
        <w:r w:rsidR="00D81CCB" w:rsidRPr="00C61C68">
          <w:rPr>
            <w:rFonts w:asciiTheme="minorHAnsi" w:hAnsiTheme="minorHAnsi" w:cstheme="minorHAnsi"/>
            <w:sz w:val="22"/>
            <w:szCs w:val="22"/>
            <w:highlight w:val="lightGray"/>
          </w:rPr>
          <w:t>residential</w:t>
        </w:r>
        <w:r w:rsidR="00D81CCB">
          <w:rPr>
            <w:rFonts w:asciiTheme="minorHAnsi" w:hAnsiTheme="minorHAnsi" w:cstheme="minorHAnsi"/>
            <w:sz w:val="22"/>
            <w:szCs w:val="22"/>
          </w:rPr>
          <w:t xml:space="preserve"> </w:t>
        </w:r>
      </w:ins>
      <w:ins w:id="1180" w:author="Oden, Wil" w:date="2025-06-03T10:53:00Z" w16du:dateUtc="2025-06-03T15:53:00Z">
        <w:r w:rsidRPr="002A6541">
          <w:rPr>
            <w:rFonts w:asciiTheme="minorHAnsi" w:hAnsiTheme="minorHAnsi" w:cstheme="minorHAnsi"/>
            <w:sz w:val="22"/>
            <w:szCs w:val="22"/>
          </w:rPr>
          <w:t xml:space="preserve">real estate </w:t>
        </w:r>
      </w:ins>
      <w:del w:id="1181" w:author="Oden, Wil" w:date="2025-09-24T15:42:00Z" w16du:dateUtc="2025-09-24T20:42:00Z">
        <w:r w:rsidRPr="002A6541" w:rsidDel="00FF0C00">
          <w:rPr>
            <w:rFonts w:asciiTheme="minorHAnsi" w:hAnsiTheme="minorHAnsi" w:cstheme="minorHAnsi"/>
            <w:sz w:val="22"/>
            <w:szCs w:val="22"/>
            <w:highlight w:val="lightGray"/>
            <w:rPrChange w:id="1182" w:author="Oden, Wil" w:date="2025-09-24T15:46:00Z" w16du:dateUtc="2025-09-24T20:46:00Z">
              <w:rPr>
                <w:rFonts w:asciiTheme="minorHAnsi" w:hAnsiTheme="minorHAnsi" w:cstheme="minorHAnsi"/>
                <w:sz w:val="22"/>
                <w:szCs w:val="22"/>
              </w:rPr>
            </w:rPrChange>
          </w:rPr>
          <w:delText>of</w:delText>
        </w:r>
        <w:r w:rsidRPr="002A6541" w:rsidDel="00FF0C00">
          <w:rPr>
            <w:rFonts w:asciiTheme="minorHAnsi" w:hAnsiTheme="minorHAnsi" w:cstheme="minorHAnsi"/>
            <w:sz w:val="22"/>
            <w:szCs w:val="22"/>
          </w:rPr>
          <w:delText xml:space="preserve"> </w:delText>
        </w:r>
      </w:del>
      <w:ins w:id="1183" w:author="Oden, Wil" w:date="2025-06-03T10:53:00Z" w16du:dateUtc="2025-06-03T15:53:00Z">
        <w:r w:rsidRPr="002A6541">
          <w:rPr>
            <w:rFonts w:asciiTheme="minorHAnsi" w:hAnsiTheme="minorHAnsi" w:cstheme="minorHAnsi"/>
            <w:sz w:val="22"/>
            <w:szCs w:val="22"/>
          </w:rPr>
          <w:t xml:space="preserve">which the statutory trust </w:t>
        </w:r>
      </w:ins>
      <w:ins w:id="1184" w:author="Oden, Wil" w:date="2025-09-24T15:53:00Z" w16du:dateUtc="2025-09-24T20:53:00Z">
        <w:r w:rsidR="009B7498" w:rsidRPr="00A25910">
          <w:rPr>
            <w:rFonts w:asciiTheme="minorHAnsi" w:hAnsiTheme="minorHAnsi" w:cstheme="minorHAnsi"/>
            <w:sz w:val="22"/>
            <w:szCs w:val="22"/>
            <w:highlight w:val="lightGray"/>
          </w:rPr>
          <w:t>has</w:t>
        </w:r>
        <w:r w:rsidR="009B7498">
          <w:rPr>
            <w:rFonts w:asciiTheme="minorHAnsi" w:hAnsiTheme="minorHAnsi" w:cstheme="minorHAnsi"/>
            <w:sz w:val="22"/>
            <w:szCs w:val="22"/>
          </w:rPr>
          <w:t xml:space="preserve"> </w:t>
        </w:r>
      </w:ins>
      <w:ins w:id="1185" w:author="Oden, Wil" w:date="2025-06-03T10:53:00Z" w16du:dateUtc="2025-06-03T15:53:00Z">
        <w:r w:rsidRPr="002A6541">
          <w:rPr>
            <w:rFonts w:asciiTheme="minorHAnsi" w:hAnsiTheme="minorHAnsi" w:cstheme="minorHAnsi"/>
            <w:sz w:val="22"/>
            <w:szCs w:val="22"/>
          </w:rPr>
          <w:t>acquire</w:t>
        </w:r>
      </w:ins>
      <w:ins w:id="1186" w:author="Oden, Wil" w:date="2025-09-24T15:42:00Z" w16du:dateUtc="2025-09-24T20:42:00Z">
        <w:r w:rsidR="00FF0C00" w:rsidRPr="002A6541">
          <w:rPr>
            <w:rFonts w:asciiTheme="minorHAnsi" w:hAnsiTheme="minorHAnsi" w:cstheme="minorHAnsi"/>
            <w:sz w:val="22"/>
            <w:szCs w:val="22"/>
            <w:highlight w:val="lightGray"/>
          </w:rPr>
          <w:t>d</w:t>
        </w:r>
      </w:ins>
      <w:del w:id="1187" w:author="Oden, Wil" w:date="2025-09-24T15:42:00Z" w16du:dateUtc="2025-09-24T20:42:00Z">
        <w:r w:rsidRPr="002A6541" w:rsidDel="00FF0C00">
          <w:rPr>
            <w:rFonts w:asciiTheme="minorHAnsi" w:hAnsiTheme="minorHAnsi" w:cstheme="minorHAnsi"/>
            <w:sz w:val="22"/>
            <w:szCs w:val="22"/>
            <w:highlight w:val="lightGray"/>
          </w:rPr>
          <w:delText>s</w:delText>
        </w:r>
        <w:r w:rsidRPr="002A6541" w:rsidDel="00FF0C00">
          <w:rPr>
            <w:rFonts w:asciiTheme="minorHAnsi" w:hAnsiTheme="minorHAnsi" w:cstheme="minorHAnsi"/>
            <w:sz w:val="22"/>
            <w:szCs w:val="22"/>
          </w:rPr>
          <w:delText xml:space="preserve"> </w:delText>
        </w:r>
        <w:r w:rsidRPr="002A6541" w:rsidDel="00FF0C00">
          <w:rPr>
            <w:rFonts w:asciiTheme="minorHAnsi" w:hAnsiTheme="minorHAnsi" w:cstheme="minorHAnsi"/>
            <w:sz w:val="22"/>
            <w:szCs w:val="22"/>
            <w:highlight w:val="lightGray"/>
            <w:rPrChange w:id="1188" w:author="Oden, Wil" w:date="2025-09-24T15:46:00Z" w16du:dateUtc="2025-09-24T20:46:00Z">
              <w:rPr>
                <w:rFonts w:asciiTheme="minorHAnsi" w:hAnsiTheme="minorHAnsi" w:cstheme="minorHAnsi"/>
                <w:sz w:val="22"/>
                <w:szCs w:val="22"/>
              </w:rPr>
            </w:rPrChange>
          </w:rPr>
          <w:delText>ownership</w:delText>
        </w:r>
      </w:del>
      <w:del w:id="1189" w:author="Oden, Wil" w:date="2025-09-24T15:45:00Z" w16du:dateUtc="2025-09-24T20:45:00Z">
        <w:r w:rsidRPr="002A6541" w:rsidDel="002A6541">
          <w:rPr>
            <w:rFonts w:asciiTheme="minorHAnsi" w:hAnsiTheme="minorHAnsi" w:cstheme="minorHAnsi"/>
            <w:sz w:val="22"/>
            <w:szCs w:val="22"/>
            <w:highlight w:val="lightGray"/>
            <w:rPrChange w:id="1190" w:author="Oden, Wil" w:date="2025-09-24T15:46:00Z" w16du:dateUtc="2025-09-24T20:46:00Z">
              <w:rPr>
                <w:rFonts w:asciiTheme="minorHAnsi" w:hAnsiTheme="minorHAnsi" w:cstheme="minorHAnsi"/>
                <w:sz w:val="22"/>
                <w:szCs w:val="22"/>
              </w:rPr>
            </w:rPrChange>
          </w:rPr>
          <w:delText xml:space="preserve"> due to events</w:delText>
        </w:r>
      </w:del>
      <w:r w:rsidRPr="002A6541">
        <w:rPr>
          <w:rFonts w:asciiTheme="minorHAnsi" w:hAnsiTheme="minorHAnsi" w:cstheme="minorHAnsi"/>
          <w:sz w:val="22"/>
          <w:szCs w:val="22"/>
          <w:highlight w:val="lightGray"/>
          <w:rPrChange w:id="1191" w:author="Oden, Wil" w:date="2025-09-24T15:46:00Z" w16du:dateUtc="2025-09-24T20:46:00Z">
            <w:rPr>
              <w:rFonts w:asciiTheme="minorHAnsi" w:hAnsiTheme="minorHAnsi" w:cstheme="minorHAnsi"/>
              <w:sz w:val="22"/>
              <w:szCs w:val="22"/>
            </w:rPr>
          </w:rPrChange>
        </w:rPr>
        <w:t xml:space="preserve"> </w:t>
      </w:r>
      <w:del w:id="1192" w:author="Oden, Wil" w:date="2025-09-24T15:46:00Z" w16du:dateUtc="2025-09-24T20:46:00Z">
        <w:r w:rsidRPr="002A6541" w:rsidDel="002A6541">
          <w:rPr>
            <w:rFonts w:asciiTheme="minorHAnsi" w:hAnsiTheme="minorHAnsi" w:cstheme="minorHAnsi"/>
            <w:sz w:val="22"/>
            <w:szCs w:val="22"/>
            <w:highlight w:val="lightGray"/>
            <w:rPrChange w:id="1193" w:author="Oden, Wil" w:date="2025-09-24T15:46:00Z" w16du:dateUtc="2025-09-24T20:46:00Z">
              <w:rPr>
                <w:rFonts w:asciiTheme="minorHAnsi" w:hAnsiTheme="minorHAnsi" w:cstheme="minorHAnsi"/>
                <w:sz w:val="22"/>
                <w:szCs w:val="22"/>
              </w:rPr>
            </w:rPrChange>
          </w:rPr>
          <w:delText>described</w:delText>
        </w:r>
        <w:r w:rsidRPr="002A6541" w:rsidDel="002A6541">
          <w:rPr>
            <w:rFonts w:asciiTheme="minorHAnsi" w:hAnsiTheme="minorHAnsi" w:cstheme="minorHAnsi"/>
            <w:sz w:val="22"/>
            <w:szCs w:val="22"/>
          </w:rPr>
          <w:delText xml:space="preserve"> </w:delText>
        </w:r>
      </w:del>
      <w:ins w:id="1194" w:author="Oden, Wil" w:date="2025-06-03T10:53:00Z" w16du:dateUtc="2025-06-03T15:53:00Z">
        <w:r w:rsidRPr="002A6541">
          <w:rPr>
            <w:rFonts w:asciiTheme="minorHAnsi" w:hAnsiTheme="minorHAnsi" w:cstheme="minorHAnsi"/>
            <w:sz w:val="22"/>
            <w:szCs w:val="22"/>
          </w:rPr>
          <w:t>in</w:t>
        </w:r>
      </w:ins>
      <w:ins w:id="1195" w:author="Oden, Wil" w:date="2025-09-24T15:46:00Z" w16du:dateUtc="2025-09-24T20:46:00Z">
        <w:r w:rsidR="002A6541">
          <w:rPr>
            <w:rFonts w:asciiTheme="minorHAnsi" w:hAnsiTheme="minorHAnsi" w:cstheme="minorHAnsi"/>
            <w:sz w:val="22"/>
            <w:szCs w:val="22"/>
          </w:rPr>
          <w:t xml:space="preserve"> </w:t>
        </w:r>
        <w:r w:rsidR="002A6541" w:rsidRPr="002A6541">
          <w:rPr>
            <w:rFonts w:asciiTheme="minorHAnsi" w:hAnsiTheme="minorHAnsi" w:cstheme="minorHAnsi"/>
            <w:sz w:val="22"/>
            <w:szCs w:val="22"/>
            <w:highlight w:val="lightGray"/>
          </w:rPr>
          <w:t>accordance with</w:t>
        </w:r>
      </w:ins>
      <w:ins w:id="1196" w:author="Oden, Wil" w:date="2025-06-03T10:53:00Z" w16du:dateUtc="2025-06-03T15:53:00Z">
        <w:r w:rsidRPr="002A6541">
          <w:rPr>
            <w:rFonts w:asciiTheme="minorHAnsi" w:hAnsiTheme="minorHAnsi" w:cstheme="minorHAnsi"/>
            <w:sz w:val="22"/>
            <w:szCs w:val="22"/>
          </w:rPr>
          <w:t xml:space="preserve"> paragraph 18</w:t>
        </w:r>
      </w:ins>
      <w:ins w:id="1197" w:author="Oden, Wil" w:date="2025-09-24T15:46:00Z" w16du:dateUtc="2025-09-24T20:46:00Z">
        <w:r w:rsidR="002A6541">
          <w:rPr>
            <w:rFonts w:asciiTheme="minorHAnsi" w:hAnsiTheme="minorHAnsi" w:cstheme="minorHAnsi"/>
            <w:sz w:val="22"/>
            <w:szCs w:val="22"/>
          </w:rPr>
          <w:t xml:space="preserve"> </w:t>
        </w:r>
        <w:r w:rsidR="002A6541" w:rsidRPr="002A6541">
          <w:rPr>
            <w:rFonts w:asciiTheme="minorHAnsi" w:hAnsiTheme="minorHAnsi" w:cstheme="minorHAnsi"/>
            <w:sz w:val="22"/>
            <w:szCs w:val="22"/>
            <w:highlight w:val="lightGray"/>
          </w:rPr>
          <w:t>through an in substance repossession or foreclosure</w:t>
        </w:r>
      </w:ins>
      <w:ins w:id="1198" w:author="Oden, Wil" w:date="2025-06-04T10:11:00Z" w16du:dateUtc="2025-06-04T15:11:00Z">
        <w:r w:rsidRPr="002A6541">
          <w:rPr>
            <w:rFonts w:asciiTheme="minorHAnsi" w:hAnsiTheme="minorHAnsi" w:cstheme="minorHAnsi"/>
            <w:sz w:val="22"/>
            <w:szCs w:val="22"/>
          </w:rPr>
          <w:t>;</w:t>
        </w:r>
      </w:ins>
      <w:ins w:id="1199" w:author="Oden, Wil" w:date="2025-06-03T10:53:00Z" w16du:dateUtc="2025-06-03T15:53:00Z">
        <w:r w:rsidRPr="002A6541">
          <w:rPr>
            <w:rFonts w:asciiTheme="minorHAnsi" w:hAnsiTheme="minorHAnsi" w:cstheme="minorHAnsi"/>
            <w:sz w:val="22"/>
            <w:szCs w:val="22"/>
          </w:rPr>
          <w:t xml:space="preserve"> or cash </w:t>
        </w:r>
      </w:ins>
      <w:ins w:id="1200" w:author="Oden, Wil" w:date="2025-06-04T11:05:00Z" w16du:dateUtc="2025-06-04T16:05:00Z">
        <w:r w:rsidRPr="002A6541">
          <w:rPr>
            <w:rFonts w:asciiTheme="minorHAnsi" w:hAnsiTheme="minorHAnsi" w:cstheme="minorHAnsi"/>
            <w:sz w:val="22"/>
            <w:szCs w:val="22"/>
          </w:rPr>
          <w:t xml:space="preserve">and cash equivalents </w:t>
        </w:r>
      </w:ins>
      <w:ins w:id="1201" w:author="Oden, Wil" w:date="2025-06-03T10:53:00Z" w16du:dateUtc="2025-06-03T15:53:00Z">
        <w:r w:rsidRPr="002A6541">
          <w:rPr>
            <w:rFonts w:asciiTheme="minorHAnsi" w:hAnsiTheme="minorHAnsi" w:cstheme="minorHAnsi"/>
            <w:sz w:val="22"/>
            <w:szCs w:val="22"/>
          </w:rPr>
          <w:t>that constitute proceeds of such mortgage loans or are required for the acquisition, ownership and management of such mortgage loans</w:t>
        </w:r>
      </w:ins>
      <w:ins w:id="1202" w:author="Oden, Wil" w:date="2025-04-03T15:35:00Z" w16du:dateUtc="2025-04-03T20:35:00Z">
        <w:r w:rsidRPr="002A6541">
          <w:rPr>
            <w:rFonts w:asciiTheme="minorHAnsi" w:hAnsiTheme="minorHAnsi" w:cstheme="minorHAnsi"/>
            <w:sz w:val="22"/>
            <w:szCs w:val="22"/>
          </w:rPr>
          <w:t>.</w:t>
        </w:r>
      </w:ins>
      <w:ins w:id="1203" w:author="Oden, Wil" w:date="2025-06-04T11:03:00Z" w16du:dateUtc="2025-06-04T16:03:00Z">
        <w:r w:rsidRPr="002A6541">
          <w:rPr>
            <w:rFonts w:asciiTheme="minorHAnsi" w:hAnsiTheme="minorHAnsi" w:cstheme="minorHAnsi"/>
            <w:sz w:val="22"/>
            <w:szCs w:val="22"/>
          </w:rPr>
          <w:t xml:space="preserve"> </w:t>
        </w:r>
      </w:ins>
      <w:ins w:id="1204" w:author="Oden, Wil" w:date="2025-06-04T11:09:00Z" w16du:dateUtc="2025-06-04T16:09:00Z">
        <w:r w:rsidRPr="002A6541">
          <w:rPr>
            <w:rFonts w:asciiTheme="minorHAnsi" w:hAnsiTheme="minorHAnsi" w:cstheme="minorHAnsi"/>
            <w:sz w:val="22"/>
            <w:szCs w:val="22"/>
          </w:rPr>
          <w:t xml:space="preserve">The insurer shall </w:t>
        </w:r>
      </w:ins>
      <w:ins w:id="1205" w:author="Oden, Wil" w:date="2025-06-04T11:18:00Z" w16du:dateUtc="2025-06-04T16:18:00Z">
        <w:r w:rsidRPr="002A6541">
          <w:rPr>
            <w:rFonts w:asciiTheme="minorHAnsi" w:hAnsiTheme="minorHAnsi" w:cstheme="minorHAnsi"/>
            <w:sz w:val="22"/>
            <w:szCs w:val="22"/>
          </w:rPr>
          <w:t xml:space="preserve">also </w:t>
        </w:r>
      </w:ins>
      <w:ins w:id="1206" w:author="Oden, Wil" w:date="2025-06-04T11:13:00Z" w16du:dateUtc="2025-06-04T16:13:00Z">
        <w:r w:rsidRPr="002A6541">
          <w:rPr>
            <w:rFonts w:asciiTheme="minorHAnsi" w:hAnsiTheme="minorHAnsi" w:cstheme="minorHAnsi"/>
            <w:sz w:val="22"/>
            <w:szCs w:val="22"/>
          </w:rPr>
          <w:t xml:space="preserve">report </w:t>
        </w:r>
      </w:ins>
      <w:ins w:id="1207" w:author="Oden, Wil" w:date="2025-06-04T11:14:00Z" w16du:dateUtc="2025-06-04T16:14:00Z">
        <w:r w:rsidRPr="002A6541">
          <w:rPr>
            <w:rFonts w:asciiTheme="minorHAnsi" w:hAnsiTheme="minorHAnsi" w:cstheme="minorHAnsi"/>
            <w:sz w:val="22"/>
            <w:szCs w:val="22"/>
          </w:rPr>
          <w:t xml:space="preserve">and account for </w:t>
        </w:r>
      </w:ins>
      <w:ins w:id="1208" w:author="Oden, Wil" w:date="2025-06-04T11:13:00Z" w16du:dateUtc="2025-06-04T16:13:00Z">
        <w:r w:rsidRPr="002A6541">
          <w:rPr>
            <w:rFonts w:asciiTheme="minorHAnsi" w:hAnsiTheme="minorHAnsi" w:cstheme="minorHAnsi"/>
            <w:sz w:val="22"/>
            <w:szCs w:val="22"/>
          </w:rPr>
          <w:t>asset</w:t>
        </w:r>
      </w:ins>
      <w:ins w:id="1209" w:author="Oden, Wil" w:date="2025-06-04T11:14:00Z" w16du:dateUtc="2025-06-04T16:14:00Z">
        <w:r w:rsidRPr="002A6541">
          <w:rPr>
            <w:rFonts w:asciiTheme="minorHAnsi" w:hAnsiTheme="minorHAnsi" w:cstheme="minorHAnsi"/>
            <w:sz w:val="22"/>
            <w:szCs w:val="22"/>
          </w:rPr>
          <w:t>s</w:t>
        </w:r>
      </w:ins>
      <w:ins w:id="1210" w:author="Oden, Wil" w:date="2025-06-04T11:13:00Z" w16du:dateUtc="2025-06-04T16:13:00Z">
        <w:r w:rsidRPr="002A6541">
          <w:rPr>
            <w:rFonts w:asciiTheme="minorHAnsi" w:hAnsiTheme="minorHAnsi" w:cstheme="minorHAnsi"/>
            <w:sz w:val="22"/>
            <w:szCs w:val="22"/>
          </w:rPr>
          <w:t xml:space="preserve"> and liabilit</w:t>
        </w:r>
      </w:ins>
      <w:ins w:id="1211" w:author="Oden, Wil" w:date="2025-06-04T11:14:00Z" w16du:dateUtc="2025-06-04T16:14:00Z">
        <w:r w:rsidRPr="002A6541">
          <w:rPr>
            <w:rFonts w:asciiTheme="minorHAnsi" w:hAnsiTheme="minorHAnsi" w:cstheme="minorHAnsi"/>
            <w:sz w:val="22"/>
            <w:szCs w:val="22"/>
          </w:rPr>
          <w:t>ies</w:t>
        </w:r>
      </w:ins>
      <w:ins w:id="1212" w:author="Oden, Wil" w:date="2025-06-04T11:13:00Z" w16du:dateUtc="2025-06-04T16:13:00Z">
        <w:r w:rsidRPr="002A6541">
          <w:rPr>
            <w:rFonts w:asciiTheme="minorHAnsi" w:hAnsiTheme="minorHAnsi" w:cstheme="minorHAnsi"/>
            <w:sz w:val="22"/>
            <w:szCs w:val="22"/>
          </w:rPr>
          <w:t xml:space="preserve"> of the </w:t>
        </w:r>
      </w:ins>
      <w:ins w:id="1213" w:author="Oden, Wil" w:date="2025-06-04T11:14:00Z" w16du:dateUtc="2025-06-04T16:14:00Z">
        <w:r w:rsidRPr="002A6541">
          <w:rPr>
            <w:rFonts w:asciiTheme="minorHAnsi" w:hAnsiTheme="minorHAnsi" w:cstheme="minorHAnsi"/>
            <w:sz w:val="22"/>
            <w:szCs w:val="22"/>
          </w:rPr>
          <w:t xml:space="preserve">statutory </w:t>
        </w:r>
      </w:ins>
      <w:ins w:id="1214" w:author="Oden, Wil" w:date="2025-06-04T11:13:00Z" w16du:dateUtc="2025-06-04T16:13:00Z">
        <w:r w:rsidRPr="002A6541">
          <w:rPr>
            <w:rFonts w:asciiTheme="minorHAnsi" w:hAnsiTheme="minorHAnsi" w:cstheme="minorHAnsi"/>
            <w:sz w:val="22"/>
            <w:szCs w:val="22"/>
          </w:rPr>
          <w:t xml:space="preserve">trust as if </w:t>
        </w:r>
      </w:ins>
      <w:ins w:id="1215" w:author="Oden, Wil" w:date="2025-06-04T11:14:00Z" w16du:dateUtc="2025-06-04T16:14:00Z">
        <w:r w:rsidRPr="002A6541">
          <w:rPr>
            <w:rFonts w:asciiTheme="minorHAnsi" w:hAnsiTheme="minorHAnsi" w:cstheme="minorHAnsi"/>
            <w:sz w:val="22"/>
            <w:szCs w:val="22"/>
          </w:rPr>
          <w:t>they</w:t>
        </w:r>
      </w:ins>
      <w:ins w:id="1216" w:author="Oden, Wil" w:date="2025-06-04T11:13:00Z" w16du:dateUtc="2025-06-04T16:13:00Z">
        <w:r w:rsidRPr="002A6541">
          <w:rPr>
            <w:rFonts w:asciiTheme="minorHAnsi" w:hAnsiTheme="minorHAnsi" w:cstheme="minorHAnsi"/>
            <w:sz w:val="22"/>
            <w:szCs w:val="22"/>
          </w:rPr>
          <w:t xml:space="preserve"> were directly held</w:t>
        </w:r>
      </w:ins>
      <w:ins w:id="1217" w:author="Oden, Wil" w:date="2025-06-04T11:14:00Z" w16du:dateUtc="2025-06-04T16:14:00Z">
        <w:r w:rsidRPr="002A6541">
          <w:rPr>
            <w:rFonts w:asciiTheme="minorHAnsi" w:hAnsiTheme="minorHAnsi" w:cstheme="minorHAnsi"/>
            <w:sz w:val="22"/>
            <w:szCs w:val="22"/>
          </w:rPr>
          <w:t xml:space="preserve"> by the insurer</w:t>
        </w:r>
      </w:ins>
      <w:ins w:id="1218" w:author="Oden, Wil" w:date="2025-06-04T11:03:00Z" w16du:dateUtc="2025-06-04T16:03:00Z">
        <w:r w:rsidRPr="002A6541">
          <w:rPr>
            <w:rFonts w:asciiTheme="minorHAnsi" w:hAnsiTheme="minorHAnsi" w:cstheme="minorHAnsi"/>
            <w:sz w:val="22"/>
            <w:szCs w:val="22"/>
          </w:rPr>
          <w:t>:</w:t>
        </w:r>
      </w:ins>
    </w:p>
    <w:p w14:paraId="4075313C" w14:textId="22E78D16" w:rsidR="002D60C1" w:rsidRPr="00AE2DF4" w:rsidRDefault="002D60C1" w:rsidP="00D3106E">
      <w:pPr>
        <w:numPr>
          <w:ilvl w:val="3"/>
          <w:numId w:val="29"/>
        </w:numPr>
        <w:spacing w:after="220"/>
        <w:ind w:hanging="720"/>
        <w:jc w:val="both"/>
        <w:rPr>
          <w:ins w:id="1219" w:author="Oden, Wil" w:date="2025-06-04T11:04:00Z" w16du:dateUtc="2025-06-04T16:04:00Z"/>
          <w:rFonts w:asciiTheme="minorHAnsi" w:hAnsiTheme="minorHAnsi" w:cstheme="minorHAnsi"/>
          <w:sz w:val="22"/>
          <w:szCs w:val="22"/>
        </w:rPr>
      </w:pPr>
      <w:ins w:id="1220" w:author="Oden, Wil" w:date="2025-06-04T11:03:00Z" w16du:dateUtc="2025-06-04T16:03:00Z">
        <w:r w:rsidRPr="00AE2DF4">
          <w:rPr>
            <w:rFonts w:asciiTheme="minorHAnsi" w:hAnsiTheme="minorHAnsi" w:cstheme="minorHAnsi"/>
            <w:sz w:val="22"/>
            <w:szCs w:val="22"/>
          </w:rPr>
          <w:t xml:space="preserve">Mortgage loans </w:t>
        </w:r>
      </w:ins>
      <w:ins w:id="1221" w:author="Oden, Wil" w:date="2025-10-15T14:29:00Z" w16du:dateUtc="2025-10-15T19:29:00Z">
        <w:r w:rsidR="00D92325">
          <w:rPr>
            <w:rFonts w:asciiTheme="minorHAnsi" w:hAnsiTheme="minorHAnsi" w:cstheme="minorHAnsi"/>
            <w:sz w:val="22"/>
            <w:szCs w:val="22"/>
            <w:highlight w:val="lightGray"/>
          </w:rPr>
          <w:t>held by</w:t>
        </w:r>
        <w:r w:rsidR="00D92325" w:rsidRPr="00D92325">
          <w:rPr>
            <w:rFonts w:asciiTheme="minorHAnsi" w:hAnsiTheme="minorHAnsi" w:cstheme="minorHAnsi"/>
            <w:sz w:val="22"/>
            <w:szCs w:val="22"/>
            <w:highlight w:val="lightGray"/>
          </w:rPr>
          <w:t xml:space="preserve"> the qualifying statutory trust</w:t>
        </w:r>
        <w:r w:rsidR="00D92325" w:rsidRPr="00AE2DF4">
          <w:rPr>
            <w:rFonts w:asciiTheme="minorHAnsi" w:hAnsiTheme="minorHAnsi" w:cstheme="minorHAnsi"/>
            <w:sz w:val="22"/>
            <w:szCs w:val="22"/>
          </w:rPr>
          <w:t xml:space="preserve"> </w:t>
        </w:r>
      </w:ins>
      <w:ins w:id="1222" w:author="Oden, Wil" w:date="2025-06-04T11:06:00Z" w16du:dateUtc="2025-06-04T16:06:00Z">
        <w:r w:rsidRPr="00AE2DF4">
          <w:rPr>
            <w:rFonts w:asciiTheme="minorHAnsi" w:hAnsiTheme="minorHAnsi" w:cstheme="minorHAnsi"/>
            <w:sz w:val="22"/>
            <w:szCs w:val="22"/>
          </w:rPr>
          <w:t>shall</w:t>
        </w:r>
      </w:ins>
      <w:ins w:id="1223" w:author="Oden, Wil" w:date="2025-06-04T11:03:00Z" w16du:dateUtc="2025-06-04T16:03:00Z">
        <w:r w:rsidRPr="00AE2DF4">
          <w:rPr>
            <w:rFonts w:asciiTheme="minorHAnsi" w:hAnsiTheme="minorHAnsi" w:cstheme="minorHAnsi"/>
            <w:sz w:val="22"/>
            <w:szCs w:val="22"/>
          </w:rPr>
          <w:t xml:space="preserve"> be reported on Sched</w:t>
        </w:r>
      </w:ins>
      <w:ins w:id="1224" w:author="Oden, Wil" w:date="2025-06-04T11:04:00Z" w16du:dateUtc="2025-06-04T16:04:00Z">
        <w:r w:rsidRPr="00AE2DF4">
          <w:rPr>
            <w:rFonts w:asciiTheme="minorHAnsi" w:hAnsiTheme="minorHAnsi" w:cstheme="minorHAnsi"/>
            <w:sz w:val="22"/>
            <w:szCs w:val="22"/>
          </w:rPr>
          <w:t>ule B</w:t>
        </w:r>
      </w:ins>
      <w:ins w:id="1225" w:author="Oden, Wil" w:date="2025-06-04T11:07:00Z" w16du:dateUtc="2025-06-04T16:07:00Z">
        <w:r w:rsidRPr="00AE2DF4">
          <w:rPr>
            <w:rFonts w:asciiTheme="minorHAnsi" w:hAnsiTheme="minorHAnsi" w:cstheme="minorHAnsi"/>
            <w:sz w:val="22"/>
            <w:szCs w:val="22"/>
          </w:rPr>
          <w:t xml:space="preserve"> in accordance with this statement</w:t>
        </w:r>
      </w:ins>
      <w:ins w:id="1226" w:author="Oden, Wil" w:date="2025-06-04T11:04:00Z" w16du:dateUtc="2025-06-04T16:04:00Z">
        <w:r w:rsidRPr="00AE2DF4">
          <w:rPr>
            <w:rFonts w:asciiTheme="minorHAnsi" w:hAnsiTheme="minorHAnsi" w:cstheme="minorHAnsi"/>
            <w:sz w:val="22"/>
            <w:szCs w:val="22"/>
          </w:rPr>
          <w:t>.</w:t>
        </w:r>
      </w:ins>
    </w:p>
    <w:p w14:paraId="6AEE9C2B" w14:textId="1482B36E" w:rsidR="002D60C1" w:rsidRPr="00AE2DF4" w:rsidRDefault="002D60C1" w:rsidP="00D3106E">
      <w:pPr>
        <w:numPr>
          <w:ilvl w:val="3"/>
          <w:numId w:val="29"/>
        </w:numPr>
        <w:spacing w:after="220"/>
        <w:ind w:hanging="720"/>
        <w:jc w:val="both"/>
        <w:rPr>
          <w:ins w:id="1227" w:author="Oden, Wil" w:date="2025-06-04T11:09:00Z" w16du:dateUtc="2025-06-04T16:09:00Z"/>
          <w:rFonts w:asciiTheme="minorHAnsi" w:hAnsiTheme="minorHAnsi" w:cstheme="minorHAnsi"/>
          <w:sz w:val="22"/>
          <w:szCs w:val="22"/>
        </w:rPr>
      </w:pPr>
      <w:ins w:id="1228" w:author="Oden, Wil" w:date="2025-06-04T11:07:00Z" w16du:dateUtc="2025-06-04T16:07:00Z">
        <w:r w:rsidRPr="00AE2DF4">
          <w:rPr>
            <w:rFonts w:asciiTheme="minorHAnsi" w:hAnsiTheme="minorHAnsi" w:cstheme="minorHAnsi"/>
            <w:sz w:val="22"/>
            <w:szCs w:val="22"/>
          </w:rPr>
          <w:t xml:space="preserve">Cash and cash equivalents </w:t>
        </w:r>
      </w:ins>
      <w:ins w:id="1229" w:author="Oden, Wil" w:date="2025-10-15T14:29:00Z" w16du:dateUtc="2025-10-15T19:29:00Z">
        <w:r w:rsidR="00D92325">
          <w:rPr>
            <w:rFonts w:asciiTheme="minorHAnsi" w:hAnsiTheme="minorHAnsi" w:cstheme="minorHAnsi"/>
            <w:sz w:val="22"/>
            <w:szCs w:val="22"/>
            <w:highlight w:val="lightGray"/>
          </w:rPr>
          <w:t>held by</w:t>
        </w:r>
      </w:ins>
      <w:ins w:id="1230" w:author="Oden, Wil" w:date="2025-10-15T14:28:00Z" w16du:dateUtc="2025-10-15T19:28:00Z">
        <w:r w:rsidR="00D92325" w:rsidRPr="00D92325">
          <w:rPr>
            <w:rFonts w:asciiTheme="minorHAnsi" w:hAnsiTheme="minorHAnsi" w:cstheme="minorHAnsi"/>
            <w:sz w:val="22"/>
            <w:szCs w:val="22"/>
            <w:highlight w:val="lightGray"/>
          </w:rPr>
          <w:t xml:space="preserve"> the qualifying statutory trust</w:t>
        </w:r>
        <w:r w:rsidR="00D92325" w:rsidRPr="00AE2DF4">
          <w:rPr>
            <w:rFonts w:asciiTheme="minorHAnsi" w:hAnsiTheme="minorHAnsi" w:cstheme="minorHAnsi"/>
            <w:sz w:val="22"/>
            <w:szCs w:val="22"/>
          </w:rPr>
          <w:t xml:space="preserve"> </w:t>
        </w:r>
      </w:ins>
      <w:ins w:id="1231" w:author="Oden, Wil" w:date="2025-06-04T11:07:00Z" w16du:dateUtc="2025-06-04T16:07:00Z">
        <w:r w:rsidRPr="00AE2DF4">
          <w:rPr>
            <w:rFonts w:asciiTheme="minorHAnsi" w:hAnsiTheme="minorHAnsi" w:cstheme="minorHAnsi"/>
            <w:sz w:val="22"/>
            <w:szCs w:val="22"/>
          </w:rPr>
          <w:t xml:space="preserve">shall be </w:t>
        </w:r>
      </w:ins>
      <w:ins w:id="1232" w:author="Oden, Wil" w:date="2025-06-04T11:08:00Z" w16du:dateUtc="2025-06-04T16:08:00Z">
        <w:r w:rsidRPr="00AE2DF4">
          <w:rPr>
            <w:rFonts w:asciiTheme="minorHAnsi" w:hAnsiTheme="minorHAnsi" w:cstheme="minorHAnsi"/>
            <w:sz w:val="22"/>
            <w:szCs w:val="22"/>
          </w:rPr>
          <w:t xml:space="preserve">reported in accordance with </w:t>
        </w:r>
        <w:r w:rsidRPr="00AE2DF4">
          <w:rPr>
            <w:rFonts w:asciiTheme="minorHAnsi" w:hAnsiTheme="minorHAnsi" w:cstheme="minorHAnsi"/>
            <w:i/>
            <w:iCs/>
            <w:sz w:val="22"/>
            <w:szCs w:val="22"/>
          </w:rPr>
          <w:t>SSAP No. 2</w:t>
        </w:r>
      </w:ins>
      <w:ins w:id="1233" w:author="Oden, Wil" w:date="2025-06-04T12:08:00Z" w16du:dateUtc="2025-06-04T17:08:00Z">
        <w:r w:rsidRPr="00AE2DF4">
          <w:rPr>
            <w:rFonts w:asciiTheme="minorHAnsi" w:hAnsiTheme="minorHAnsi" w:cstheme="minorHAnsi"/>
            <w:i/>
            <w:iCs/>
            <w:sz w:val="22"/>
            <w:szCs w:val="22"/>
          </w:rPr>
          <w:t>—Cash, Cash Equivalents, Drafts and Short-Term Investments</w:t>
        </w:r>
      </w:ins>
      <w:ins w:id="1234" w:author="Oden, Wil" w:date="2025-06-04T11:08:00Z" w16du:dateUtc="2025-06-04T16:08:00Z">
        <w:r w:rsidRPr="00AE2DF4">
          <w:rPr>
            <w:rFonts w:asciiTheme="minorHAnsi" w:hAnsiTheme="minorHAnsi" w:cstheme="minorHAnsi"/>
            <w:sz w:val="22"/>
            <w:szCs w:val="22"/>
          </w:rPr>
          <w:t>.</w:t>
        </w:r>
      </w:ins>
    </w:p>
    <w:p w14:paraId="5EEA0180" w14:textId="73EF700A" w:rsidR="002D60C1" w:rsidRPr="00AE2DF4" w:rsidRDefault="002D60C1" w:rsidP="00D3106E">
      <w:pPr>
        <w:numPr>
          <w:ilvl w:val="3"/>
          <w:numId w:val="29"/>
        </w:numPr>
        <w:spacing w:after="220"/>
        <w:ind w:hanging="720"/>
        <w:jc w:val="both"/>
        <w:rPr>
          <w:ins w:id="1235" w:author="Oden, Wil" w:date="2025-06-04T11:06:00Z" w16du:dateUtc="2025-06-04T16:06:00Z"/>
          <w:rFonts w:asciiTheme="minorHAnsi" w:hAnsiTheme="minorHAnsi" w:cstheme="minorHAnsi"/>
          <w:sz w:val="22"/>
          <w:szCs w:val="22"/>
        </w:rPr>
      </w:pPr>
      <w:ins w:id="1236" w:author="Oden, Wil" w:date="2025-06-04T11:06:00Z" w16du:dateUtc="2025-06-04T16:06:00Z">
        <w:r w:rsidRPr="00AE2DF4">
          <w:rPr>
            <w:rFonts w:asciiTheme="minorHAnsi" w:hAnsiTheme="minorHAnsi" w:cstheme="minorHAnsi"/>
            <w:sz w:val="22"/>
            <w:szCs w:val="22"/>
          </w:rPr>
          <w:lastRenderedPageBreak/>
          <w:t xml:space="preserve">Real estate </w:t>
        </w:r>
      </w:ins>
      <w:del w:id="1237" w:author="Oden, Wil" w:date="2025-09-24T15:38:00Z" w16du:dateUtc="2025-09-24T20:38:00Z">
        <w:r w:rsidRPr="00EE06DF" w:rsidDel="00EE06DF">
          <w:rPr>
            <w:rFonts w:asciiTheme="minorHAnsi" w:hAnsiTheme="minorHAnsi" w:cstheme="minorHAnsi"/>
            <w:sz w:val="22"/>
            <w:szCs w:val="22"/>
            <w:highlight w:val="lightGray"/>
            <w:rPrChange w:id="1238" w:author="Oden, Wil" w:date="2025-09-24T15:38:00Z" w16du:dateUtc="2025-09-24T20:38:00Z">
              <w:rPr>
                <w:rFonts w:asciiTheme="minorHAnsi" w:hAnsiTheme="minorHAnsi" w:cstheme="minorHAnsi"/>
                <w:sz w:val="22"/>
                <w:szCs w:val="22"/>
              </w:rPr>
            </w:rPrChange>
          </w:rPr>
          <w:delText>directly</w:delText>
        </w:r>
        <w:r w:rsidRPr="00AE2DF4" w:rsidDel="00EE06DF">
          <w:rPr>
            <w:rFonts w:asciiTheme="minorHAnsi" w:hAnsiTheme="minorHAnsi" w:cstheme="minorHAnsi"/>
            <w:sz w:val="22"/>
            <w:szCs w:val="22"/>
          </w:rPr>
          <w:delText xml:space="preserve"> </w:delText>
        </w:r>
      </w:del>
      <w:ins w:id="1239" w:author="Oden, Wil" w:date="2025-06-04T11:06:00Z" w16du:dateUtc="2025-06-04T16:06:00Z">
        <w:r w:rsidRPr="00AE2DF4">
          <w:rPr>
            <w:rFonts w:asciiTheme="minorHAnsi" w:hAnsiTheme="minorHAnsi" w:cstheme="minorHAnsi"/>
            <w:sz w:val="22"/>
            <w:szCs w:val="22"/>
          </w:rPr>
          <w:t xml:space="preserve">held by </w:t>
        </w:r>
      </w:ins>
      <w:ins w:id="1240" w:author="Oden, Wil" w:date="2025-10-15T14:29:00Z" w16du:dateUtc="2025-10-15T19:29:00Z">
        <w:r w:rsidR="00D754EE">
          <w:rPr>
            <w:rFonts w:asciiTheme="minorHAnsi" w:hAnsiTheme="minorHAnsi" w:cstheme="minorHAnsi"/>
            <w:sz w:val="22"/>
            <w:szCs w:val="22"/>
          </w:rPr>
          <w:t>the</w:t>
        </w:r>
      </w:ins>
      <w:ins w:id="1241" w:author="Oden, Wil" w:date="2025-09-24T15:38:00Z" w16du:dateUtc="2025-09-24T20:38:00Z">
        <w:r w:rsidR="00EE06DF">
          <w:rPr>
            <w:rFonts w:asciiTheme="minorHAnsi" w:hAnsiTheme="minorHAnsi" w:cstheme="minorHAnsi"/>
            <w:sz w:val="22"/>
            <w:szCs w:val="22"/>
          </w:rPr>
          <w:t xml:space="preserve"> </w:t>
        </w:r>
      </w:ins>
      <w:ins w:id="1242" w:author="Oden, Wil" w:date="2025-10-15T14:27:00Z" w16du:dateUtc="2025-10-15T19:27:00Z">
        <w:r w:rsidR="00DC7B46" w:rsidRPr="00D92325">
          <w:rPr>
            <w:rFonts w:asciiTheme="minorHAnsi" w:hAnsiTheme="minorHAnsi" w:cstheme="minorHAnsi"/>
            <w:sz w:val="22"/>
            <w:szCs w:val="22"/>
            <w:highlight w:val="lightGray"/>
          </w:rPr>
          <w:t>qualifying</w:t>
        </w:r>
        <w:r w:rsidR="00DC7B46">
          <w:rPr>
            <w:rFonts w:asciiTheme="minorHAnsi" w:hAnsiTheme="minorHAnsi" w:cstheme="minorHAnsi"/>
            <w:sz w:val="22"/>
            <w:szCs w:val="22"/>
          </w:rPr>
          <w:t xml:space="preserve"> </w:t>
        </w:r>
      </w:ins>
      <w:ins w:id="1243" w:author="Oden, Wil" w:date="2025-06-04T11:06:00Z" w16du:dateUtc="2025-06-04T16:06:00Z">
        <w:r w:rsidRPr="00AE2DF4">
          <w:rPr>
            <w:rFonts w:asciiTheme="minorHAnsi" w:hAnsiTheme="minorHAnsi" w:cstheme="minorHAnsi"/>
            <w:sz w:val="22"/>
            <w:szCs w:val="22"/>
          </w:rPr>
          <w:t xml:space="preserve">statutory trust shall be reported </w:t>
        </w:r>
      </w:ins>
      <w:ins w:id="1244" w:author="Oden, Wil" w:date="2025-06-06T10:37:00Z" w16du:dateUtc="2025-06-06T15:37:00Z">
        <w:r w:rsidRPr="00AE2DF4">
          <w:rPr>
            <w:rFonts w:asciiTheme="minorHAnsi" w:hAnsiTheme="minorHAnsi" w:cstheme="minorHAnsi"/>
            <w:sz w:val="22"/>
            <w:szCs w:val="22"/>
          </w:rPr>
          <w:t xml:space="preserve">on Schedule A and </w:t>
        </w:r>
      </w:ins>
      <w:ins w:id="1245" w:author="Oden, Wil" w:date="2025-09-24T15:40:00Z" w16du:dateUtc="2025-09-24T20:40:00Z">
        <w:r w:rsidR="009164CF" w:rsidRPr="002A6541">
          <w:rPr>
            <w:rFonts w:asciiTheme="minorHAnsi" w:hAnsiTheme="minorHAnsi" w:cstheme="minorHAnsi"/>
            <w:sz w:val="22"/>
            <w:szCs w:val="22"/>
            <w:highlight w:val="lightGray"/>
          </w:rPr>
          <w:t>classified</w:t>
        </w:r>
        <w:r w:rsidR="009164CF">
          <w:rPr>
            <w:rFonts w:asciiTheme="minorHAnsi" w:hAnsiTheme="minorHAnsi" w:cstheme="minorHAnsi"/>
            <w:sz w:val="22"/>
            <w:szCs w:val="22"/>
          </w:rPr>
          <w:t xml:space="preserve"> </w:t>
        </w:r>
      </w:ins>
      <w:ins w:id="1246" w:author="Oden, Wil" w:date="2025-06-06T10:33:00Z" w16du:dateUtc="2025-06-06T15:33:00Z">
        <w:r w:rsidRPr="00AE2DF4">
          <w:rPr>
            <w:rFonts w:asciiTheme="minorHAnsi" w:hAnsiTheme="minorHAnsi" w:cstheme="minorHAnsi"/>
            <w:sz w:val="22"/>
            <w:szCs w:val="22"/>
          </w:rPr>
          <w:t xml:space="preserve">as “Held for Sale” </w:t>
        </w:r>
      </w:ins>
      <w:ins w:id="1247" w:author="Oden, Wil" w:date="2025-06-04T11:07:00Z" w16du:dateUtc="2025-06-04T16:07:00Z">
        <w:r w:rsidRPr="00AE2DF4">
          <w:rPr>
            <w:rFonts w:asciiTheme="minorHAnsi" w:hAnsiTheme="minorHAnsi" w:cstheme="minorHAnsi"/>
            <w:sz w:val="22"/>
            <w:szCs w:val="22"/>
          </w:rPr>
          <w:t xml:space="preserve">in accordance with </w:t>
        </w:r>
        <w:r w:rsidRPr="00AE2DF4">
          <w:rPr>
            <w:rFonts w:asciiTheme="minorHAnsi" w:hAnsiTheme="minorHAnsi" w:cstheme="minorHAnsi"/>
            <w:i/>
            <w:iCs/>
            <w:sz w:val="22"/>
            <w:szCs w:val="22"/>
          </w:rPr>
          <w:t>SSAP No. 40</w:t>
        </w:r>
      </w:ins>
      <w:ins w:id="1248" w:author="Oden, Wil" w:date="2025-06-04T12:09:00Z" w16du:dateUtc="2025-06-04T17:09:00Z">
        <w:r w:rsidRPr="00AE2DF4">
          <w:rPr>
            <w:rFonts w:asciiTheme="minorHAnsi" w:hAnsiTheme="minorHAnsi" w:cstheme="minorHAnsi"/>
            <w:i/>
            <w:iCs/>
            <w:sz w:val="22"/>
            <w:szCs w:val="22"/>
          </w:rPr>
          <w:t>—Real Estate</w:t>
        </w:r>
      </w:ins>
      <w:ins w:id="1249" w:author="Oden, Wil" w:date="2025-06-05T11:54:00Z" w16du:dateUtc="2025-06-05T16:54:00Z">
        <w:r w:rsidRPr="00AE2DF4">
          <w:rPr>
            <w:rFonts w:asciiTheme="minorHAnsi" w:hAnsiTheme="minorHAnsi" w:cstheme="minorHAnsi"/>
            <w:i/>
            <w:iCs/>
            <w:sz w:val="22"/>
            <w:szCs w:val="22"/>
          </w:rPr>
          <w:t xml:space="preserve"> Investments</w:t>
        </w:r>
      </w:ins>
      <w:ins w:id="1250" w:author="Oden, Wil" w:date="2025-06-04T11:06:00Z" w16du:dateUtc="2025-06-04T16:06:00Z">
        <w:r w:rsidRPr="00AE2DF4">
          <w:rPr>
            <w:rFonts w:asciiTheme="minorHAnsi" w:hAnsiTheme="minorHAnsi" w:cstheme="minorHAnsi"/>
            <w:sz w:val="22"/>
            <w:szCs w:val="22"/>
          </w:rPr>
          <w:t>.</w:t>
        </w:r>
      </w:ins>
      <w:ins w:id="1251" w:author="Oden, Wil" w:date="2025-09-24T15:37:00Z" w16du:dateUtc="2025-09-24T20:37:00Z">
        <w:r w:rsidR="00EE06DF">
          <w:rPr>
            <w:rFonts w:asciiTheme="minorHAnsi" w:hAnsiTheme="minorHAnsi" w:cstheme="minorHAnsi"/>
            <w:sz w:val="22"/>
            <w:szCs w:val="22"/>
          </w:rPr>
          <w:t xml:space="preserve">  </w:t>
        </w:r>
      </w:ins>
      <w:ins w:id="1252" w:author="Oden, Wil" w:date="2025-09-24T15:41:00Z" w16du:dateUtc="2025-09-24T20:41:00Z">
        <w:r w:rsidR="007A3406" w:rsidRPr="00DA29A7">
          <w:rPr>
            <w:rFonts w:asciiTheme="minorHAnsi" w:hAnsiTheme="minorHAnsi" w:cstheme="minorHAnsi"/>
            <w:sz w:val="22"/>
            <w:szCs w:val="22"/>
            <w:highlight w:val="lightGray"/>
          </w:rPr>
          <w:t xml:space="preserve">Such properties must either be directly-owned by the </w:t>
        </w:r>
      </w:ins>
      <w:ins w:id="1253" w:author="Oden, Wil" w:date="2025-10-15T14:28:00Z" w16du:dateUtc="2025-10-15T19:28:00Z">
        <w:r w:rsidR="00D92325">
          <w:rPr>
            <w:rFonts w:asciiTheme="minorHAnsi" w:hAnsiTheme="minorHAnsi" w:cstheme="minorHAnsi"/>
            <w:sz w:val="22"/>
            <w:szCs w:val="22"/>
            <w:highlight w:val="lightGray"/>
          </w:rPr>
          <w:t xml:space="preserve">qualifying </w:t>
        </w:r>
      </w:ins>
      <w:ins w:id="1254" w:author="Oden, Wil" w:date="2025-09-24T15:51:00Z" w16du:dateUtc="2025-09-24T20:51:00Z">
        <w:r w:rsidR="00DA29A7">
          <w:rPr>
            <w:rFonts w:asciiTheme="minorHAnsi" w:hAnsiTheme="minorHAnsi" w:cstheme="minorHAnsi"/>
            <w:sz w:val="22"/>
            <w:szCs w:val="22"/>
            <w:highlight w:val="lightGray"/>
          </w:rPr>
          <w:t xml:space="preserve">statutory </w:t>
        </w:r>
      </w:ins>
      <w:ins w:id="1255" w:author="Oden, Wil" w:date="2025-09-24T15:41:00Z" w16du:dateUtc="2025-09-24T20:41:00Z">
        <w:r w:rsidR="007A3406" w:rsidRPr="00DA29A7">
          <w:rPr>
            <w:rFonts w:asciiTheme="minorHAnsi" w:hAnsiTheme="minorHAnsi" w:cstheme="minorHAnsi"/>
            <w:sz w:val="22"/>
            <w:szCs w:val="22"/>
            <w:highlight w:val="lightGray"/>
          </w:rPr>
          <w:t xml:space="preserve">trust </w:t>
        </w:r>
        <w:proofErr w:type="gramStart"/>
        <w:r w:rsidR="007A3406" w:rsidRPr="00DA29A7">
          <w:rPr>
            <w:rFonts w:asciiTheme="minorHAnsi" w:hAnsiTheme="minorHAnsi" w:cstheme="minorHAnsi"/>
            <w:sz w:val="22"/>
            <w:szCs w:val="22"/>
            <w:highlight w:val="lightGray"/>
          </w:rPr>
          <w:t xml:space="preserve">or </w:t>
        </w:r>
      </w:ins>
      <w:ins w:id="1256" w:author="Oden, Wil" w:date="2025-09-24T15:51:00Z" w16du:dateUtc="2025-09-24T20:51:00Z">
        <w:r w:rsidR="00DA29A7">
          <w:rPr>
            <w:rFonts w:asciiTheme="minorHAnsi" w:hAnsiTheme="minorHAnsi" w:cstheme="minorHAnsi"/>
            <w:sz w:val="22"/>
            <w:szCs w:val="22"/>
            <w:highlight w:val="lightGray"/>
          </w:rPr>
          <w:t>held</w:t>
        </w:r>
        <w:proofErr w:type="gramEnd"/>
        <w:r w:rsidR="00DA29A7">
          <w:rPr>
            <w:rFonts w:asciiTheme="minorHAnsi" w:hAnsiTheme="minorHAnsi" w:cstheme="minorHAnsi"/>
            <w:sz w:val="22"/>
            <w:szCs w:val="22"/>
            <w:highlight w:val="lightGray"/>
          </w:rPr>
          <w:t xml:space="preserve"> by the </w:t>
        </w:r>
      </w:ins>
      <w:ins w:id="1257" w:author="Oden, Wil" w:date="2025-10-15T14:28:00Z" w16du:dateUtc="2025-10-15T19:28:00Z">
        <w:r w:rsidR="00D92325">
          <w:rPr>
            <w:rFonts w:asciiTheme="minorHAnsi" w:hAnsiTheme="minorHAnsi" w:cstheme="minorHAnsi"/>
            <w:sz w:val="22"/>
            <w:szCs w:val="22"/>
            <w:highlight w:val="lightGray"/>
          </w:rPr>
          <w:t xml:space="preserve">qualifying </w:t>
        </w:r>
      </w:ins>
      <w:ins w:id="1258" w:author="Oden, Wil" w:date="2025-09-24T15:51:00Z" w16du:dateUtc="2025-09-24T20:51:00Z">
        <w:r w:rsidR="00DA29A7">
          <w:rPr>
            <w:rFonts w:asciiTheme="minorHAnsi" w:hAnsiTheme="minorHAnsi" w:cstheme="minorHAnsi"/>
            <w:sz w:val="22"/>
            <w:szCs w:val="22"/>
            <w:highlight w:val="lightGray"/>
          </w:rPr>
          <w:t>statutory trust as</w:t>
        </w:r>
      </w:ins>
      <w:ins w:id="1259" w:author="Oden, Wil" w:date="2025-09-24T15:41:00Z" w16du:dateUtc="2025-09-24T20:41:00Z">
        <w:r w:rsidR="007A3406" w:rsidRPr="00DA29A7">
          <w:rPr>
            <w:rFonts w:asciiTheme="minorHAnsi" w:hAnsiTheme="minorHAnsi" w:cstheme="minorHAnsi"/>
            <w:sz w:val="22"/>
            <w:szCs w:val="22"/>
            <w:highlight w:val="lightGray"/>
          </w:rPr>
          <w:t xml:space="preserve"> single residential real estate investments that are directly and wholly-owned through a limited liability company (LLC), provided they meet all requirements outlined in SSAP No. 40, paragraph 4.</w:t>
        </w:r>
      </w:ins>
    </w:p>
    <w:p w14:paraId="52486A49" w14:textId="2BDC14AF" w:rsidR="002D60C1" w:rsidRPr="00AE2DF4" w:rsidRDefault="002D60C1" w:rsidP="00D3106E">
      <w:pPr>
        <w:numPr>
          <w:ilvl w:val="3"/>
          <w:numId w:val="29"/>
        </w:numPr>
        <w:spacing w:after="220"/>
        <w:ind w:hanging="720"/>
        <w:jc w:val="both"/>
        <w:rPr>
          <w:ins w:id="1260" w:author="Oden, Wil" w:date="2025-07-17T09:11:00Z" w16du:dateUtc="2025-07-17T14:11:00Z"/>
          <w:rFonts w:asciiTheme="minorHAnsi" w:hAnsiTheme="minorHAnsi" w:cstheme="minorHAnsi"/>
          <w:sz w:val="22"/>
          <w:szCs w:val="22"/>
        </w:rPr>
      </w:pPr>
      <w:ins w:id="1261" w:author="Oden, Wil" w:date="2025-06-04T11:09:00Z" w16du:dateUtc="2025-06-04T16:09:00Z">
        <w:r w:rsidRPr="00AE2DF4">
          <w:rPr>
            <w:rFonts w:asciiTheme="minorHAnsi" w:hAnsiTheme="minorHAnsi" w:cstheme="minorHAnsi"/>
            <w:sz w:val="22"/>
            <w:szCs w:val="22"/>
          </w:rPr>
          <w:t xml:space="preserve">Liabilities of the </w:t>
        </w:r>
      </w:ins>
      <w:ins w:id="1262" w:author="Oden, Wil" w:date="2025-10-15T14:28:00Z" w16du:dateUtc="2025-10-15T19:28:00Z">
        <w:r w:rsidR="00D92325" w:rsidRPr="00D92325">
          <w:rPr>
            <w:rFonts w:asciiTheme="minorHAnsi" w:hAnsiTheme="minorHAnsi" w:cstheme="minorHAnsi"/>
            <w:sz w:val="22"/>
            <w:szCs w:val="22"/>
            <w:highlight w:val="lightGray"/>
          </w:rPr>
          <w:t>qualifying</w:t>
        </w:r>
        <w:r w:rsidR="00D92325">
          <w:rPr>
            <w:rFonts w:asciiTheme="minorHAnsi" w:hAnsiTheme="minorHAnsi" w:cstheme="minorHAnsi"/>
            <w:sz w:val="22"/>
            <w:szCs w:val="22"/>
          </w:rPr>
          <w:t xml:space="preserve"> </w:t>
        </w:r>
      </w:ins>
      <w:ins w:id="1263" w:author="Oden, Wil" w:date="2025-06-04T11:09:00Z" w16du:dateUtc="2025-06-04T16:09:00Z">
        <w:r w:rsidRPr="00AE2DF4">
          <w:rPr>
            <w:rFonts w:asciiTheme="minorHAnsi" w:hAnsiTheme="minorHAnsi" w:cstheme="minorHAnsi"/>
            <w:sz w:val="22"/>
            <w:szCs w:val="22"/>
          </w:rPr>
          <w:t xml:space="preserve">statutory trust shall be reported in accordance with the applicable </w:t>
        </w:r>
      </w:ins>
      <w:ins w:id="1264" w:author="Oden, Wil" w:date="2025-06-04T11:10:00Z" w16du:dateUtc="2025-06-04T16:10:00Z">
        <w:r w:rsidRPr="00AE2DF4">
          <w:rPr>
            <w:rFonts w:asciiTheme="minorHAnsi" w:hAnsiTheme="minorHAnsi" w:cstheme="minorHAnsi"/>
            <w:sz w:val="22"/>
            <w:szCs w:val="22"/>
          </w:rPr>
          <w:t>statement of statutory accounting principle.</w:t>
        </w:r>
      </w:ins>
    </w:p>
    <w:p w14:paraId="3F2243BE" w14:textId="1C0B8FAD" w:rsidR="002D60C1" w:rsidRPr="00AE2DF4" w:rsidRDefault="002D60C1" w:rsidP="00D3106E">
      <w:pPr>
        <w:numPr>
          <w:ilvl w:val="3"/>
          <w:numId w:val="29"/>
        </w:numPr>
        <w:spacing w:after="220"/>
        <w:ind w:hanging="720"/>
        <w:jc w:val="both"/>
        <w:rPr>
          <w:ins w:id="1265" w:author="Oden, Wil" w:date="2025-06-04T09:58:00Z" w16du:dateUtc="2025-06-04T14:58:00Z"/>
          <w:rFonts w:asciiTheme="minorHAnsi" w:hAnsiTheme="minorHAnsi" w:cstheme="minorHAnsi"/>
          <w:sz w:val="22"/>
          <w:szCs w:val="22"/>
        </w:rPr>
      </w:pPr>
      <w:ins w:id="1266" w:author="Oden, Wil" w:date="2025-07-17T09:11:00Z" w16du:dateUtc="2025-07-17T14:11:00Z">
        <w:r w:rsidRPr="00AE2DF4">
          <w:rPr>
            <w:rFonts w:asciiTheme="minorHAnsi" w:hAnsiTheme="minorHAnsi" w:cstheme="minorHAnsi"/>
            <w:sz w:val="22"/>
            <w:szCs w:val="22"/>
          </w:rPr>
          <w:t xml:space="preserve">Revenue and expenses </w:t>
        </w:r>
      </w:ins>
      <w:ins w:id="1267" w:author="Oden, Wil" w:date="2025-10-15T14:29:00Z" w16du:dateUtc="2025-10-15T19:29:00Z">
        <w:r w:rsidR="00D754EE" w:rsidRPr="00D754EE">
          <w:rPr>
            <w:rFonts w:asciiTheme="minorHAnsi" w:hAnsiTheme="minorHAnsi" w:cstheme="minorHAnsi"/>
            <w:sz w:val="22"/>
            <w:szCs w:val="22"/>
            <w:highlight w:val="lightGray"/>
          </w:rPr>
          <w:t>of the qualifying statutory trust</w:t>
        </w:r>
        <w:r w:rsidR="00D754EE" w:rsidRPr="00AE2DF4">
          <w:rPr>
            <w:rFonts w:asciiTheme="minorHAnsi" w:hAnsiTheme="minorHAnsi" w:cstheme="minorHAnsi"/>
            <w:sz w:val="22"/>
            <w:szCs w:val="22"/>
          </w:rPr>
          <w:t xml:space="preserve"> </w:t>
        </w:r>
      </w:ins>
      <w:ins w:id="1268" w:author="Oden, Wil" w:date="2025-07-17T09:11:00Z" w16du:dateUtc="2025-07-17T14:11:00Z">
        <w:r w:rsidRPr="00AE2DF4">
          <w:rPr>
            <w:rFonts w:asciiTheme="minorHAnsi" w:hAnsiTheme="minorHAnsi" w:cstheme="minorHAnsi"/>
            <w:sz w:val="22"/>
            <w:szCs w:val="22"/>
          </w:rPr>
          <w:t xml:space="preserve">shall be accounted for as if they were directly incurred by the insurer and, </w:t>
        </w:r>
      </w:ins>
      <w:ins w:id="1269" w:author="Oden, Wil" w:date="2025-07-17T09:13:00Z" w16du:dateUtc="2025-07-17T14:13:00Z">
        <w:r w:rsidRPr="00AE2DF4">
          <w:rPr>
            <w:rFonts w:asciiTheme="minorHAnsi" w:hAnsiTheme="minorHAnsi" w:cstheme="minorHAnsi"/>
            <w:sz w:val="22"/>
            <w:szCs w:val="22"/>
          </w:rPr>
          <w:t>accordingly</w:t>
        </w:r>
      </w:ins>
      <w:ins w:id="1270" w:author="Oden, Wil" w:date="2025-07-17T09:11:00Z" w16du:dateUtc="2025-07-17T14:11:00Z">
        <w:r w:rsidRPr="00AE2DF4">
          <w:rPr>
            <w:rFonts w:asciiTheme="minorHAnsi" w:hAnsiTheme="minorHAnsi" w:cstheme="minorHAnsi"/>
            <w:sz w:val="22"/>
            <w:szCs w:val="22"/>
          </w:rPr>
          <w:t>, are subject to the same reporting and disclosure requirements that would</w:t>
        </w:r>
      </w:ins>
      <w:ins w:id="1271" w:author="Oden, Wil" w:date="2025-07-17T09:15:00Z" w16du:dateUtc="2025-07-17T14:15:00Z">
        <w:r w:rsidRPr="00AE2DF4">
          <w:rPr>
            <w:rFonts w:asciiTheme="minorHAnsi" w:hAnsiTheme="minorHAnsi" w:cstheme="minorHAnsi"/>
            <w:sz w:val="22"/>
            <w:szCs w:val="22"/>
          </w:rPr>
          <w:t xml:space="preserve"> normally apply</w:t>
        </w:r>
      </w:ins>
      <w:ins w:id="1272" w:author="Oden, Wil" w:date="2025-07-17T09:11:00Z" w16du:dateUtc="2025-07-17T14:11:00Z">
        <w:r w:rsidRPr="00AE2DF4">
          <w:rPr>
            <w:rFonts w:asciiTheme="minorHAnsi" w:hAnsiTheme="minorHAnsi" w:cstheme="minorHAnsi"/>
            <w:sz w:val="22"/>
            <w:szCs w:val="22"/>
          </w:rPr>
          <w:t xml:space="preserve">. This includes, but is not limited to, the related party and affiliate disclosures required under </w:t>
        </w:r>
        <w:r w:rsidRPr="00AE2DF4">
          <w:rPr>
            <w:rFonts w:asciiTheme="minorHAnsi" w:hAnsiTheme="minorHAnsi" w:cstheme="minorHAnsi"/>
            <w:i/>
            <w:iCs/>
            <w:sz w:val="22"/>
            <w:szCs w:val="22"/>
          </w:rPr>
          <w:t>SSAP No. 25</w:t>
        </w:r>
      </w:ins>
      <w:ins w:id="1273" w:author="Oden, Wil" w:date="2025-10-15T14:25:00Z" w16du:dateUtc="2025-10-15T19:25:00Z">
        <w:r w:rsidR="00F97D63" w:rsidRPr="00AE2DF4">
          <w:rPr>
            <w:rFonts w:asciiTheme="minorHAnsi" w:hAnsiTheme="minorHAnsi" w:cstheme="minorHAnsi"/>
            <w:i/>
            <w:iCs/>
            <w:sz w:val="22"/>
            <w:szCs w:val="22"/>
          </w:rPr>
          <w:t>—</w:t>
        </w:r>
      </w:ins>
      <w:ins w:id="1274" w:author="Oden, Wil" w:date="2025-07-17T09:11:00Z" w16du:dateUtc="2025-07-17T14:11:00Z">
        <w:r w:rsidRPr="00AE2DF4">
          <w:rPr>
            <w:rFonts w:asciiTheme="minorHAnsi" w:hAnsiTheme="minorHAnsi" w:cstheme="minorHAnsi"/>
            <w:i/>
            <w:iCs/>
            <w:sz w:val="22"/>
            <w:szCs w:val="22"/>
          </w:rPr>
          <w:t>Affiliates and Other Related Parties</w:t>
        </w:r>
        <w:r w:rsidRPr="00AE2DF4">
          <w:rPr>
            <w:rFonts w:asciiTheme="minorHAnsi" w:hAnsiTheme="minorHAnsi" w:cstheme="minorHAnsi"/>
            <w:sz w:val="22"/>
            <w:szCs w:val="22"/>
          </w:rPr>
          <w:t>.</w:t>
        </w:r>
      </w:ins>
    </w:p>
    <w:p w14:paraId="208DA5F8" w14:textId="62F85022" w:rsidR="002D60C1" w:rsidRPr="00AE2DF4" w:rsidRDefault="002D60C1" w:rsidP="00D3106E">
      <w:pPr>
        <w:numPr>
          <w:ilvl w:val="2"/>
          <w:numId w:val="29"/>
        </w:numPr>
        <w:spacing w:after="220"/>
        <w:ind w:hanging="720"/>
        <w:jc w:val="both"/>
        <w:rPr>
          <w:ins w:id="1275" w:author="Oden, Wil" w:date="2025-04-24T09:49:00Z" w16du:dateUtc="2025-04-24T14:49:00Z"/>
          <w:rFonts w:asciiTheme="minorHAnsi" w:hAnsiTheme="minorHAnsi" w:cstheme="minorHAnsi"/>
          <w:sz w:val="22"/>
          <w:szCs w:val="22"/>
        </w:rPr>
      </w:pPr>
      <w:ins w:id="1276" w:author="Oden, Wil" w:date="2025-06-03T11:35:00Z" w16du:dateUtc="2025-06-03T16:35:00Z">
        <w:r w:rsidRPr="00AE2DF4">
          <w:rPr>
            <w:rFonts w:asciiTheme="minorHAnsi" w:hAnsiTheme="minorHAnsi" w:cstheme="minorHAnsi"/>
            <w:sz w:val="22"/>
            <w:szCs w:val="22"/>
          </w:rPr>
          <w:t>The s</w:t>
        </w:r>
      </w:ins>
      <w:ins w:id="1277" w:author="Oden, Wil" w:date="2025-05-08T09:54:00Z" w16du:dateUtc="2025-05-08T14:54:00Z">
        <w:r w:rsidRPr="00AE2DF4">
          <w:rPr>
            <w:rFonts w:asciiTheme="minorHAnsi" w:hAnsiTheme="minorHAnsi" w:cstheme="minorHAnsi"/>
            <w:sz w:val="22"/>
            <w:szCs w:val="22"/>
          </w:rPr>
          <w:t>tatutory t</w:t>
        </w:r>
      </w:ins>
      <w:ins w:id="1278" w:author="Oden, Wil" w:date="2025-04-24T09:49:00Z" w16du:dateUtc="2025-04-24T14:49:00Z">
        <w:r w:rsidRPr="00AE2DF4">
          <w:rPr>
            <w:rFonts w:asciiTheme="minorHAnsi" w:hAnsiTheme="minorHAnsi" w:cstheme="minorHAnsi"/>
            <w:sz w:val="22"/>
            <w:szCs w:val="22"/>
          </w:rPr>
          <w:t xml:space="preserve">rust must maintain all requisite documents and records in accordance with </w:t>
        </w:r>
      </w:ins>
      <w:ins w:id="1279" w:author="Oden, Wil" w:date="2025-04-24T09:51:00Z" w16du:dateUtc="2025-04-24T14:51:00Z">
        <w:r w:rsidRPr="00AE2DF4">
          <w:rPr>
            <w:rFonts w:asciiTheme="minorHAnsi" w:hAnsiTheme="minorHAnsi" w:cstheme="minorHAnsi"/>
            <w:sz w:val="22"/>
            <w:szCs w:val="22"/>
          </w:rPr>
          <w:t xml:space="preserve">the </w:t>
        </w:r>
      </w:ins>
      <w:ins w:id="1280" w:author="Oden, Wil" w:date="2025-04-24T09:49:00Z" w16du:dateUtc="2025-04-24T14:49:00Z">
        <w:r w:rsidRPr="00AE2DF4">
          <w:rPr>
            <w:rFonts w:asciiTheme="minorHAnsi" w:hAnsiTheme="minorHAnsi" w:cstheme="minorHAnsi"/>
            <w:sz w:val="22"/>
            <w:szCs w:val="22"/>
          </w:rPr>
          <w:t xml:space="preserve">applicable </w:t>
        </w:r>
      </w:ins>
      <w:ins w:id="1281" w:author="Oden, Wil" w:date="2025-04-24T09:51:00Z" w16du:dateUtc="2025-04-24T14:51:00Z">
        <w:r w:rsidRPr="00AE2DF4">
          <w:rPr>
            <w:rFonts w:asciiTheme="minorHAnsi" w:hAnsiTheme="minorHAnsi" w:cstheme="minorHAnsi"/>
            <w:sz w:val="22"/>
            <w:szCs w:val="22"/>
          </w:rPr>
          <w:t>state statutes</w:t>
        </w:r>
      </w:ins>
      <w:ins w:id="1282" w:author="Oden, Wil" w:date="2025-06-18T12:26:00Z" w16du:dateUtc="2025-06-18T17:26:00Z">
        <w:r w:rsidRPr="00AE2DF4">
          <w:rPr>
            <w:rFonts w:asciiTheme="minorHAnsi" w:hAnsiTheme="minorHAnsi" w:cstheme="minorHAnsi"/>
            <w:sz w:val="22"/>
            <w:szCs w:val="22"/>
          </w:rPr>
          <w:t>.</w:t>
        </w:r>
      </w:ins>
      <w:del w:id="1283" w:author="Oden, Wil" w:date="2025-08-19T14:39:00Z" w16du:dateUtc="2025-08-19T19:39:00Z">
        <w:r w:rsidRPr="00AE2DF4" w:rsidDel="00C617C1">
          <w:rPr>
            <w:rFonts w:asciiTheme="minorHAnsi" w:hAnsiTheme="minorHAnsi" w:cstheme="minorHAnsi"/>
            <w:sz w:val="22"/>
            <w:szCs w:val="22"/>
          </w:rPr>
          <w:delText xml:space="preserve"> </w:delText>
        </w:r>
        <w:r w:rsidRPr="00D3106E" w:rsidDel="00C617C1">
          <w:rPr>
            <w:rFonts w:asciiTheme="minorHAnsi" w:hAnsiTheme="minorHAnsi" w:cstheme="minorHAnsi"/>
            <w:sz w:val="22"/>
            <w:szCs w:val="22"/>
            <w:highlight w:val="lightGray"/>
          </w:rPr>
          <w:delText>The trust must also maintain (either directly or through a custodian) a detail of residential mortgage loan agreements held in the trust to be made available to the state insurance regulator and auditors upon request; this detail must contain, at a minimum, the same information as would be required were the mortgage loans to be individually reported on Schedule B.</w:delText>
        </w:r>
      </w:del>
    </w:p>
    <w:p w14:paraId="7524DBAE" w14:textId="77777777" w:rsidR="002D60C1" w:rsidRPr="00AE2DF4" w:rsidRDefault="002D60C1" w:rsidP="00D3106E">
      <w:pPr>
        <w:numPr>
          <w:ilvl w:val="2"/>
          <w:numId w:val="29"/>
        </w:numPr>
        <w:spacing w:after="220"/>
        <w:ind w:hanging="720"/>
        <w:jc w:val="both"/>
        <w:rPr>
          <w:ins w:id="1284" w:author="Oden, Wil" w:date="2025-04-10T10:04:00Z" w16du:dateUtc="2025-04-10T15:04:00Z"/>
          <w:rFonts w:asciiTheme="minorHAnsi" w:hAnsiTheme="minorHAnsi" w:cstheme="minorHAnsi"/>
          <w:sz w:val="22"/>
          <w:szCs w:val="22"/>
        </w:rPr>
      </w:pPr>
      <w:ins w:id="1285" w:author="Oden, Wil" w:date="2025-04-10T14:31:00Z" w16du:dateUtc="2025-04-10T19:31:00Z">
        <w:r w:rsidRPr="00AE2DF4">
          <w:rPr>
            <w:rFonts w:asciiTheme="minorHAnsi" w:hAnsiTheme="minorHAnsi" w:cstheme="minorHAnsi"/>
            <w:sz w:val="22"/>
            <w:szCs w:val="22"/>
          </w:rPr>
          <w:t>The statutory trust has no transactions of its own other than transactions associated with an ownership structure utilized only for the ownership and management of the residential mortgages exclusively for the reporting entity (e.g.</w:t>
        </w:r>
      </w:ins>
      <w:ins w:id="1286" w:author="Oden, Wil" w:date="2025-05-08T09:49:00Z" w16du:dateUtc="2025-05-08T14:49:00Z">
        <w:r w:rsidRPr="00AE2DF4">
          <w:rPr>
            <w:rFonts w:asciiTheme="minorHAnsi" w:hAnsiTheme="minorHAnsi" w:cstheme="minorHAnsi"/>
            <w:sz w:val="22"/>
            <w:szCs w:val="22"/>
          </w:rPr>
          <w:t>,</w:t>
        </w:r>
      </w:ins>
      <w:ins w:id="1287" w:author="Oden, Wil" w:date="2025-04-10T14:31:00Z" w16du:dateUtc="2025-04-10T19:31:00Z">
        <w:r w:rsidRPr="00AE2DF4">
          <w:rPr>
            <w:rFonts w:asciiTheme="minorHAnsi" w:hAnsiTheme="minorHAnsi" w:cstheme="minorHAnsi"/>
            <w:sz w:val="22"/>
            <w:szCs w:val="22"/>
          </w:rPr>
          <w:t xml:space="preserve"> </w:t>
        </w:r>
      </w:ins>
      <w:ins w:id="1288" w:author="Oden, Wil" w:date="2025-04-10T14:34:00Z" w16du:dateUtc="2025-04-10T19:34:00Z">
        <w:r w:rsidRPr="00AE2DF4">
          <w:rPr>
            <w:rFonts w:asciiTheme="minorHAnsi" w:hAnsiTheme="minorHAnsi" w:cstheme="minorHAnsi"/>
            <w:sz w:val="22"/>
            <w:szCs w:val="22"/>
          </w:rPr>
          <w:t xml:space="preserve">service fees, </w:t>
        </w:r>
      </w:ins>
      <w:ins w:id="1289" w:author="Oden, Wil" w:date="2025-04-10T14:31:00Z" w16du:dateUtc="2025-04-10T19:31:00Z">
        <w:r w:rsidRPr="00AE2DF4">
          <w:rPr>
            <w:rFonts w:asciiTheme="minorHAnsi" w:hAnsiTheme="minorHAnsi" w:cstheme="minorHAnsi"/>
            <w:sz w:val="22"/>
            <w:szCs w:val="22"/>
          </w:rPr>
          <w:t>real estate taxes</w:t>
        </w:r>
      </w:ins>
      <w:ins w:id="1290" w:author="Oden, Wil" w:date="2025-06-03T11:36:00Z" w16du:dateUtc="2025-06-03T16:36:00Z">
        <w:r w:rsidRPr="00AE2DF4">
          <w:rPr>
            <w:rFonts w:asciiTheme="minorHAnsi" w:hAnsiTheme="minorHAnsi" w:cstheme="minorHAnsi"/>
            <w:sz w:val="22"/>
            <w:szCs w:val="22"/>
          </w:rPr>
          <w:t>, facilitating financing arrangements</w:t>
        </w:r>
      </w:ins>
      <w:ins w:id="1291" w:author="Oden, Wil" w:date="2025-04-10T14:34:00Z" w16du:dateUtc="2025-04-10T19:34:00Z">
        <w:r w:rsidRPr="00AE2DF4">
          <w:rPr>
            <w:rFonts w:asciiTheme="minorHAnsi" w:hAnsiTheme="minorHAnsi" w:cstheme="minorHAnsi"/>
            <w:sz w:val="22"/>
            <w:szCs w:val="22"/>
          </w:rPr>
          <w:t>, etc.</w:t>
        </w:r>
      </w:ins>
      <w:ins w:id="1292" w:author="Oden, Wil" w:date="2025-04-10T14:31:00Z" w16du:dateUtc="2025-04-10T19:31:00Z">
        <w:r w:rsidRPr="00AE2DF4">
          <w:rPr>
            <w:rFonts w:asciiTheme="minorHAnsi" w:hAnsiTheme="minorHAnsi" w:cstheme="minorHAnsi"/>
            <w:sz w:val="22"/>
            <w:szCs w:val="22"/>
          </w:rPr>
          <w:t>).</w:t>
        </w:r>
      </w:ins>
      <w:ins w:id="1293" w:author="Oden, Wil" w:date="2025-05-08T09:47:00Z" w16du:dateUtc="2025-05-08T14:47:00Z">
        <w:r w:rsidRPr="00AE2DF4">
          <w:rPr>
            <w:rFonts w:asciiTheme="minorHAnsi" w:hAnsiTheme="minorHAnsi" w:cstheme="minorHAnsi"/>
            <w:sz w:val="22"/>
            <w:szCs w:val="22"/>
          </w:rPr>
          <w:t xml:space="preserve"> </w:t>
        </w:r>
      </w:ins>
      <w:ins w:id="1294" w:author="Oden, Wil" w:date="2025-05-08T09:53:00Z" w16du:dateUtc="2025-05-08T14:53:00Z">
        <w:r w:rsidRPr="00AE2DF4">
          <w:rPr>
            <w:rFonts w:asciiTheme="minorHAnsi" w:hAnsiTheme="minorHAnsi" w:cstheme="minorHAnsi"/>
            <w:sz w:val="22"/>
            <w:szCs w:val="22"/>
          </w:rPr>
          <w:t>T</w:t>
        </w:r>
      </w:ins>
      <w:ins w:id="1295" w:author="Oden, Wil" w:date="2025-05-08T09:47:00Z" w16du:dateUtc="2025-05-08T14:47:00Z">
        <w:r w:rsidRPr="00AE2DF4">
          <w:rPr>
            <w:rFonts w:asciiTheme="minorHAnsi" w:hAnsiTheme="minorHAnsi" w:cstheme="minorHAnsi"/>
            <w:sz w:val="22"/>
            <w:szCs w:val="22"/>
          </w:rPr>
          <w:t>ransactions of the</w:t>
        </w:r>
      </w:ins>
      <w:ins w:id="1296" w:author="Oden, Wil" w:date="2025-05-08T09:53:00Z" w16du:dateUtc="2025-05-08T14:53:00Z">
        <w:r w:rsidRPr="00AE2DF4">
          <w:rPr>
            <w:rFonts w:asciiTheme="minorHAnsi" w:hAnsiTheme="minorHAnsi" w:cstheme="minorHAnsi"/>
            <w:sz w:val="22"/>
            <w:szCs w:val="22"/>
          </w:rPr>
          <w:t xml:space="preserve"> qualifying</w:t>
        </w:r>
      </w:ins>
      <w:ins w:id="1297" w:author="Oden, Wil" w:date="2025-05-08T09:47:00Z" w16du:dateUtc="2025-05-08T14:47:00Z">
        <w:r w:rsidRPr="00AE2DF4">
          <w:rPr>
            <w:rFonts w:asciiTheme="minorHAnsi" w:hAnsiTheme="minorHAnsi" w:cstheme="minorHAnsi"/>
            <w:sz w:val="22"/>
            <w:szCs w:val="22"/>
          </w:rPr>
          <w:t xml:space="preserve"> statutory trust shall be reported as transactions of the reporting entity pursuant to the guidance in this statement.</w:t>
        </w:r>
      </w:ins>
      <w:ins w:id="1298" w:author="Oden, Wil" w:date="2025-06-18T10:22:00Z" w16du:dateUtc="2025-06-18T15:22:00Z">
        <w:r w:rsidRPr="00AE2DF4">
          <w:rPr>
            <w:rFonts w:asciiTheme="minorHAnsi" w:hAnsiTheme="minorHAnsi" w:cstheme="minorHAnsi"/>
            <w:sz w:val="22"/>
            <w:szCs w:val="22"/>
          </w:rPr>
          <w:t xml:space="preserve"> </w:t>
        </w:r>
      </w:ins>
    </w:p>
    <w:p w14:paraId="220C9215" w14:textId="77777777" w:rsidR="002D60C1" w:rsidRPr="00AE2DF4" w:rsidRDefault="002D60C1" w:rsidP="00D3106E">
      <w:pPr>
        <w:numPr>
          <w:ilvl w:val="2"/>
          <w:numId w:val="29"/>
        </w:numPr>
        <w:spacing w:after="220"/>
        <w:ind w:hanging="720"/>
        <w:jc w:val="both"/>
        <w:rPr>
          <w:rFonts w:asciiTheme="minorHAnsi" w:hAnsiTheme="minorHAnsi" w:cstheme="minorHAnsi"/>
          <w:sz w:val="22"/>
          <w:szCs w:val="22"/>
        </w:rPr>
      </w:pPr>
      <w:ins w:id="1299" w:author="Oden, Wil" w:date="2025-04-10T10:04:00Z" w16du:dateUtc="2025-04-10T15:04:00Z">
        <w:r w:rsidRPr="00AE2DF4">
          <w:rPr>
            <w:rFonts w:asciiTheme="minorHAnsi" w:hAnsiTheme="minorHAnsi" w:cstheme="minorHAnsi"/>
            <w:sz w:val="22"/>
            <w:szCs w:val="22"/>
          </w:rPr>
          <w:t>All cash flows from</w:t>
        </w:r>
      </w:ins>
      <w:ins w:id="1300" w:author="Oden, Wil" w:date="2025-04-10T10:06:00Z" w16du:dateUtc="2025-04-10T15:06:00Z">
        <w:r w:rsidRPr="00AE2DF4">
          <w:rPr>
            <w:rFonts w:asciiTheme="minorHAnsi" w:hAnsiTheme="minorHAnsi" w:cstheme="minorHAnsi"/>
            <w:sz w:val="22"/>
            <w:szCs w:val="22"/>
          </w:rPr>
          <w:t xml:space="preserve"> the</w:t>
        </w:r>
      </w:ins>
      <w:ins w:id="1301" w:author="Oden, Wil" w:date="2025-04-10T10:04:00Z" w16du:dateUtc="2025-04-10T15:04:00Z">
        <w:r w:rsidRPr="00AE2DF4">
          <w:rPr>
            <w:rFonts w:asciiTheme="minorHAnsi" w:hAnsiTheme="minorHAnsi" w:cstheme="minorHAnsi"/>
            <w:sz w:val="22"/>
            <w:szCs w:val="22"/>
          </w:rPr>
          <w:t xml:space="preserve"> single </w:t>
        </w:r>
      </w:ins>
      <w:ins w:id="1302" w:author="Oden, Wil" w:date="2025-04-10T10:23:00Z" w16du:dateUtc="2025-04-10T15:23:00Z">
        <w:r w:rsidRPr="00AE2DF4">
          <w:rPr>
            <w:rFonts w:asciiTheme="minorHAnsi" w:hAnsiTheme="minorHAnsi" w:cstheme="minorHAnsi"/>
            <w:sz w:val="22"/>
            <w:szCs w:val="22"/>
          </w:rPr>
          <w:t xml:space="preserve">residential </w:t>
        </w:r>
      </w:ins>
      <w:ins w:id="1303" w:author="Oden, Wil" w:date="2025-04-10T10:04:00Z" w16du:dateUtc="2025-04-10T15:04:00Z">
        <w:r w:rsidRPr="00AE2DF4">
          <w:rPr>
            <w:rFonts w:asciiTheme="minorHAnsi" w:hAnsiTheme="minorHAnsi" w:cstheme="minorHAnsi"/>
            <w:sz w:val="22"/>
            <w:szCs w:val="22"/>
          </w:rPr>
          <w:t xml:space="preserve">mortgage loan agreements must flow through </w:t>
        </w:r>
      </w:ins>
      <w:ins w:id="1304" w:author="Oden, Wil" w:date="2025-06-25T14:20:00Z" w16du:dateUtc="2025-06-25T19:20:00Z">
        <w:r w:rsidRPr="00AE2DF4">
          <w:rPr>
            <w:rFonts w:asciiTheme="minorHAnsi" w:hAnsiTheme="minorHAnsi" w:cstheme="minorHAnsi"/>
            <w:sz w:val="22"/>
            <w:szCs w:val="22"/>
          </w:rPr>
          <w:t xml:space="preserve">the statutory trust </w:t>
        </w:r>
      </w:ins>
      <w:ins w:id="1305" w:author="Oden, Wil" w:date="2025-04-10T10:04:00Z" w16du:dateUtc="2025-04-10T15:04:00Z">
        <w:r w:rsidRPr="00AE2DF4">
          <w:rPr>
            <w:rFonts w:asciiTheme="minorHAnsi" w:hAnsiTheme="minorHAnsi" w:cstheme="minorHAnsi"/>
            <w:sz w:val="22"/>
            <w:szCs w:val="22"/>
          </w:rPr>
          <w:t>directly to the reporting entity</w:t>
        </w:r>
      </w:ins>
      <w:ins w:id="1306" w:author="Oden, Wil" w:date="2025-04-10T10:05:00Z" w16du:dateUtc="2025-04-10T15:05:00Z">
        <w:r w:rsidRPr="00AE2DF4">
          <w:rPr>
            <w:rFonts w:asciiTheme="minorHAnsi" w:hAnsiTheme="minorHAnsi" w:cstheme="minorHAnsi"/>
            <w:sz w:val="22"/>
            <w:szCs w:val="22"/>
          </w:rPr>
          <w:t xml:space="preserve">, </w:t>
        </w:r>
        <w:proofErr w:type="gramStart"/>
        <w:r w:rsidRPr="00AE2DF4">
          <w:rPr>
            <w:rFonts w:asciiTheme="minorHAnsi" w:hAnsiTheme="minorHAnsi" w:cstheme="minorHAnsi"/>
            <w:sz w:val="22"/>
            <w:szCs w:val="22"/>
          </w:rPr>
          <w:t>with the exception of</w:t>
        </w:r>
        <w:proofErr w:type="gramEnd"/>
        <w:r w:rsidRPr="00AE2DF4">
          <w:rPr>
            <w:rFonts w:asciiTheme="minorHAnsi" w:hAnsiTheme="minorHAnsi" w:cstheme="minorHAnsi"/>
            <w:sz w:val="22"/>
            <w:szCs w:val="22"/>
          </w:rPr>
          <w:t xml:space="preserve"> customary and reasonable fees to the </w:t>
        </w:r>
      </w:ins>
      <w:ins w:id="1307" w:author="Oden, Wil" w:date="2025-04-10T10:06:00Z" w16du:dateUtc="2025-04-10T15:06:00Z">
        <w:r w:rsidRPr="00AE2DF4">
          <w:rPr>
            <w:rFonts w:asciiTheme="minorHAnsi" w:hAnsiTheme="minorHAnsi" w:cstheme="minorHAnsi"/>
            <w:sz w:val="22"/>
            <w:szCs w:val="22"/>
          </w:rPr>
          <w:t>statutory trust manager/servicer</w:t>
        </w:r>
      </w:ins>
      <w:ins w:id="1308" w:author="Oden, Wil" w:date="2025-06-03T11:37:00Z" w16du:dateUtc="2025-06-03T16:37:00Z">
        <w:r w:rsidRPr="00AE2DF4">
          <w:rPr>
            <w:rFonts w:asciiTheme="minorHAnsi" w:hAnsiTheme="minorHAnsi" w:cstheme="minorHAnsi"/>
            <w:sz w:val="22"/>
            <w:szCs w:val="22"/>
          </w:rPr>
          <w:t xml:space="preserve">, </w:t>
        </w:r>
      </w:ins>
      <w:ins w:id="1309" w:author="Oden, Wil" w:date="2025-06-25T14:21:00Z" w16du:dateUtc="2025-06-25T19:21:00Z">
        <w:r w:rsidRPr="00AE2DF4">
          <w:rPr>
            <w:rFonts w:asciiTheme="minorHAnsi" w:hAnsiTheme="minorHAnsi" w:cstheme="minorHAnsi"/>
            <w:sz w:val="22"/>
            <w:szCs w:val="22"/>
          </w:rPr>
          <w:t xml:space="preserve">trustee, </w:t>
        </w:r>
      </w:ins>
      <w:ins w:id="1310" w:author="Oden, Wil" w:date="2025-06-03T11:37:00Z" w16du:dateUtc="2025-06-03T16:37:00Z">
        <w:r w:rsidRPr="00AE2DF4">
          <w:rPr>
            <w:rFonts w:asciiTheme="minorHAnsi" w:hAnsiTheme="minorHAnsi" w:cstheme="minorHAnsi"/>
            <w:sz w:val="22"/>
            <w:szCs w:val="22"/>
          </w:rPr>
          <w:t>custodian or similar third</w:t>
        </w:r>
      </w:ins>
      <w:ins w:id="1311" w:author="Oden, Wil" w:date="2025-06-13T08:53:00Z" w16du:dateUtc="2025-06-13T13:53:00Z">
        <w:r w:rsidRPr="00AE2DF4">
          <w:rPr>
            <w:rFonts w:asciiTheme="minorHAnsi" w:hAnsiTheme="minorHAnsi" w:cstheme="minorHAnsi"/>
            <w:sz w:val="22"/>
            <w:szCs w:val="22"/>
          </w:rPr>
          <w:t>-</w:t>
        </w:r>
      </w:ins>
      <w:ins w:id="1312" w:author="Oden, Wil" w:date="2025-06-03T11:37:00Z" w16du:dateUtc="2025-06-03T16:37:00Z">
        <w:r w:rsidRPr="00AE2DF4">
          <w:rPr>
            <w:rFonts w:asciiTheme="minorHAnsi" w:hAnsiTheme="minorHAnsi" w:cstheme="minorHAnsi"/>
            <w:sz w:val="22"/>
            <w:szCs w:val="22"/>
          </w:rPr>
          <w:t>party service providers, or to make payment on any financing secured by the residential mortgages</w:t>
        </w:r>
      </w:ins>
      <w:ins w:id="1313" w:author="Oden, Wil" w:date="2025-04-10T10:06:00Z" w16du:dateUtc="2025-04-10T15:06:00Z">
        <w:r w:rsidRPr="00AE2DF4">
          <w:rPr>
            <w:rFonts w:asciiTheme="minorHAnsi" w:hAnsiTheme="minorHAnsi" w:cstheme="minorHAnsi"/>
            <w:sz w:val="22"/>
            <w:szCs w:val="22"/>
          </w:rPr>
          <w:t>.</w:t>
        </w:r>
      </w:ins>
    </w:p>
    <w:p w14:paraId="574CEA72" w14:textId="77777777" w:rsidR="002D60C1" w:rsidRPr="00AE2DF4" w:rsidRDefault="002D60C1" w:rsidP="002D60C1">
      <w:pPr>
        <w:pStyle w:val="ListParagraph"/>
        <w:numPr>
          <w:ilvl w:val="0"/>
          <w:numId w:val="21"/>
        </w:numPr>
        <w:spacing w:after="220"/>
        <w:ind w:left="0" w:firstLine="0"/>
        <w:jc w:val="both"/>
        <w:rPr>
          <w:rFonts w:asciiTheme="minorHAnsi" w:hAnsiTheme="minorHAnsi" w:cstheme="minorHAnsi"/>
          <w:sz w:val="22"/>
          <w:szCs w:val="22"/>
        </w:rPr>
      </w:pPr>
      <w:r w:rsidRPr="00AE2DF4">
        <w:rPr>
          <w:rFonts w:asciiTheme="minorHAnsi" w:hAnsiTheme="minorHAnsi" w:cstheme="minorHAnsi"/>
          <w:sz w:val="22"/>
          <w:szCs w:val="22"/>
        </w:rPr>
        <w:t xml:space="preserve">Mortgage loans meet the definition of assets as specified in </w:t>
      </w:r>
      <w:r w:rsidRPr="00AE2DF4">
        <w:rPr>
          <w:rFonts w:asciiTheme="minorHAnsi" w:hAnsiTheme="minorHAnsi" w:cstheme="minorHAnsi"/>
          <w:i/>
          <w:sz w:val="22"/>
          <w:szCs w:val="22"/>
        </w:rPr>
        <w:t>SSAP No. 4—Assets and Nonadmitted Assets</w:t>
      </w:r>
      <w:r w:rsidRPr="00AE2DF4">
        <w:rPr>
          <w:rFonts w:asciiTheme="minorHAnsi" w:hAnsiTheme="minorHAnsi" w:cstheme="minorHAnsi"/>
          <w:sz w:val="22"/>
          <w:szCs w:val="22"/>
        </w:rPr>
        <w:t xml:space="preserve"> and are admitted assets to the extent they conform to the requirements of this statement.</w:t>
      </w:r>
    </w:p>
    <w:p w14:paraId="3CCB07CF" w14:textId="77777777" w:rsidR="002D60C1" w:rsidRPr="00AE2DF4" w:rsidRDefault="002D60C1" w:rsidP="002D60C1">
      <w:pPr>
        <w:pStyle w:val="ListParagraph"/>
        <w:spacing w:after="220"/>
        <w:jc w:val="both"/>
        <w:rPr>
          <w:ins w:id="1314" w:author="Oden, Wil" w:date="2025-06-16T14:35:00Z" w16du:dateUtc="2025-06-16T19:35:00Z"/>
          <w:rFonts w:asciiTheme="minorHAnsi" w:hAnsiTheme="minorHAnsi" w:cstheme="minorHAnsi"/>
          <w:sz w:val="22"/>
          <w:szCs w:val="22"/>
        </w:rPr>
      </w:pPr>
    </w:p>
    <w:p w14:paraId="53F7555B" w14:textId="61F42BA8" w:rsidR="002D60C1" w:rsidRPr="00AE2DF4" w:rsidRDefault="002D60C1" w:rsidP="002D60C1">
      <w:pPr>
        <w:pStyle w:val="ListParagraph"/>
        <w:numPr>
          <w:ilvl w:val="1"/>
          <w:numId w:val="21"/>
        </w:numPr>
        <w:spacing w:after="220"/>
        <w:ind w:hanging="720"/>
        <w:jc w:val="both"/>
        <w:rPr>
          <w:rFonts w:asciiTheme="minorHAnsi" w:hAnsiTheme="minorHAnsi" w:cstheme="minorHAnsi"/>
          <w:sz w:val="22"/>
          <w:szCs w:val="22"/>
        </w:rPr>
      </w:pPr>
      <w:del w:id="1315" w:author="Oden, Wil" w:date="2025-10-15T14:21:00Z" w16du:dateUtc="2025-10-15T19:21:00Z">
        <w:r w:rsidRPr="00DC4464" w:rsidDel="00D51903">
          <w:rPr>
            <w:rFonts w:asciiTheme="minorHAnsi" w:hAnsiTheme="minorHAnsi" w:cstheme="minorHAnsi"/>
            <w:sz w:val="22"/>
            <w:szCs w:val="22"/>
            <w:highlight w:val="lightGray"/>
          </w:rPr>
          <w:delText>Statutory trust</w:delText>
        </w:r>
        <w:r w:rsidRPr="00AE2DF4" w:rsidDel="00D51903">
          <w:rPr>
            <w:rFonts w:asciiTheme="minorHAnsi" w:hAnsiTheme="minorHAnsi" w:cstheme="minorHAnsi"/>
            <w:sz w:val="22"/>
            <w:szCs w:val="22"/>
          </w:rPr>
          <w:delText xml:space="preserve"> </w:delText>
        </w:r>
      </w:del>
      <w:ins w:id="1316" w:author="Oden, Wil" w:date="2025-10-15T14:21:00Z" w16du:dateUtc="2025-10-15T19:21:00Z">
        <w:r w:rsidR="00D51903">
          <w:rPr>
            <w:rFonts w:asciiTheme="minorHAnsi" w:hAnsiTheme="minorHAnsi" w:cstheme="minorHAnsi"/>
            <w:sz w:val="22"/>
            <w:szCs w:val="22"/>
          </w:rPr>
          <w:t>A</w:t>
        </w:r>
      </w:ins>
      <w:ins w:id="1317" w:author="Oden, Wil" w:date="2025-06-16T14:35:00Z" w16du:dateUtc="2025-06-16T19:35:00Z">
        <w:r w:rsidRPr="00AE2DF4">
          <w:rPr>
            <w:rFonts w:asciiTheme="minorHAnsi" w:hAnsiTheme="minorHAnsi" w:cstheme="minorHAnsi"/>
            <w:sz w:val="22"/>
            <w:szCs w:val="22"/>
          </w:rPr>
          <w:t>sset</w:t>
        </w:r>
        <w:r w:rsidRPr="00D51903">
          <w:rPr>
            <w:rFonts w:asciiTheme="minorHAnsi" w:hAnsiTheme="minorHAnsi" w:cstheme="minorHAnsi"/>
            <w:sz w:val="22"/>
            <w:szCs w:val="22"/>
          </w:rPr>
          <w:t>s</w:t>
        </w:r>
      </w:ins>
      <w:ins w:id="1318" w:author="Oden, Wil" w:date="2025-10-15T14:21:00Z" w16du:dateUtc="2025-10-15T19:21:00Z">
        <w:r w:rsidR="00D51903" w:rsidRPr="00D51903">
          <w:rPr>
            <w:rFonts w:asciiTheme="minorHAnsi" w:hAnsiTheme="minorHAnsi" w:cstheme="minorHAnsi"/>
            <w:sz w:val="22"/>
            <w:szCs w:val="22"/>
          </w:rPr>
          <w:t xml:space="preserve"> </w:t>
        </w:r>
        <w:r w:rsidR="00D51903" w:rsidRPr="00D51903">
          <w:rPr>
            <w:rFonts w:asciiTheme="minorHAnsi" w:hAnsiTheme="minorHAnsi" w:cstheme="minorHAnsi"/>
            <w:sz w:val="22"/>
            <w:szCs w:val="22"/>
            <w:highlight w:val="lightGray"/>
          </w:rPr>
          <w:t xml:space="preserve">of </w:t>
        </w:r>
      </w:ins>
      <w:ins w:id="1319" w:author="Oden, Wil" w:date="2025-10-15T14:22:00Z" w16du:dateUtc="2025-10-15T19:22:00Z">
        <w:r w:rsidR="00D51903" w:rsidRPr="00D51903">
          <w:rPr>
            <w:rFonts w:asciiTheme="minorHAnsi" w:hAnsiTheme="minorHAnsi" w:cstheme="minorHAnsi"/>
            <w:sz w:val="22"/>
            <w:szCs w:val="22"/>
            <w:highlight w:val="lightGray"/>
          </w:rPr>
          <w:t xml:space="preserve">a </w:t>
        </w:r>
      </w:ins>
      <w:ins w:id="1320" w:author="Oden, Wil" w:date="2025-10-15T14:21:00Z" w16du:dateUtc="2025-10-15T19:21:00Z">
        <w:r w:rsidR="00D51903" w:rsidRPr="00D51903">
          <w:rPr>
            <w:rFonts w:asciiTheme="minorHAnsi" w:hAnsiTheme="minorHAnsi" w:cstheme="minorHAnsi"/>
            <w:sz w:val="22"/>
            <w:szCs w:val="22"/>
            <w:highlight w:val="lightGray"/>
          </w:rPr>
          <w:t>qualifying statutory trust</w:t>
        </w:r>
      </w:ins>
      <w:ins w:id="1321" w:author="Oden, Wil" w:date="2025-10-15T14:22:00Z" w16du:dateUtc="2025-10-15T19:22:00Z">
        <w:r w:rsidR="00D51903">
          <w:rPr>
            <w:rFonts w:asciiTheme="minorHAnsi" w:hAnsiTheme="minorHAnsi" w:cstheme="minorHAnsi"/>
            <w:sz w:val="22"/>
            <w:szCs w:val="22"/>
          </w:rPr>
          <w:t xml:space="preserve"> </w:t>
        </w:r>
      </w:ins>
      <w:ins w:id="1322" w:author="Oden, Wil" w:date="2025-06-16T14:35:00Z" w16du:dateUtc="2025-06-16T19:35:00Z">
        <w:r w:rsidRPr="00AE2DF4">
          <w:rPr>
            <w:rFonts w:asciiTheme="minorHAnsi" w:hAnsiTheme="minorHAnsi" w:cstheme="minorHAnsi"/>
            <w:sz w:val="22"/>
            <w:szCs w:val="22"/>
          </w:rPr>
          <w:t xml:space="preserve">that are pledged as collateral or otherwise encumbered through action of the insurer, or by the trustee acting on the insurer’s behalf, shall be reported as restricted assets and are permitted for admittance subject to the provisions of </w:t>
        </w:r>
        <w:r w:rsidRPr="00AE2DF4">
          <w:rPr>
            <w:rFonts w:asciiTheme="minorHAnsi" w:hAnsiTheme="minorHAnsi" w:cstheme="minorHAnsi"/>
            <w:i/>
            <w:iCs/>
            <w:sz w:val="22"/>
            <w:szCs w:val="22"/>
          </w:rPr>
          <w:t>INT 01-31: Assets Pledged as Collateral</w:t>
        </w:r>
      </w:ins>
      <w:ins w:id="1323" w:author="Oden, Wil" w:date="2025-08-25T11:43:00Z" w16du:dateUtc="2025-08-25T16:43:00Z">
        <w:r w:rsidR="00300909" w:rsidRPr="00AE2DF4">
          <w:rPr>
            <w:rFonts w:asciiTheme="minorHAnsi" w:hAnsiTheme="minorHAnsi" w:cstheme="minorHAnsi"/>
            <w:sz w:val="22"/>
            <w:szCs w:val="22"/>
          </w:rPr>
          <w:t xml:space="preserve">. </w:t>
        </w:r>
      </w:ins>
      <w:ins w:id="1324" w:author="Oden, Wil" w:date="2025-06-16T14:35:00Z" w16du:dateUtc="2025-06-16T19:35:00Z">
        <w:r w:rsidRPr="00AE2DF4">
          <w:rPr>
            <w:rFonts w:asciiTheme="minorHAnsi" w:hAnsiTheme="minorHAnsi" w:cstheme="minorHAnsi"/>
            <w:sz w:val="22"/>
            <w:szCs w:val="22"/>
          </w:rPr>
          <w:t xml:space="preserve">Statutory trust assets that are pledged or otherwise encumbered to a third party due to actions taken by the </w:t>
        </w:r>
      </w:ins>
      <w:ins w:id="1325" w:author="Oden, Wil" w:date="2025-10-15T14:14:00Z" w16du:dateUtc="2025-10-15T19:14:00Z">
        <w:r w:rsidR="00F376FD" w:rsidRPr="00F376FD">
          <w:rPr>
            <w:rFonts w:asciiTheme="minorHAnsi" w:hAnsiTheme="minorHAnsi" w:cstheme="minorHAnsi"/>
            <w:sz w:val="22"/>
            <w:szCs w:val="22"/>
            <w:highlight w:val="lightGray"/>
          </w:rPr>
          <w:t>qualifying</w:t>
        </w:r>
        <w:r w:rsidR="00F376FD">
          <w:rPr>
            <w:rFonts w:asciiTheme="minorHAnsi" w:hAnsiTheme="minorHAnsi" w:cstheme="minorHAnsi"/>
            <w:sz w:val="22"/>
            <w:szCs w:val="22"/>
          </w:rPr>
          <w:t xml:space="preserve"> </w:t>
        </w:r>
      </w:ins>
      <w:ins w:id="1326" w:author="Oden, Wil" w:date="2025-06-16T14:35:00Z" w16du:dateUtc="2025-06-16T19:35:00Z">
        <w:r w:rsidRPr="00AE2DF4">
          <w:rPr>
            <w:rFonts w:asciiTheme="minorHAnsi" w:hAnsiTheme="minorHAnsi" w:cstheme="minorHAnsi"/>
            <w:sz w:val="22"/>
            <w:szCs w:val="22"/>
          </w:rPr>
          <w:t xml:space="preserve">statutory trust (including pledges of trust assets not on behalf of the insurer) shall be nonadmitted in accordance with SSAP No. 4, footnote 2. </w:t>
        </w:r>
      </w:ins>
    </w:p>
    <w:p w14:paraId="529276FF" w14:textId="77777777" w:rsidR="002D60C1" w:rsidRPr="00AE2DF4" w:rsidRDefault="002D60C1" w:rsidP="002D60C1">
      <w:pPr>
        <w:spacing w:after="220"/>
        <w:jc w:val="both"/>
        <w:rPr>
          <w:ins w:id="1327" w:author="Oden, Wil" w:date="2025-04-08T13:08:00Z" w16du:dateUtc="2025-04-08T18:08:00Z"/>
          <w:rFonts w:asciiTheme="minorHAnsi" w:hAnsiTheme="minorHAnsi" w:cstheme="minorHAnsi"/>
          <w:b/>
          <w:bCs/>
          <w:sz w:val="22"/>
          <w:szCs w:val="22"/>
        </w:rPr>
      </w:pPr>
      <w:ins w:id="1328" w:author="Oden, Wil" w:date="2025-04-08T13:09:00Z" w16du:dateUtc="2025-04-08T18:09:00Z">
        <w:r w:rsidRPr="00AE2DF4">
          <w:rPr>
            <w:rFonts w:asciiTheme="minorHAnsi" w:hAnsiTheme="minorHAnsi" w:cstheme="minorHAnsi"/>
            <w:b/>
            <w:bCs/>
            <w:sz w:val="22"/>
            <w:szCs w:val="22"/>
          </w:rPr>
          <w:t>Disclosures</w:t>
        </w:r>
      </w:ins>
    </w:p>
    <w:p w14:paraId="57EC06E7" w14:textId="21B64F0C" w:rsidR="002D60C1" w:rsidRPr="00AE2DF4" w:rsidRDefault="002D60C1" w:rsidP="002D60C1">
      <w:pPr>
        <w:pStyle w:val="ListParagraph"/>
        <w:numPr>
          <w:ilvl w:val="0"/>
          <w:numId w:val="16"/>
        </w:numPr>
        <w:spacing w:after="220"/>
        <w:ind w:left="0" w:firstLine="0"/>
        <w:jc w:val="both"/>
        <w:rPr>
          <w:ins w:id="1329" w:author="Oden, Wil" w:date="2025-04-08T13:09:00Z" w16du:dateUtc="2025-04-08T18:09:00Z"/>
          <w:rFonts w:asciiTheme="minorHAnsi" w:hAnsiTheme="minorHAnsi" w:cstheme="minorHAnsi"/>
          <w:sz w:val="22"/>
          <w:szCs w:val="22"/>
        </w:rPr>
      </w:pPr>
      <w:ins w:id="1330" w:author="Oden, Wil" w:date="2025-04-08T13:09:00Z" w16du:dateUtc="2025-04-08T18:09:00Z">
        <w:r w:rsidRPr="00AE2DF4">
          <w:rPr>
            <w:rFonts w:asciiTheme="minorHAnsi" w:hAnsiTheme="minorHAnsi" w:cstheme="minorHAnsi"/>
            <w:sz w:val="22"/>
            <w:szCs w:val="22"/>
          </w:rPr>
          <w:lastRenderedPageBreak/>
          <w:t xml:space="preserve">The following disclosures shall be made </w:t>
        </w:r>
        <w:proofErr w:type="gramStart"/>
        <w:r w:rsidRPr="00AE2DF4">
          <w:rPr>
            <w:rFonts w:asciiTheme="minorHAnsi" w:hAnsiTheme="minorHAnsi" w:cstheme="minorHAnsi"/>
            <w:sz w:val="22"/>
            <w:szCs w:val="22"/>
          </w:rPr>
          <w:t>for</w:t>
        </w:r>
        <w:proofErr w:type="gramEnd"/>
        <w:r w:rsidRPr="00AE2DF4">
          <w:rPr>
            <w:rFonts w:asciiTheme="minorHAnsi" w:hAnsiTheme="minorHAnsi" w:cstheme="minorHAnsi"/>
            <w:sz w:val="22"/>
            <w:szCs w:val="22"/>
          </w:rPr>
          <w:t xml:space="preserve"> mortgage loans acquired through a qualifying investment in a </w:t>
        </w:r>
      </w:ins>
      <w:ins w:id="1331" w:author="Oden, Wil" w:date="2025-10-15T14:15:00Z" w16du:dateUtc="2025-10-15T19:15:00Z">
        <w:r w:rsidR="00F376FD" w:rsidRPr="00F376FD">
          <w:rPr>
            <w:rFonts w:asciiTheme="minorHAnsi" w:hAnsiTheme="minorHAnsi" w:cstheme="minorHAnsi"/>
            <w:sz w:val="22"/>
            <w:szCs w:val="22"/>
            <w:highlight w:val="lightGray"/>
          </w:rPr>
          <w:t>qualifying</w:t>
        </w:r>
        <w:r w:rsidR="00F376FD">
          <w:rPr>
            <w:rFonts w:asciiTheme="minorHAnsi" w:hAnsiTheme="minorHAnsi" w:cstheme="minorHAnsi"/>
            <w:sz w:val="22"/>
            <w:szCs w:val="22"/>
          </w:rPr>
          <w:t xml:space="preserve"> </w:t>
        </w:r>
      </w:ins>
      <w:ins w:id="1332" w:author="Oden, Wil" w:date="2025-04-08T13:09:00Z" w16du:dateUtc="2025-04-08T18:09:00Z">
        <w:r w:rsidRPr="00AE2DF4">
          <w:rPr>
            <w:rFonts w:asciiTheme="minorHAnsi" w:hAnsiTheme="minorHAnsi" w:cstheme="minorHAnsi"/>
            <w:sz w:val="22"/>
            <w:szCs w:val="22"/>
          </w:rPr>
          <w:t>statutory trust:</w:t>
        </w:r>
      </w:ins>
    </w:p>
    <w:p w14:paraId="14D1A5D6" w14:textId="18A8A971" w:rsidR="002D60C1" w:rsidRPr="00AE2DF4" w:rsidRDefault="002D60C1" w:rsidP="001116F0">
      <w:pPr>
        <w:numPr>
          <w:ilvl w:val="0"/>
          <w:numId w:val="30"/>
        </w:numPr>
        <w:spacing w:after="220"/>
        <w:ind w:left="1440" w:hanging="720"/>
        <w:jc w:val="both"/>
        <w:rPr>
          <w:ins w:id="1333" w:author="Oden, Wil" w:date="2025-04-24T10:40:00Z" w16du:dateUtc="2025-04-24T15:40:00Z"/>
          <w:rFonts w:asciiTheme="minorHAnsi" w:hAnsiTheme="minorHAnsi" w:cstheme="minorHAnsi"/>
          <w:sz w:val="22"/>
          <w:szCs w:val="22"/>
        </w:rPr>
      </w:pPr>
      <w:ins w:id="1334" w:author="Oden, Wil" w:date="2025-04-08T13:12:00Z" w16du:dateUtc="2025-04-08T18:12:00Z">
        <w:r w:rsidRPr="00AE2DF4">
          <w:rPr>
            <w:rFonts w:asciiTheme="minorHAnsi" w:hAnsiTheme="minorHAnsi" w:cstheme="minorHAnsi"/>
            <w:sz w:val="22"/>
            <w:szCs w:val="22"/>
          </w:rPr>
          <w:t xml:space="preserve">A description of </w:t>
        </w:r>
      </w:ins>
      <w:ins w:id="1335" w:author="Oden, Wil" w:date="2025-04-08T13:13:00Z" w16du:dateUtc="2025-04-08T18:13:00Z">
        <w:r w:rsidRPr="00AE2DF4">
          <w:rPr>
            <w:rFonts w:asciiTheme="minorHAnsi" w:hAnsiTheme="minorHAnsi" w:cstheme="minorHAnsi"/>
            <w:sz w:val="22"/>
            <w:szCs w:val="22"/>
          </w:rPr>
          <w:t xml:space="preserve">the </w:t>
        </w:r>
      </w:ins>
      <w:ins w:id="1336" w:author="Oden, Wil" w:date="2025-10-15T14:15:00Z" w16du:dateUtc="2025-10-15T19:15:00Z">
        <w:r w:rsidR="00F376FD" w:rsidRPr="00F376FD">
          <w:rPr>
            <w:rFonts w:asciiTheme="minorHAnsi" w:hAnsiTheme="minorHAnsi" w:cstheme="minorHAnsi"/>
            <w:sz w:val="22"/>
            <w:szCs w:val="22"/>
            <w:highlight w:val="lightGray"/>
          </w:rPr>
          <w:t>qualifying</w:t>
        </w:r>
        <w:r w:rsidR="00F376FD">
          <w:rPr>
            <w:rFonts w:asciiTheme="minorHAnsi" w:hAnsiTheme="minorHAnsi" w:cstheme="minorHAnsi"/>
            <w:sz w:val="22"/>
            <w:szCs w:val="22"/>
          </w:rPr>
          <w:t xml:space="preserve"> </w:t>
        </w:r>
      </w:ins>
      <w:ins w:id="1337" w:author="Oden, Wil" w:date="2025-04-08T13:13:00Z" w16du:dateUtc="2025-04-08T18:13:00Z">
        <w:r w:rsidRPr="00AE2DF4">
          <w:rPr>
            <w:rFonts w:asciiTheme="minorHAnsi" w:hAnsiTheme="minorHAnsi" w:cstheme="minorHAnsi"/>
            <w:sz w:val="22"/>
            <w:szCs w:val="22"/>
          </w:rPr>
          <w:t>statutory trust</w:t>
        </w:r>
      </w:ins>
      <w:ins w:id="1338" w:author="Oden, Wil" w:date="2025-04-08T13:33:00Z" w16du:dateUtc="2025-04-08T18:33:00Z">
        <w:r w:rsidRPr="00AE2DF4">
          <w:rPr>
            <w:rFonts w:asciiTheme="minorHAnsi" w:hAnsiTheme="minorHAnsi" w:cstheme="minorHAnsi"/>
            <w:sz w:val="22"/>
            <w:szCs w:val="22"/>
          </w:rPr>
          <w:t>(</w:t>
        </w:r>
      </w:ins>
      <w:ins w:id="1339" w:author="Oden, Wil" w:date="2025-04-08T13:15:00Z" w16du:dateUtc="2025-04-08T18:15:00Z">
        <w:r w:rsidRPr="00AE2DF4">
          <w:rPr>
            <w:rFonts w:asciiTheme="minorHAnsi" w:hAnsiTheme="minorHAnsi" w:cstheme="minorHAnsi"/>
            <w:sz w:val="22"/>
            <w:szCs w:val="22"/>
          </w:rPr>
          <w:t>s</w:t>
        </w:r>
      </w:ins>
      <w:ins w:id="1340" w:author="Oden, Wil" w:date="2025-04-08T13:33:00Z" w16du:dateUtc="2025-04-08T18:33:00Z">
        <w:r w:rsidRPr="00AE2DF4">
          <w:rPr>
            <w:rFonts w:asciiTheme="minorHAnsi" w:hAnsiTheme="minorHAnsi" w:cstheme="minorHAnsi"/>
            <w:sz w:val="22"/>
            <w:szCs w:val="22"/>
          </w:rPr>
          <w:t>)</w:t>
        </w:r>
      </w:ins>
      <w:ins w:id="1341" w:author="Oden, Wil" w:date="2025-04-22T10:48:00Z" w16du:dateUtc="2025-04-22T15:48:00Z">
        <w:r w:rsidRPr="00AE2DF4">
          <w:rPr>
            <w:rFonts w:asciiTheme="minorHAnsi" w:hAnsiTheme="minorHAnsi" w:cstheme="minorHAnsi"/>
            <w:sz w:val="22"/>
            <w:szCs w:val="22"/>
          </w:rPr>
          <w:t>.</w:t>
        </w:r>
      </w:ins>
      <w:ins w:id="1342" w:author="Oden, Wil" w:date="2025-04-24T10:39:00Z" w16du:dateUtc="2025-04-24T15:39:00Z">
        <w:r w:rsidRPr="00AE2DF4">
          <w:rPr>
            <w:rFonts w:asciiTheme="minorHAnsi" w:hAnsiTheme="minorHAnsi" w:cstheme="minorHAnsi"/>
            <w:sz w:val="22"/>
            <w:szCs w:val="22"/>
          </w:rPr>
          <w:t xml:space="preserve"> Mortgage loans held in </w:t>
        </w:r>
      </w:ins>
      <w:ins w:id="1343" w:author="Oden, Wil" w:date="2025-10-15T14:15:00Z" w16du:dateUtc="2025-10-15T19:15:00Z">
        <w:r w:rsidR="00F376FD" w:rsidRPr="00F376FD">
          <w:rPr>
            <w:rFonts w:asciiTheme="minorHAnsi" w:hAnsiTheme="minorHAnsi" w:cstheme="minorHAnsi"/>
            <w:sz w:val="22"/>
            <w:szCs w:val="22"/>
            <w:highlight w:val="lightGray"/>
          </w:rPr>
          <w:t>qualifying</w:t>
        </w:r>
        <w:r w:rsidR="00F376FD">
          <w:rPr>
            <w:rFonts w:asciiTheme="minorHAnsi" w:hAnsiTheme="minorHAnsi" w:cstheme="minorHAnsi"/>
            <w:sz w:val="22"/>
            <w:szCs w:val="22"/>
          </w:rPr>
          <w:t xml:space="preserve"> </w:t>
        </w:r>
      </w:ins>
      <w:ins w:id="1344" w:author="Oden, Wil" w:date="2025-04-24T10:39:00Z" w16du:dateUtc="2025-04-24T15:39:00Z">
        <w:r w:rsidRPr="00AE2DF4">
          <w:rPr>
            <w:rFonts w:asciiTheme="minorHAnsi" w:hAnsiTheme="minorHAnsi" w:cstheme="minorHAnsi"/>
            <w:sz w:val="22"/>
            <w:szCs w:val="22"/>
          </w:rPr>
          <w:t xml:space="preserve">statutory trusts must be </w:t>
        </w:r>
      </w:ins>
      <w:ins w:id="1345" w:author="Oden, Wil" w:date="2025-05-01T09:14:00Z" w16du:dateUtc="2025-05-01T14:14:00Z">
        <w:r w:rsidRPr="00AE2DF4">
          <w:rPr>
            <w:rFonts w:asciiTheme="minorHAnsi" w:hAnsiTheme="minorHAnsi" w:cstheme="minorHAnsi"/>
            <w:sz w:val="22"/>
            <w:szCs w:val="22"/>
          </w:rPr>
          <w:t xml:space="preserve">separately </w:t>
        </w:r>
      </w:ins>
      <w:ins w:id="1346" w:author="Oden, Wil" w:date="2025-04-24T10:39:00Z" w16du:dateUtc="2025-04-24T15:39:00Z">
        <w:r w:rsidRPr="00AE2DF4">
          <w:rPr>
            <w:rFonts w:asciiTheme="minorHAnsi" w:hAnsiTheme="minorHAnsi" w:cstheme="minorHAnsi"/>
            <w:sz w:val="22"/>
            <w:szCs w:val="22"/>
          </w:rPr>
          <w:t>reported on Schedule B in accordance with the annual statement instructions.</w:t>
        </w:r>
      </w:ins>
    </w:p>
    <w:p w14:paraId="49D3B505" w14:textId="69BD6DED" w:rsidR="002D60C1" w:rsidRPr="00AE2DF4" w:rsidRDefault="002D60C1" w:rsidP="001116F0">
      <w:pPr>
        <w:numPr>
          <w:ilvl w:val="0"/>
          <w:numId w:val="31"/>
        </w:numPr>
        <w:spacing w:after="220"/>
        <w:ind w:hanging="720"/>
        <w:jc w:val="both"/>
        <w:rPr>
          <w:ins w:id="1347" w:author="Oden, Wil" w:date="2025-05-01T09:33:00Z" w16du:dateUtc="2025-05-01T14:33:00Z"/>
          <w:rFonts w:asciiTheme="minorHAnsi" w:hAnsiTheme="minorHAnsi" w:cstheme="minorHAnsi"/>
          <w:sz w:val="22"/>
          <w:szCs w:val="22"/>
        </w:rPr>
      </w:pPr>
      <w:ins w:id="1348" w:author="Oden, Wil" w:date="2025-04-24T12:25:00Z" w16du:dateUtc="2025-04-24T17:25:00Z">
        <w:r w:rsidRPr="00AE2DF4">
          <w:rPr>
            <w:rFonts w:asciiTheme="minorHAnsi" w:hAnsiTheme="minorHAnsi" w:cstheme="minorHAnsi"/>
            <w:sz w:val="22"/>
            <w:szCs w:val="22"/>
          </w:rPr>
          <w:t xml:space="preserve">If the </w:t>
        </w:r>
      </w:ins>
      <w:ins w:id="1349" w:author="Oden, Wil" w:date="2025-10-15T14:15:00Z" w16du:dateUtc="2025-10-15T19:15:00Z">
        <w:r w:rsidR="00F376FD" w:rsidRPr="00F376FD">
          <w:rPr>
            <w:rFonts w:asciiTheme="minorHAnsi" w:hAnsiTheme="minorHAnsi" w:cstheme="minorHAnsi"/>
            <w:sz w:val="22"/>
            <w:szCs w:val="22"/>
            <w:highlight w:val="lightGray"/>
          </w:rPr>
          <w:t>qualifying</w:t>
        </w:r>
        <w:r w:rsidR="00F376FD">
          <w:rPr>
            <w:rFonts w:asciiTheme="minorHAnsi" w:hAnsiTheme="minorHAnsi" w:cstheme="minorHAnsi"/>
            <w:sz w:val="22"/>
            <w:szCs w:val="22"/>
          </w:rPr>
          <w:t xml:space="preserve"> </w:t>
        </w:r>
      </w:ins>
      <w:ins w:id="1350" w:author="Oden, Wil" w:date="2025-04-24T12:25:00Z" w16du:dateUtc="2025-04-24T17:25:00Z">
        <w:r w:rsidRPr="00AE2DF4">
          <w:rPr>
            <w:rFonts w:asciiTheme="minorHAnsi" w:hAnsiTheme="minorHAnsi" w:cstheme="minorHAnsi"/>
            <w:sz w:val="22"/>
            <w:szCs w:val="22"/>
          </w:rPr>
          <w:t>statutory trust</w:t>
        </w:r>
      </w:ins>
      <w:ins w:id="1351" w:author="Oden, Wil" w:date="2025-04-24T12:32:00Z" w16du:dateUtc="2025-04-24T17:32:00Z">
        <w:r w:rsidRPr="00AE2DF4">
          <w:rPr>
            <w:rFonts w:asciiTheme="minorHAnsi" w:hAnsiTheme="minorHAnsi" w:cstheme="minorHAnsi"/>
            <w:sz w:val="22"/>
            <w:szCs w:val="22"/>
          </w:rPr>
          <w:t>(s)</w:t>
        </w:r>
      </w:ins>
      <w:ins w:id="1352" w:author="Oden, Wil" w:date="2025-04-24T12:25:00Z" w16du:dateUtc="2025-04-24T17:25:00Z">
        <w:r w:rsidRPr="00AE2DF4">
          <w:rPr>
            <w:rFonts w:asciiTheme="minorHAnsi" w:hAnsiTheme="minorHAnsi" w:cstheme="minorHAnsi"/>
            <w:sz w:val="22"/>
            <w:szCs w:val="22"/>
          </w:rPr>
          <w:t xml:space="preserve"> holds any </w:t>
        </w:r>
      </w:ins>
      <w:ins w:id="1353" w:author="Oden, Wil" w:date="2025-04-24T12:27:00Z" w16du:dateUtc="2025-04-24T17:27:00Z">
        <w:r w:rsidRPr="00AE2DF4">
          <w:rPr>
            <w:rFonts w:asciiTheme="minorHAnsi" w:hAnsiTheme="minorHAnsi" w:cstheme="minorHAnsi"/>
            <w:sz w:val="22"/>
            <w:szCs w:val="22"/>
          </w:rPr>
          <w:t xml:space="preserve">amount of </w:t>
        </w:r>
      </w:ins>
      <w:ins w:id="1354" w:author="Oden, Wil" w:date="2025-04-24T12:25:00Z" w16du:dateUtc="2025-04-24T17:25:00Z">
        <w:r w:rsidRPr="00AE2DF4">
          <w:rPr>
            <w:rFonts w:asciiTheme="minorHAnsi" w:hAnsiTheme="minorHAnsi" w:cstheme="minorHAnsi"/>
            <w:sz w:val="22"/>
            <w:szCs w:val="22"/>
          </w:rPr>
          <w:t xml:space="preserve">subprime mortgages, the reporting </w:t>
        </w:r>
      </w:ins>
      <w:ins w:id="1355" w:author="Oden, Wil" w:date="2025-04-24T12:27:00Z" w16du:dateUtc="2025-04-24T17:27:00Z">
        <w:r w:rsidRPr="00AE2DF4">
          <w:rPr>
            <w:rFonts w:asciiTheme="minorHAnsi" w:hAnsiTheme="minorHAnsi" w:cstheme="minorHAnsi"/>
            <w:sz w:val="22"/>
            <w:szCs w:val="22"/>
          </w:rPr>
          <w:t xml:space="preserve">entity </w:t>
        </w:r>
      </w:ins>
      <w:ins w:id="1356" w:author="Oden, Wil" w:date="2025-04-24T12:25:00Z" w16du:dateUtc="2025-04-24T17:25:00Z">
        <w:r w:rsidRPr="00AE2DF4">
          <w:rPr>
            <w:rFonts w:asciiTheme="minorHAnsi" w:hAnsiTheme="minorHAnsi" w:cstheme="minorHAnsi"/>
            <w:sz w:val="22"/>
            <w:szCs w:val="22"/>
          </w:rPr>
          <w:t xml:space="preserve">must </w:t>
        </w:r>
      </w:ins>
      <w:ins w:id="1357" w:author="Oden, Wil" w:date="2025-04-24T12:32:00Z" w16du:dateUtc="2025-04-24T17:32:00Z">
        <w:r w:rsidRPr="00AE2DF4">
          <w:rPr>
            <w:rFonts w:asciiTheme="minorHAnsi" w:hAnsiTheme="minorHAnsi" w:cstheme="minorHAnsi"/>
            <w:sz w:val="22"/>
            <w:szCs w:val="22"/>
          </w:rPr>
          <w:t>disclose this fact i</w:t>
        </w:r>
      </w:ins>
      <w:ins w:id="1358" w:author="Oden, Wil" w:date="2025-07-15T08:07:00Z" w16du:dateUtc="2025-07-15T13:07:00Z">
        <w:r w:rsidRPr="00AE2DF4">
          <w:rPr>
            <w:rFonts w:asciiTheme="minorHAnsi" w:hAnsiTheme="minorHAnsi" w:cstheme="minorHAnsi"/>
            <w:sz w:val="22"/>
            <w:szCs w:val="22"/>
          </w:rPr>
          <w:t>n</w:t>
        </w:r>
      </w:ins>
      <w:ins w:id="1359" w:author="Oden, Wil" w:date="2025-04-24T12:32:00Z" w16du:dateUtc="2025-04-24T17:32:00Z">
        <w:r w:rsidRPr="00AE2DF4">
          <w:rPr>
            <w:rFonts w:asciiTheme="minorHAnsi" w:hAnsiTheme="minorHAnsi" w:cstheme="minorHAnsi"/>
            <w:sz w:val="22"/>
            <w:szCs w:val="22"/>
          </w:rPr>
          <w:t xml:space="preserve"> the</w:t>
        </w:r>
      </w:ins>
      <w:ins w:id="1360" w:author="Oden, Wil" w:date="2025-04-24T12:33:00Z" w16du:dateUtc="2025-04-24T17:33:00Z">
        <w:r w:rsidRPr="00AE2DF4">
          <w:rPr>
            <w:rFonts w:asciiTheme="minorHAnsi" w:hAnsiTheme="minorHAnsi" w:cstheme="minorHAnsi"/>
            <w:sz w:val="22"/>
            <w:szCs w:val="22"/>
          </w:rPr>
          <w:t xml:space="preserve"> description of the </w:t>
        </w:r>
      </w:ins>
      <w:ins w:id="1361" w:author="Oden, Wil" w:date="2025-10-15T14:15:00Z" w16du:dateUtc="2025-10-15T19:15:00Z">
        <w:r w:rsidR="00F376FD" w:rsidRPr="00F376FD">
          <w:rPr>
            <w:rFonts w:asciiTheme="minorHAnsi" w:hAnsiTheme="minorHAnsi" w:cstheme="minorHAnsi"/>
            <w:sz w:val="22"/>
            <w:szCs w:val="22"/>
            <w:highlight w:val="lightGray"/>
          </w:rPr>
          <w:t>qualifying</w:t>
        </w:r>
        <w:r w:rsidR="00F376FD">
          <w:rPr>
            <w:rFonts w:asciiTheme="minorHAnsi" w:hAnsiTheme="minorHAnsi" w:cstheme="minorHAnsi"/>
            <w:sz w:val="22"/>
            <w:szCs w:val="22"/>
          </w:rPr>
          <w:t xml:space="preserve"> </w:t>
        </w:r>
      </w:ins>
      <w:ins w:id="1362" w:author="Oden, Wil" w:date="2025-04-24T12:33:00Z" w16du:dateUtc="2025-04-24T17:33:00Z">
        <w:r w:rsidRPr="00AE2DF4">
          <w:rPr>
            <w:rFonts w:asciiTheme="minorHAnsi" w:hAnsiTheme="minorHAnsi" w:cstheme="minorHAnsi"/>
            <w:sz w:val="22"/>
            <w:szCs w:val="22"/>
          </w:rPr>
          <w:t>statutory</w:t>
        </w:r>
      </w:ins>
      <w:ins w:id="1363" w:author="Oden, Wil" w:date="2025-04-24T12:32:00Z" w16du:dateUtc="2025-04-24T17:32:00Z">
        <w:r w:rsidRPr="00AE2DF4">
          <w:rPr>
            <w:rFonts w:asciiTheme="minorHAnsi" w:hAnsiTheme="minorHAnsi" w:cstheme="minorHAnsi"/>
            <w:sz w:val="22"/>
            <w:szCs w:val="22"/>
          </w:rPr>
          <w:t xml:space="preserve"> </w:t>
        </w:r>
      </w:ins>
      <w:ins w:id="1364" w:author="Oden, Wil" w:date="2025-04-24T12:33:00Z" w16du:dateUtc="2025-04-24T17:33:00Z">
        <w:r w:rsidRPr="00AE2DF4">
          <w:rPr>
            <w:rFonts w:asciiTheme="minorHAnsi" w:hAnsiTheme="minorHAnsi" w:cstheme="minorHAnsi"/>
            <w:sz w:val="22"/>
            <w:szCs w:val="22"/>
          </w:rPr>
          <w:t>trust(s) and</w:t>
        </w:r>
      </w:ins>
      <w:ins w:id="1365" w:author="Oden, Wil" w:date="2025-04-24T12:32:00Z" w16du:dateUtc="2025-04-24T17:32:00Z">
        <w:r w:rsidRPr="00AE2DF4">
          <w:rPr>
            <w:rFonts w:asciiTheme="minorHAnsi" w:hAnsiTheme="minorHAnsi" w:cstheme="minorHAnsi"/>
            <w:sz w:val="22"/>
            <w:szCs w:val="22"/>
          </w:rPr>
          <w:t xml:space="preserve"> </w:t>
        </w:r>
      </w:ins>
      <w:ins w:id="1366" w:author="Oden, Wil" w:date="2025-04-24T12:25:00Z" w16du:dateUtc="2025-04-24T17:25:00Z">
        <w:r w:rsidRPr="00AE2DF4">
          <w:rPr>
            <w:rFonts w:asciiTheme="minorHAnsi" w:hAnsiTheme="minorHAnsi" w:cstheme="minorHAnsi"/>
            <w:sz w:val="22"/>
            <w:szCs w:val="22"/>
          </w:rPr>
          <w:t>complete the subprime mo</w:t>
        </w:r>
      </w:ins>
      <w:ins w:id="1367" w:author="Oden, Wil" w:date="2025-04-24T12:26:00Z" w16du:dateUtc="2025-04-24T17:26:00Z">
        <w:r w:rsidRPr="00AE2DF4">
          <w:rPr>
            <w:rFonts w:asciiTheme="minorHAnsi" w:hAnsiTheme="minorHAnsi" w:cstheme="minorHAnsi"/>
            <w:sz w:val="22"/>
            <w:szCs w:val="22"/>
          </w:rPr>
          <w:t xml:space="preserve">rtgage disclosures </w:t>
        </w:r>
      </w:ins>
      <w:ins w:id="1368" w:author="Oden, Wil" w:date="2025-04-24T12:27:00Z" w16du:dateUtc="2025-04-24T17:27:00Z">
        <w:r w:rsidRPr="00AE2DF4">
          <w:rPr>
            <w:rFonts w:asciiTheme="minorHAnsi" w:hAnsiTheme="minorHAnsi" w:cstheme="minorHAnsi"/>
            <w:sz w:val="22"/>
            <w:szCs w:val="22"/>
          </w:rPr>
          <w:t>as detailed</w:t>
        </w:r>
      </w:ins>
      <w:ins w:id="1369" w:author="Oden, Wil" w:date="2025-04-24T12:26:00Z" w16du:dateUtc="2025-04-24T17:26:00Z">
        <w:r w:rsidRPr="00AE2DF4">
          <w:rPr>
            <w:rFonts w:asciiTheme="minorHAnsi" w:hAnsiTheme="minorHAnsi" w:cstheme="minorHAnsi"/>
            <w:sz w:val="22"/>
            <w:szCs w:val="22"/>
          </w:rPr>
          <w:t xml:space="preserve"> </w:t>
        </w:r>
      </w:ins>
      <w:ins w:id="1370" w:author="Oden, Wil" w:date="2025-04-24T12:27:00Z" w16du:dateUtc="2025-04-24T17:27:00Z">
        <w:r w:rsidRPr="00AE2DF4">
          <w:rPr>
            <w:rFonts w:asciiTheme="minorHAnsi" w:hAnsiTheme="minorHAnsi" w:cstheme="minorHAnsi"/>
            <w:sz w:val="22"/>
            <w:szCs w:val="22"/>
          </w:rPr>
          <w:t>in</w:t>
        </w:r>
      </w:ins>
      <w:ins w:id="1371" w:author="Oden, Wil" w:date="2025-04-24T12:26:00Z" w16du:dateUtc="2025-04-24T17:26:00Z">
        <w:r w:rsidRPr="00AE2DF4">
          <w:rPr>
            <w:rFonts w:asciiTheme="minorHAnsi" w:hAnsiTheme="minorHAnsi" w:cstheme="minorHAnsi"/>
            <w:sz w:val="22"/>
            <w:szCs w:val="22"/>
          </w:rPr>
          <w:t xml:space="preserve"> </w:t>
        </w:r>
        <w:r w:rsidRPr="00AE2DF4">
          <w:rPr>
            <w:rFonts w:asciiTheme="minorHAnsi" w:hAnsiTheme="minorHAnsi" w:cstheme="minorHAnsi"/>
            <w:i/>
            <w:iCs/>
            <w:sz w:val="22"/>
            <w:szCs w:val="22"/>
          </w:rPr>
          <w:t>SSAP No. 1—Accounting Policies, Risks &amp; Uncertainties, and Other Disclosures</w:t>
        </w:r>
      </w:ins>
      <w:ins w:id="1372" w:author="Oden, Wil" w:date="2025-04-24T10:40:00Z" w16du:dateUtc="2025-04-24T15:40:00Z">
        <w:r w:rsidRPr="00AE2DF4">
          <w:rPr>
            <w:rFonts w:asciiTheme="minorHAnsi" w:hAnsiTheme="minorHAnsi" w:cstheme="minorHAnsi"/>
            <w:sz w:val="22"/>
            <w:szCs w:val="22"/>
          </w:rPr>
          <w:t>.</w:t>
        </w:r>
      </w:ins>
      <w:ins w:id="1373" w:author="Oden, Wil" w:date="2025-07-28T08:42:00Z" w16du:dateUtc="2025-07-28T13:42:00Z">
        <w:r w:rsidRPr="00AE2DF4">
          <w:rPr>
            <w:rFonts w:asciiTheme="minorHAnsi" w:hAnsiTheme="minorHAnsi" w:cstheme="minorHAnsi"/>
            <w:sz w:val="22"/>
            <w:szCs w:val="22"/>
          </w:rPr>
          <w:t xml:space="preserve"> </w:t>
        </w:r>
      </w:ins>
      <w:ins w:id="1374" w:author="Oden, Wil" w:date="2025-07-28T08:45:00Z" w16du:dateUtc="2025-07-28T13:45:00Z">
        <w:r w:rsidRPr="00AE2DF4">
          <w:rPr>
            <w:rFonts w:asciiTheme="minorHAnsi" w:hAnsiTheme="minorHAnsi" w:cstheme="minorHAnsi"/>
            <w:sz w:val="22"/>
            <w:szCs w:val="22"/>
          </w:rPr>
          <w:t xml:space="preserve">Transactions </w:t>
        </w:r>
      </w:ins>
      <w:ins w:id="1375" w:author="Oden, Wil" w:date="2025-07-28T09:14:00Z" w16du:dateUtc="2025-07-28T14:14:00Z">
        <w:r w:rsidRPr="00AE2DF4">
          <w:rPr>
            <w:rFonts w:asciiTheme="minorHAnsi" w:hAnsiTheme="minorHAnsi" w:cstheme="minorHAnsi"/>
            <w:sz w:val="22"/>
            <w:szCs w:val="22"/>
          </w:rPr>
          <w:t>of</w:t>
        </w:r>
      </w:ins>
      <w:ins w:id="1376" w:author="Oden, Wil" w:date="2025-07-28T08:45:00Z" w16du:dateUtc="2025-07-28T13:45:00Z">
        <w:r w:rsidRPr="00AE2DF4">
          <w:rPr>
            <w:rFonts w:asciiTheme="minorHAnsi" w:hAnsiTheme="minorHAnsi" w:cstheme="minorHAnsi"/>
            <w:sz w:val="22"/>
            <w:szCs w:val="22"/>
          </w:rPr>
          <w:t xml:space="preserve"> the </w:t>
        </w:r>
      </w:ins>
      <w:ins w:id="1377" w:author="Oden, Wil" w:date="2025-10-15T14:15:00Z" w16du:dateUtc="2025-10-15T19:15:00Z">
        <w:r w:rsidR="00F376FD" w:rsidRPr="00F376FD">
          <w:rPr>
            <w:rFonts w:asciiTheme="minorHAnsi" w:hAnsiTheme="minorHAnsi" w:cstheme="minorHAnsi"/>
            <w:sz w:val="22"/>
            <w:szCs w:val="22"/>
            <w:highlight w:val="lightGray"/>
          </w:rPr>
          <w:t>qualifying</w:t>
        </w:r>
        <w:r w:rsidR="00F376FD">
          <w:rPr>
            <w:rFonts w:asciiTheme="minorHAnsi" w:hAnsiTheme="minorHAnsi" w:cstheme="minorHAnsi"/>
            <w:sz w:val="22"/>
            <w:szCs w:val="22"/>
          </w:rPr>
          <w:t xml:space="preserve"> </w:t>
        </w:r>
      </w:ins>
      <w:ins w:id="1378" w:author="Oden, Wil" w:date="2025-07-28T08:45:00Z" w16du:dateUtc="2025-07-28T13:45:00Z">
        <w:r w:rsidRPr="00AE2DF4">
          <w:rPr>
            <w:rFonts w:asciiTheme="minorHAnsi" w:hAnsiTheme="minorHAnsi" w:cstheme="minorHAnsi"/>
            <w:sz w:val="22"/>
            <w:szCs w:val="22"/>
          </w:rPr>
          <w:t>statutory trusts within the scope of</w:t>
        </w:r>
      </w:ins>
      <w:ins w:id="1379" w:author="Oden, Wil" w:date="2025-07-28T08:42:00Z" w16du:dateUtc="2025-07-28T13:42:00Z">
        <w:r w:rsidRPr="00AE2DF4">
          <w:rPr>
            <w:rFonts w:asciiTheme="minorHAnsi" w:hAnsiTheme="minorHAnsi" w:cstheme="minorHAnsi"/>
            <w:sz w:val="22"/>
            <w:szCs w:val="22"/>
          </w:rPr>
          <w:t xml:space="preserve"> SSAP No. 25 </w:t>
        </w:r>
      </w:ins>
      <w:ins w:id="1380" w:author="Oden, Wil" w:date="2025-07-28T09:14:00Z" w16du:dateUtc="2025-07-28T14:14:00Z">
        <w:r w:rsidRPr="00AE2DF4">
          <w:rPr>
            <w:rFonts w:asciiTheme="minorHAnsi" w:hAnsiTheme="minorHAnsi" w:cstheme="minorHAnsi"/>
            <w:sz w:val="22"/>
            <w:szCs w:val="22"/>
          </w:rPr>
          <w:t>shall</w:t>
        </w:r>
      </w:ins>
      <w:ins w:id="1381" w:author="Oden, Wil" w:date="2025-07-28T08:42:00Z" w16du:dateUtc="2025-07-28T13:42:00Z">
        <w:r w:rsidRPr="00AE2DF4">
          <w:rPr>
            <w:rFonts w:asciiTheme="minorHAnsi" w:hAnsiTheme="minorHAnsi" w:cstheme="minorHAnsi"/>
            <w:sz w:val="22"/>
            <w:szCs w:val="22"/>
          </w:rPr>
          <w:t xml:space="preserve"> also be disclosed</w:t>
        </w:r>
      </w:ins>
      <w:ins w:id="1382" w:author="Oden, Wil" w:date="2025-07-28T08:43:00Z" w16du:dateUtc="2025-07-28T13:43:00Z">
        <w:r w:rsidRPr="00AE2DF4">
          <w:rPr>
            <w:rFonts w:asciiTheme="minorHAnsi" w:hAnsiTheme="minorHAnsi" w:cstheme="minorHAnsi"/>
            <w:sz w:val="22"/>
            <w:szCs w:val="22"/>
          </w:rPr>
          <w:t>.</w:t>
        </w:r>
      </w:ins>
    </w:p>
    <w:p w14:paraId="59D45615" w14:textId="7AA1B8F4" w:rsidR="002D60C1" w:rsidRPr="00AE2DF4" w:rsidRDefault="00A801DE" w:rsidP="001116F0">
      <w:pPr>
        <w:numPr>
          <w:ilvl w:val="0"/>
          <w:numId w:val="31"/>
        </w:numPr>
        <w:spacing w:after="220"/>
        <w:ind w:hanging="720"/>
        <w:jc w:val="both"/>
        <w:rPr>
          <w:ins w:id="1383" w:author="Oden, Wil" w:date="2025-06-25T14:25:00Z" w16du:dateUtc="2025-06-25T19:25:00Z"/>
          <w:rFonts w:asciiTheme="minorHAnsi" w:hAnsiTheme="minorHAnsi" w:cstheme="minorHAnsi"/>
          <w:sz w:val="22"/>
          <w:szCs w:val="22"/>
        </w:rPr>
      </w:pPr>
      <w:ins w:id="1384" w:author="Oden, Wil" w:date="2025-10-15T14:40:00Z" w16du:dateUtc="2025-10-15T19:40:00Z">
        <w:r w:rsidRPr="00A801DE">
          <w:rPr>
            <w:rFonts w:asciiTheme="minorHAnsi" w:hAnsiTheme="minorHAnsi" w:cstheme="minorHAnsi"/>
            <w:sz w:val="22"/>
            <w:szCs w:val="22"/>
            <w:highlight w:val="lightGray"/>
          </w:rPr>
          <w:t>The</w:t>
        </w:r>
        <w:r>
          <w:rPr>
            <w:rFonts w:asciiTheme="minorHAnsi" w:hAnsiTheme="minorHAnsi" w:cstheme="minorHAnsi"/>
            <w:sz w:val="22"/>
            <w:szCs w:val="22"/>
          </w:rPr>
          <w:t xml:space="preserve"> d</w:t>
        </w:r>
      </w:ins>
      <w:ins w:id="1385" w:author="Oden, Wil" w:date="2025-05-01T09:33:00Z" w16du:dateUtc="2025-05-01T14:33:00Z">
        <w:r w:rsidR="002D60C1" w:rsidRPr="00AE2DF4">
          <w:rPr>
            <w:rFonts w:asciiTheme="minorHAnsi" w:hAnsiTheme="minorHAnsi" w:cstheme="minorHAnsi"/>
            <w:sz w:val="22"/>
            <w:szCs w:val="22"/>
          </w:rPr>
          <w:t xml:space="preserve">escription </w:t>
        </w:r>
      </w:ins>
      <w:ins w:id="1386" w:author="Oden, Wil" w:date="2025-05-01T09:38:00Z" w16du:dateUtc="2025-05-01T14:38:00Z">
        <w:r w:rsidR="002D60C1" w:rsidRPr="00AE2DF4">
          <w:rPr>
            <w:rFonts w:asciiTheme="minorHAnsi" w:hAnsiTheme="minorHAnsi" w:cstheme="minorHAnsi"/>
            <w:sz w:val="22"/>
            <w:szCs w:val="22"/>
          </w:rPr>
          <w:t xml:space="preserve">of each </w:t>
        </w:r>
      </w:ins>
      <w:ins w:id="1387" w:author="Oden, Wil" w:date="2025-10-15T14:15:00Z" w16du:dateUtc="2025-10-15T19:15:00Z">
        <w:r w:rsidR="00F376FD" w:rsidRPr="00F376FD">
          <w:rPr>
            <w:rFonts w:asciiTheme="minorHAnsi" w:hAnsiTheme="minorHAnsi" w:cstheme="minorHAnsi"/>
            <w:sz w:val="22"/>
            <w:szCs w:val="22"/>
            <w:highlight w:val="lightGray"/>
          </w:rPr>
          <w:t>qualifying</w:t>
        </w:r>
        <w:r w:rsidR="00F376FD">
          <w:rPr>
            <w:rFonts w:asciiTheme="minorHAnsi" w:hAnsiTheme="minorHAnsi" w:cstheme="minorHAnsi"/>
            <w:sz w:val="22"/>
            <w:szCs w:val="22"/>
          </w:rPr>
          <w:t xml:space="preserve"> </w:t>
        </w:r>
      </w:ins>
      <w:ins w:id="1388" w:author="Oden, Wil" w:date="2025-05-01T09:38:00Z" w16du:dateUtc="2025-05-01T14:38:00Z">
        <w:r w:rsidR="002D60C1" w:rsidRPr="00AE2DF4">
          <w:rPr>
            <w:rFonts w:asciiTheme="minorHAnsi" w:hAnsiTheme="minorHAnsi" w:cstheme="minorHAnsi"/>
            <w:sz w:val="22"/>
            <w:szCs w:val="22"/>
          </w:rPr>
          <w:t>statutory trust must</w:t>
        </w:r>
      </w:ins>
      <w:ins w:id="1389" w:author="Oden, Wil" w:date="2025-05-01T09:33:00Z" w16du:dateUtc="2025-05-01T14:33:00Z">
        <w:r w:rsidR="002D60C1" w:rsidRPr="00AE2DF4">
          <w:rPr>
            <w:rFonts w:asciiTheme="minorHAnsi" w:hAnsiTheme="minorHAnsi" w:cstheme="minorHAnsi"/>
            <w:sz w:val="22"/>
            <w:szCs w:val="22"/>
          </w:rPr>
          <w:t xml:space="preserve"> </w:t>
        </w:r>
      </w:ins>
      <w:del w:id="1390" w:author="Oden, Wil" w:date="2025-10-15T14:40:00Z" w16du:dateUtc="2025-10-15T19:40:00Z">
        <w:r w:rsidR="002D60C1" w:rsidRPr="00A801DE" w:rsidDel="00A801DE">
          <w:rPr>
            <w:rFonts w:asciiTheme="minorHAnsi" w:hAnsiTheme="minorHAnsi" w:cstheme="minorHAnsi"/>
            <w:sz w:val="22"/>
            <w:szCs w:val="22"/>
            <w:highlight w:val="lightGray"/>
            <w:rPrChange w:id="1391" w:author="Oden, Wil" w:date="2025-10-15T14:41:00Z" w16du:dateUtc="2025-10-15T19:41:00Z">
              <w:rPr>
                <w:rFonts w:asciiTheme="minorHAnsi" w:hAnsiTheme="minorHAnsi" w:cstheme="minorHAnsi"/>
                <w:sz w:val="22"/>
                <w:szCs w:val="22"/>
              </w:rPr>
            </w:rPrChange>
          </w:rPr>
          <w:delText xml:space="preserve">include </w:delText>
        </w:r>
      </w:del>
      <w:ins w:id="1392" w:author="Oden, Wil" w:date="2025-10-15T14:40:00Z" w16du:dateUtc="2025-10-15T19:40:00Z">
        <w:r w:rsidRPr="00A801DE">
          <w:rPr>
            <w:rFonts w:asciiTheme="minorHAnsi" w:hAnsiTheme="minorHAnsi" w:cstheme="minorHAnsi"/>
            <w:sz w:val="22"/>
            <w:szCs w:val="22"/>
            <w:highlight w:val="lightGray"/>
            <w:rPrChange w:id="1393" w:author="Oden, Wil" w:date="2025-10-15T14:41:00Z" w16du:dateUtc="2025-10-15T19:41:00Z">
              <w:rPr>
                <w:rFonts w:asciiTheme="minorHAnsi" w:hAnsiTheme="minorHAnsi" w:cstheme="minorHAnsi"/>
                <w:sz w:val="22"/>
                <w:szCs w:val="22"/>
              </w:rPr>
            </w:rPrChange>
          </w:rPr>
          <w:t>specif</w:t>
        </w:r>
      </w:ins>
      <w:ins w:id="1394" w:author="Oden, Wil" w:date="2025-10-15T14:41:00Z" w16du:dateUtc="2025-10-15T19:41:00Z">
        <w:r w:rsidRPr="00A801DE">
          <w:rPr>
            <w:rFonts w:asciiTheme="minorHAnsi" w:hAnsiTheme="minorHAnsi" w:cstheme="minorHAnsi"/>
            <w:sz w:val="22"/>
            <w:szCs w:val="22"/>
            <w:highlight w:val="lightGray"/>
            <w:rPrChange w:id="1395" w:author="Oden, Wil" w:date="2025-10-15T14:41:00Z" w16du:dateUtc="2025-10-15T19:41:00Z">
              <w:rPr>
                <w:rFonts w:asciiTheme="minorHAnsi" w:hAnsiTheme="minorHAnsi" w:cstheme="minorHAnsi"/>
                <w:sz w:val="22"/>
                <w:szCs w:val="22"/>
              </w:rPr>
            </w:rPrChange>
          </w:rPr>
          <w:t>y</w:t>
        </w:r>
        <w:r>
          <w:rPr>
            <w:rFonts w:asciiTheme="minorHAnsi" w:hAnsiTheme="minorHAnsi" w:cstheme="minorHAnsi"/>
            <w:sz w:val="22"/>
            <w:szCs w:val="22"/>
          </w:rPr>
          <w:t xml:space="preserve"> </w:t>
        </w:r>
      </w:ins>
      <w:ins w:id="1396" w:author="Oden, Wil" w:date="2025-10-15T14:32:00Z" w16du:dateUtc="2025-10-15T19:32:00Z">
        <w:r w:rsidR="00781C45">
          <w:rPr>
            <w:rFonts w:asciiTheme="minorHAnsi" w:hAnsiTheme="minorHAnsi" w:cstheme="minorHAnsi"/>
            <w:sz w:val="22"/>
            <w:szCs w:val="22"/>
            <w:highlight w:val="lightGray"/>
          </w:rPr>
          <w:t>its</w:t>
        </w:r>
      </w:ins>
      <w:ins w:id="1397" w:author="Oden, Wil" w:date="2025-05-01T09:34:00Z" w16du:dateUtc="2025-05-01T14:34:00Z">
        <w:r w:rsidR="002D60C1" w:rsidRPr="00BF0F4E">
          <w:rPr>
            <w:rFonts w:asciiTheme="minorHAnsi" w:hAnsiTheme="minorHAnsi" w:cstheme="minorHAnsi"/>
            <w:sz w:val="22"/>
            <w:szCs w:val="22"/>
            <w:highlight w:val="lightGray"/>
          </w:rPr>
          <w:t xml:space="preserve"> </w:t>
        </w:r>
      </w:ins>
      <w:ins w:id="1398" w:author="Oden, Wil" w:date="2025-10-15T14:12:00Z" w16du:dateUtc="2025-10-15T19:12:00Z">
        <w:r w:rsidR="00BF0F4E" w:rsidRPr="00BF0F4E">
          <w:rPr>
            <w:rFonts w:asciiTheme="minorHAnsi" w:hAnsiTheme="minorHAnsi" w:cstheme="minorHAnsi"/>
            <w:sz w:val="22"/>
            <w:szCs w:val="22"/>
            <w:highlight w:val="lightGray"/>
          </w:rPr>
          <w:t>state of domicile</w:t>
        </w:r>
      </w:ins>
      <w:ins w:id="1399" w:author="Oden, Wil" w:date="2025-10-15T14:41:00Z" w16du:dateUtc="2025-10-15T19:41:00Z">
        <w:r>
          <w:rPr>
            <w:rFonts w:asciiTheme="minorHAnsi" w:hAnsiTheme="minorHAnsi" w:cstheme="minorHAnsi"/>
            <w:sz w:val="22"/>
            <w:szCs w:val="22"/>
            <w:highlight w:val="lightGray"/>
          </w:rPr>
          <w:t xml:space="preserve">, as well as </w:t>
        </w:r>
        <w:r>
          <w:rPr>
            <w:rFonts w:asciiTheme="minorHAnsi" w:hAnsiTheme="minorHAnsi" w:cstheme="minorHAnsi"/>
            <w:sz w:val="22"/>
            <w:szCs w:val="22"/>
          </w:rPr>
          <w:t>each</w:t>
        </w:r>
      </w:ins>
      <w:ins w:id="1400" w:author="Oden, Wil" w:date="2025-10-15T14:12:00Z" w16du:dateUtc="2025-10-15T19:12:00Z">
        <w:r w:rsidR="00BF0F4E">
          <w:rPr>
            <w:rFonts w:asciiTheme="minorHAnsi" w:hAnsiTheme="minorHAnsi" w:cstheme="minorHAnsi"/>
            <w:sz w:val="22"/>
            <w:szCs w:val="22"/>
          </w:rPr>
          <w:t xml:space="preserve"> </w:t>
        </w:r>
      </w:ins>
      <w:ins w:id="1401" w:author="Oden, Wil" w:date="2025-05-01T09:33:00Z" w16du:dateUtc="2025-05-01T14:33:00Z">
        <w:r w:rsidR="002D60C1" w:rsidRPr="00AE2DF4">
          <w:rPr>
            <w:rFonts w:asciiTheme="minorHAnsi" w:hAnsiTheme="minorHAnsi" w:cstheme="minorHAnsi"/>
            <w:sz w:val="22"/>
            <w:szCs w:val="22"/>
          </w:rPr>
          <w:t>U.S. state</w:t>
        </w:r>
      </w:ins>
      <w:del w:id="1402" w:author="Oden, Wil" w:date="2025-10-15T14:42:00Z" w16du:dateUtc="2025-10-15T19:42:00Z">
        <w:r w:rsidR="002D60C1" w:rsidRPr="00A801DE" w:rsidDel="00A801DE">
          <w:rPr>
            <w:rFonts w:asciiTheme="minorHAnsi" w:hAnsiTheme="minorHAnsi" w:cstheme="minorHAnsi"/>
            <w:sz w:val="22"/>
            <w:szCs w:val="22"/>
            <w:highlight w:val="lightGray"/>
            <w:rPrChange w:id="1403" w:author="Oden, Wil" w:date="2025-10-15T14:42:00Z" w16du:dateUtc="2025-10-15T19:42:00Z">
              <w:rPr>
                <w:rFonts w:asciiTheme="minorHAnsi" w:hAnsiTheme="minorHAnsi" w:cstheme="minorHAnsi"/>
                <w:sz w:val="22"/>
                <w:szCs w:val="22"/>
              </w:rPr>
            </w:rPrChange>
          </w:rPr>
          <w:delText>(s)</w:delText>
        </w:r>
      </w:del>
      <w:ins w:id="1404" w:author="Oden, Wil" w:date="2025-10-15T14:38:00Z" w16du:dateUtc="2025-10-15T19:38:00Z">
        <w:r w:rsidR="00AA7825" w:rsidRPr="00AA7825">
          <w:rPr>
            <w:rFonts w:asciiTheme="minorHAnsi" w:hAnsiTheme="minorHAnsi" w:cstheme="minorHAnsi"/>
            <w:sz w:val="22"/>
            <w:szCs w:val="22"/>
            <w:highlight w:val="lightGray"/>
          </w:rPr>
          <w:t xml:space="preserve"> </w:t>
        </w:r>
        <w:r w:rsidR="00AA7825">
          <w:rPr>
            <w:rFonts w:asciiTheme="minorHAnsi" w:hAnsiTheme="minorHAnsi" w:cstheme="minorHAnsi"/>
            <w:sz w:val="22"/>
            <w:szCs w:val="22"/>
            <w:highlight w:val="lightGray"/>
          </w:rPr>
          <w:t>and/</w:t>
        </w:r>
        <w:r w:rsidR="00AA7825" w:rsidRPr="00AA7825">
          <w:rPr>
            <w:rFonts w:asciiTheme="minorHAnsi" w:hAnsiTheme="minorHAnsi" w:cstheme="minorHAnsi"/>
            <w:sz w:val="22"/>
            <w:szCs w:val="22"/>
            <w:highlight w:val="lightGray"/>
          </w:rPr>
          <w:t>or foreign country</w:t>
        </w:r>
      </w:ins>
      <w:ins w:id="1405" w:author="Oden, Wil" w:date="2025-10-15T14:41:00Z" w16du:dateUtc="2025-10-15T19:41:00Z">
        <w:r>
          <w:rPr>
            <w:rFonts w:asciiTheme="minorHAnsi" w:hAnsiTheme="minorHAnsi" w:cstheme="minorHAnsi"/>
            <w:sz w:val="22"/>
            <w:szCs w:val="22"/>
            <w:highlight w:val="lightGray"/>
          </w:rPr>
          <w:t>,</w:t>
        </w:r>
      </w:ins>
      <w:ins w:id="1406" w:author="Oden, Wil" w:date="2025-10-15T14:38:00Z" w16du:dateUtc="2025-10-15T19:38:00Z">
        <w:r w:rsidR="00AA7825" w:rsidRPr="00AA7825">
          <w:rPr>
            <w:rFonts w:asciiTheme="minorHAnsi" w:hAnsiTheme="minorHAnsi" w:cstheme="minorHAnsi"/>
            <w:sz w:val="22"/>
            <w:szCs w:val="22"/>
            <w:highlight w:val="lightGray"/>
          </w:rPr>
          <w:t xml:space="preserve"> if applicable,</w:t>
        </w:r>
      </w:ins>
      <w:ins w:id="1407" w:author="Oden, Wil" w:date="2025-05-01T09:33:00Z" w16du:dateUtc="2025-05-01T14:33:00Z">
        <w:r w:rsidR="002D60C1" w:rsidRPr="00AE2DF4">
          <w:rPr>
            <w:rFonts w:asciiTheme="minorHAnsi" w:hAnsiTheme="minorHAnsi" w:cstheme="minorHAnsi"/>
            <w:sz w:val="22"/>
            <w:szCs w:val="22"/>
          </w:rPr>
          <w:t xml:space="preserve"> in which the </w:t>
        </w:r>
      </w:ins>
      <w:ins w:id="1408" w:author="Oden, Wil" w:date="2025-10-15T14:32:00Z" w16du:dateUtc="2025-10-15T19:32:00Z">
        <w:r w:rsidR="00781C45" w:rsidRPr="00F376FD">
          <w:rPr>
            <w:rFonts w:asciiTheme="minorHAnsi" w:hAnsiTheme="minorHAnsi" w:cstheme="minorHAnsi"/>
            <w:sz w:val="22"/>
            <w:szCs w:val="22"/>
            <w:highlight w:val="lightGray"/>
          </w:rPr>
          <w:t>qualifying</w:t>
        </w:r>
        <w:r w:rsidR="00781C45">
          <w:rPr>
            <w:rFonts w:asciiTheme="minorHAnsi" w:hAnsiTheme="minorHAnsi" w:cstheme="minorHAnsi"/>
            <w:sz w:val="22"/>
            <w:szCs w:val="22"/>
          </w:rPr>
          <w:t xml:space="preserve"> </w:t>
        </w:r>
      </w:ins>
      <w:ins w:id="1409" w:author="Oden, Wil" w:date="2025-05-01T09:33:00Z" w16du:dateUtc="2025-05-01T14:33:00Z">
        <w:r w:rsidR="002D60C1" w:rsidRPr="00AE2DF4">
          <w:rPr>
            <w:rFonts w:asciiTheme="minorHAnsi" w:hAnsiTheme="minorHAnsi" w:cstheme="minorHAnsi"/>
            <w:sz w:val="22"/>
            <w:szCs w:val="22"/>
          </w:rPr>
          <w:t xml:space="preserve">statutory trust </w:t>
        </w:r>
      </w:ins>
      <w:del w:id="1410" w:author="Oden, Wil" w:date="2025-10-15T14:34:00Z" w16du:dateUtc="2025-10-15T19:34:00Z">
        <w:r w:rsidR="002D60C1" w:rsidRPr="004D53BE" w:rsidDel="004D53BE">
          <w:rPr>
            <w:rFonts w:asciiTheme="minorHAnsi" w:hAnsiTheme="minorHAnsi" w:cstheme="minorHAnsi"/>
            <w:sz w:val="22"/>
            <w:szCs w:val="22"/>
            <w:highlight w:val="lightGray"/>
            <w:rPrChange w:id="1411" w:author="Oden, Wil" w:date="2025-10-15T14:34:00Z" w16du:dateUtc="2025-10-15T19:34:00Z">
              <w:rPr>
                <w:rFonts w:asciiTheme="minorHAnsi" w:hAnsiTheme="minorHAnsi" w:cstheme="minorHAnsi"/>
                <w:sz w:val="22"/>
                <w:szCs w:val="22"/>
              </w:rPr>
            </w:rPrChange>
          </w:rPr>
          <w:delText xml:space="preserve">is </w:delText>
        </w:r>
        <w:r w:rsidR="002D60C1" w:rsidRPr="004D53BE" w:rsidDel="00F1505D">
          <w:rPr>
            <w:rFonts w:asciiTheme="minorHAnsi" w:hAnsiTheme="minorHAnsi" w:cstheme="minorHAnsi"/>
            <w:sz w:val="22"/>
            <w:szCs w:val="22"/>
            <w:highlight w:val="lightGray"/>
            <w:rPrChange w:id="1412" w:author="Oden, Wil" w:date="2025-10-15T14:34:00Z" w16du:dateUtc="2025-10-15T19:34:00Z">
              <w:rPr>
                <w:rFonts w:asciiTheme="minorHAnsi" w:hAnsiTheme="minorHAnsi" w:cstheme="minorHAnsi"/>
                <w:sz w:val="22"/>
                <w:szCs w:val="22"/>
              </w:rPr>
            </w:rPrChange>
          </w:rPr>
          <w:delText>qualified</w:delText>
        </w:r>
        <w:r w:rsidR="002D60C1" w:rsidRPr="00AE2DF4" w:rsidDel="00F1505D">
          <w:rPr>
            <w:rFonts w:asciiTheme="minorHAnsi" w:hAnsiTheme="minorHAnsi" w:cstheme="minorHAnsi"/>
            <w:sz w:val="22"/>
            <w:szCs w:val="22"/>
          </w:rPr>
          <w:delText xml:space="preserve"> </w:delText>
        </w:r>
      </w:del>
      <w:ins w:id="1413" w:author="Oden, Wil" w:date="2025-10-15T14:34:00Z" w16du:dateUtc="2025-10-15T19:34:00Z">
        <w:r w:rsidR="004D53BE" w:rsidRPr="004D53BE">
          <w:rPr>
            <w:rFonts w:asciiTheme="minorHAnsi" w:hAnsiTheme="minorHAnsi" w:cstheme="minorHAnsi"/>
            <w:sz w:val="22"/>
            <w:szCs w:val="22"/>
            <w:highlight w:val="lightGray"/>
          </w:rPr>
          <w:t xml:space="preserve">holds </w:t>
        </w:r>
      </w:ins>
      <w:ins w:id="1414" w:author="Oden, Wil" w:date="2025-10-15T14:37:00Z" w16du:dateUtc="2025-10-15T19:37:00Z">
        <w:r w:rsidR="00AA7825">
          <w:rPr>
            <w:rFonts w:asciiTheme="minorHAnsi" w:hAnsiTheme="minorHAnsi" w:cstheme="minorHAnsi"/>
            <w:sz w:val="22"/>
            <w:szCs w:val="22"/>
            <w:highlight w:val="lightGray"/>
          </w:rPr>
          <w:t xml:space="preserve">residential </w:t>
        </w:r>
      </w:ins>
      <w:ins w:id="1415" w:author="Oden, Wil" w:date="2025-10-15T14:34:00Z" w16du:dateUtc="2025-10-15T19:34:00Z">
        <w:r w:rsidR="004D53BE" w:rsidRPr="004D53BE">
          <w:rPr>
            <w:rFonts w:asciiTheme="minorHAnsi" w:hAnsiTheme="minorHAnsi" w:cstheme="minorHAnsi"/>
            <w:sz w:val="22"/>
            <w:szCs w:val="22"/>
            <w:highlight w:val="lightGray"/>
          </w:rPr>
          <w:t xml:space="preserve">mortgage loans </w:t>
        </w:r>
      </w:ins>
      <w:ins w:id="1416" w:author="Oden, Wil" w:date="2025-06-25T14:25:00Z" w16du:dateUtc="2025-06-25T19:25:00Z">
        <w:r w:rsidR="002D60C1" w:rsidRPr="00AE2DF4">
          <w:rPr>
            <w:rFonts w:asciiTheme="minorHAnsi" w:hAnsiTheme="minorHAnsi" w:cstheme="minorHAnsi"/>
            <w:sz w:val="22"/>
            <w:szCs w:val="22"/>
          </w:rPr>
          <w:t>.</w:t>
        </w:r>
      </w:ins>
    </w:p>
    <w:p w14:paraId="490E8773" w14:textId="77777777" w:rsidR="002D60C1" w:rsidRPr="00AE2DF4" w:rsidRDefault="002D60C1" w:rsidP="001116F0">
      <w:pPr>
        <w:numPr>
          <w:ilvl w:val="0"/>
          <w:numId w:val="31"/>
        </w:numPr>
        <w:spacing w:after="220"/>
        <w:ind w:hanging="720"/>
        <w:jc w:val="both"/>
        <w:rPr>
          <w:ins w:id="1417" w:author="Oden, Wil" w:date="2025-05-01T09:38:00Z" w16du:dateUtc="2025-05-01T14:38:00Z"/>
          <w:rFonts w:asciiTheme="minorHAnsi" w:hAnsiTheme="minorHAnsi" w:cstheme="minorHAnsi"/>
          <w:sz w:val="22"/>
          <w:szCs w:val="22"/>
        </w:rPr>
      </w:pPr>
      <w:ins w:id="1418" w:author="Oden, Wil" w:date="2025-06-05T11:07:00Z" w16du:dateUtc="2025-06-05T16:07:00Z">
        <w:r w:rsidRPr="00AE2DF4">
          <w:rPr>
            <w:rFonts w:asciiTheme="minorHAnsi" w:hAnsiTheme="minorHAnsi" w:cstheme="minorHAnsi"/>
            <w:sz w:val="22"/>
            <w:szCs w:val="22"/>
          </w:rPr>
          <w:t>Summary of</w:t>
        </w:r>
      </w:ins>
      <w:ins w:id="1419" w:author="Oden, Wil" w:date="2025-06-05T11:06:00Z" w16du:dateUtc="2025-06-05T16:06:00Z">
        <w:r w:rsidRPr="00AE2DF4">
          <w:rPr>
            <w:rFonts w:asciiTheme="minorHAnsi" w:hAnsiTheme="minorHAnsi" w:cstheme="minorHAnsi"/>
            <w:sz w:val="22"/>
            <w:szCs w:val="22"/>
          </w:rPr>
          <w:t xml:space="preserve"> assets and liabilities held within qualif</w:t>
        </w:r>
      </w:ins>
      <w:ins w:id="1420" w:author="Oden, Wil" w:date="2025-06-05T11:07:00Z" w16du:dateUtc="2025-06-05T16:07:00Z">
        <w:r w:rsidRPr="00AE2DF4">
          <w:rPr>
            <w:rFonts w:asciiTheme="minorHAnsi" w:hAnsiTheme="minorHAnsi" w:cstheme="minorHAnsi"/>
            <w:sz w:val="22"/>
            <w:szCs w:val="22"/>
          </w:rPr>
          <w:t>ying statutory trusts</w:t>
        </w:r>
      </w:ins>
      <w:ins w:id="1421" w:author="Oden, Wil" w:date="2025-06-05T11:16:00Z" w16du:dateUtc="2025-06-05T16:16:00Z">
        <w:r w:rsidRPr="00AE2DF4">
          <w:rPr>
            <w:rFonts w:asciiTheme="minorHAnsi" w:hAnsiTheme="minorHAnsi" w:cstheme="minorHAnsi"/>
            <w:sz w:val="22"/>
            <w:szCs w:val="22"/>
          </w:rPr>
          <w:t>;</w:t>
        </w:r>
      </w:ins>
      <w:ins w:id="1422" w:author="Oden, Wil" w:date="2025-06-05T11:07:00Z" w16du:dateUtc="2025-06-05T16:07:00Z">
        <w:r w:rsidRPr="00AE2DF4">
          <w:rPr>
            <w:rFonts w:asciiTheme="minorHAnsi" w:hAnsiTheme="minorHAnsi" w:cstheme="minorHAnsi"/>
            <w:sz w:val="22"/>
            <w:szCs w:val="22"/>
          </w:rPr>
          <w:t xml:space="preserve"> </w:t>
        </w:r>
      </w:ins>
      <w:ins w:id="1423" w:author="Oden, Wil" w:date="2025-06-05T11:10:00Z" w16du:dateUtc="2025-06-05T16:10:00Z">
        <w:r w:rsidRPr="00AE2DF4">
          <w:rPr>
            <w:rFonts w:asciiTheme="minorHAnsi" w:hAnsiTheme="minorHAnsi" w:cstheme="minorHAnsi"/>
            <w:sz w:val="22"/>
            <w:szCs w:val="22"/>
          </w:rPr>
          <w:t xml:space="preserve">aggregated </w:t>
        </w:r>
      </w:ins>
      <w:ins w:id="1424" w:author="Oden, Wil" w:date="2025-06-05T11:07:00Z" w16du:dateUtc="2025-06-05T16:07:00Z">
        <w:r w:rsidRPr="00AE2DF4">
          <w:rPr>
            <w:rFonts w:asciiTheme="minorHAnsi" w:hAnsiTheme="minorHAnsi" w:cstheme="minorHAnsi"/>
            <w:sz w:val="22"/>
            <w:szCs w:val="22"/>
          </w:rPr>
          <w:t xml:space="preserve">by </w:t>
        </w:r>
      </w:ins>
      <w:ins w:id="1425" w:author="Oden, Wil" w:date="2025-06-05T11:10:00Z" w16du:dateUtc="2025-06-05T16:10:00Z">
        <w:r w:rsidRPr="00AE2DF4">
          <w:rPr>
            <w:rFonts w:asciiTheme="minorHAnsi" w:hAnsiTheme="minorHAnsi" w:cstheme="minorHAnsi"/>
            <w:sz w:val="22"/>
            <w:szCs w:val="22"/>
          </w:rPr>
          <w:t xml:space="preserve">total </w:t>
        </w:r>
      </w:ins>
      <w:ins w:id="1426" w:author="Oden, Wil" w:date="2025-06-05T11:07:00Z" w16du:dateUtc="2025-06-05T16:07:00Z">
        <w:r w:rsidRPr="00AE2DF4">
          <w:rPr>
            <w:rFonts w:asciiTheme="minorHAnsi" w:hAnsiTheme="minorHAnsi" w:cstheme="minorHAnsi"/>
            <w:sz w:val="22"/>
            <w:szCs w:val="22"/>
          </w:rPr>
          <w:t xml:space="preserve">residential mortgage loans, real estate acquired through foreclosure, </w:t>
        </w:r>
      </w:ins>
      <w:ins w:id="1427" w:author="Oden, Wil" w:date="2025-06-05T11:08:00Z" w16du:dateUtc="2025-06-05T16:08:00Z">
        <w:r w:rsidRPr="00AE2DF4">
          <w:rPr>
            <w:rFonts w:asciiTheme="minorHAnsi" w:hAnsiTheme="minorHAnsi" w:cstheme="minorHAnsi"/>
            <w:sz w:val="22"/>
            <w:szCs w:val="22"/>
          </w:rPr>
          <w:t>cash and cash equivalents, and</w:t>
        </w:r>
      </w:ins>
      <w:ins w:id="1428" w:author="Oden, Wil" w:date="2025-06-05T11:13:00Z" w16du:dateUtc="2025-06-05T16:13:00Z">
        <w:r w:rsidRPr="00AE2DF4">
          <w:rPr>
            <w:rFonts w:asciiTheme="minorHAnsi" w:hAnsiTheme="minorHAnsi" w:cstheme="minorHAnsi"/>
            <w:sz w:val="22"/>
            <w:szCs w:val="22"/>
          </w:rPr>
          <w:t xml:space="preserve"> </w:t>
        </w:r>
      </w:ins>
      <w:ins w:id="1429" w:author="Oden, Wil" w:date="2025-06-05T11:08:00Z" w16du:dateUtc="2025-06-05T16:08:00Z">
        <w:r w:rsidRPr="00AE2DF4">
          <w:rPr>
            <w:rFonts w:asciiTheme="minorHAnsi" w:hAnsiTheme="minorHAnsi" w:cstheme="minorHAnsi"/>
            <w:sz w:val="22"/>
            <w:szCs w:val="22"/>
          </w:rPr>
          <w:t xml:space="preserve">liabilities </w:t>
        </w:r>
      </w:ins>
      <w:ins w:id="1430" w:author="Oden, Wil" w:date="2025-06-05T11:14:00Z" w16du:dateUtc="2025-06-05T16:14:00Z">
        <w:r w:rsidRPr="00AE2DF4">
          <w:rPr>
            <w:rFonts w:asciiTheme="minorHAnsi" w:hAnsiTheme="minorHAnsi" w:cstheme="minorHAnsi"/>
            <w:sz w:val="22"/>
            <w:szCs w:val="22"/>
          </w:rPr>
          <w:t xml:space="preserve">(if any) to </w:t>
        </w:r>
      </w:ins>
      <w:ins w:id="1431" w:author="Oden, Wil" w:date="2025-06-25T14:28:00Z" w16du:dateUtc="2025-06-25T19:28:00Z">
        <w:r w:rsidRPr="00AE2DF4">
          <w:rPr>
            <w:rFonts w:asciiTheme="minorHAnsi" w:hAnsiTheme="minorHAnsi" w:cstheme="minorHAnsi"/>
            <w:sz w:val="22"/>
            <w:szCs w:val="22"/>
          </w:rPr>
          <w:t xml:space="preserve">be </w:t>
        </w:r>
      </w:ins>
      <w:ins w:id="1432" w:author="Oden, Wil" w:date="2025-06-05T11:14:00Z" w16du:dateUtc="2025-06-05T16:14:00Z">
        <w:r w:rsidRPr="00AE2DF4">
          <w:rPr>
            <w:rFonts w:asciiTheme="minorHAnsi" w:hAnsiTheme="minorHAnsi" w:cstheme="minorHAnsi"/>
            <w:sz w:val="22"/>
            <w:szCs w:val="22"/>
          </w:rPr>
          <w:t>shown by</w:t>
        </w:r>
      </w:ins>
      <w:ins w:id="1433" w:author="Oden, Wil" w:date="2025-06-05T11:08:00Z" w16du:dateUtc="2025-06-05T16:08:00Z">
        <w:r w:rsidRPr="00AE2DF4">
          <w:rPr>
            <w:rFonts w:asciiTheme="minorHAnsi" w:hAnsiTheme="minorHAnsi" w:cstheme="minorHAnsi"/>
            <w:sz w:val="22"/>
            <w:szCs w:val="22"/>
          </w:rPr>
          <w:t xml:space="preserve"> </w:t>
        </w:r>
      </w:ins>
      <w:ins w:id="1434" w:author="Oden, Wil" w:date="2025-06-05T11:12:00Z" w16du:dateUtc="2025-06-05T16:12:00Z">
        <w:r w:rsidRPr="00AE2DF4">
          <w:rPr>
            <w:rFonts w:asciiTheme="minorHAnsi" w:hAnsiTheme="minorHAnsi" w:cstheme="minorHAnsi"/>
            <w:sz w:val="22"/>
            <w:szCs w:val="22"/>
          </w:rPr>
          <w:t>reporting line</w:t>
        </w:r>
      </w:ins>
      <w:ins w:id="1435" w:author="Oden, Wil" w:date="2025-06-05T11:08:00Z" w16du:dateUtc="2025-06-05T16:08:00Z">
        <w:r w:rsidRPr="00AE2DF4">
          <w:rPr>
            <w:rFonts w:asciiTheme="minorHAnsi" w:hAnsiTheme="minorHAnsi" w:cstheme="minorHAnsi"/>
            <w:sz w:val="22"/>
            <w:szCs w:val="22"/>
          </w:rPr>
          <w:t>.</w:t>
        </w:r>
      </w:ins>
    </w:p>
    <w:p w14:paraId="4D6F2483" w14:textId="02174702" w:rsidR="002D60C1" w:rsidRPr="00AE2DF4" w:rsidRDefault="002D60C1" w:rsidP="001116F0">
      <w:pPr>
        <w:numPr>
          <w:ilvl w:val="0"/>
          <w:numId w:val="30"/>
        </w:numPr>
        <w:spacing w:after="220"/>
        <w:ind w:left="1440" w:hanging="720"/>
        <w:jc w:val="both"/>
        <w:rPr>
          <w:ins w:id="1436" w:author="Oden, Wil" w:date="2025-04-22T14:56:00Z" w16du:dateUtc="2025-04-22T19:56:00Z"/>
          <w:rFonts w:asciiTheme="minorHAnsi" w:hAnsiTheme="minorHAnsi" w:cstheme="minorHAnsi"/>
          <w:sz w:val="22"/>
          <w:szCs w:val="22"/>
        </w:rPr>
      </w:pPr>
      <w:ins w:id="1437" w:author="Oden, Wil" w:date="2025-04-22T14:07:00Z" w16du:dateUtc="2025-04-22T19:07:00Z">
        <w:r w:rsidRPr="00AE2DF4">
          <w:rPr>
            <w:rFonts w:asciiTheme="minorHAnsi" w:hAnsiTheme="minorHAnsi" w:cstheme="minorHAnsi"/>
            <w:sz w:val="22"/>
            <w:szCs w:val="22"/>
          </w:rPr>
          <w:t xml:space="preserve">Disclosure of </w:t>
        </w:r>
      </w:ins>
      <w:del w:id="1438" w:author="Oden, Wil" w:date="2025-06-06T07:36:00Z" w16du:dateUtc="2025-06-06T12:36:00Z">
        <w:r w:rsidRPr="00C025A1" w:rsidDel="001B1E45">
          <w:rPr>
            <w:rFonts w:asciiTheme="minorHAnsi" w:hAnsiTheme="minorHAnsi" w:cstheme="minorHAnsi"/>
            <w:sz w:val="22"/>
            <w:szCs w:val="22"/>
            <w:highlight w:val="lightGray"/>
            <w:rPrChange w:id="1439" w:author="Oden, Wil" w:date="2025-09-24T14:45:00Z" w16du:dateUtc="2025-09-24T19:45:00Z">
              <w:rPr>
                <w:rFonts w:asciiTheme="minorHAnsi" w:hAnsiTheme="minorHAnsi" w:cstheme="minorHAnsi"/>
                <w:sz w:val="22"/>
                <w:szCs w:val="22"/>
              </w:rPr>
            </w:rPrChange>
          </w:rPr>
          <w:delText>any</w:delText>
        </w:r>
        <w:r w:rsidRPr="00AE2DF4" w:rsidDel="001B1E45">
          <w:rPr>
            <w:rFonts w:asciiTheme="minorHAnsi" w:hAnsiTheme="minorHAnsi" w:cstheme="minorHAnsi"/>
            <w:sz w:val="22"/>
            <w:szCs w:val="22"/>
          </w:rPr>
          <w:delText xml:space="preserve"> </w:delText>
        </w:r>
      </w:del>
      <w:ins w:id="1440" w:author="Oden, Wil" w:date="2025-04-22T14:16:00Z" w16du:dateUtc="2025-04-22T19:16:00Z">
        <w:r w:rsidRPr="00AE2DF4">
          <w:rPr>
            <w:rFonts w:asciiTheme="minorHAnsi" w:hAnsiTheme="minorHAnsi" w:cstheme="minorHAnsi"/>
            <w:sz w:val="22"/>
            <w:szCs w:val="22"/>
          </w:rPr>
          <w:t>material</w:t>
        </w:r>
      </w:ins>
      <w:ins w:id="1441" w:author="Oden, Wil" w:date="2025-04-22T14:07:00Z" w16du:dateUtc="2025-04-22T19:07:00Z">
        <w:r w:rsidRPr="00AE2DF4">
          <w:rPr>
            <w:rFonts w:asciiTheme="minorHAnsi" w:hAnsiTheme="minorHAnsi" w:cstheme="minorHAnsi"/>
            <w:sz w:val="22"/>
            <w:szCs w:val="22"/>
          </w:rPr>
          <w:t xml:space="preserve"> litigation</w:t>
        </w:r>
      </w:ins>
      <w:ins w:id="1442" w:author="Oden, Wil" w:date="2025-05-01T09:04:00Z" w16du:dateUtc="2025-05-01T14:04:00Z">
        <w:r w:rsidRPr="00AE2DF4">
          <w:rPr>
            <w:rFonts w:asciiTheme="minorHAnsi" w:hAnsiTheme="minorHAnsi" w:cstheme="minorHAnsi"/>
            <w:sz w:val="22"/>
            <w:szCs w:val="22"/>
          </w:rPr>
          <w:t xml:space="preserve"> and any kind of </w:t>
        </w:r>
      </w:ins>
      <w:ins w:id="1443" w:author="Oden, Wil" w:date="2025-06-03T11:40:00Z" w16du:dateUtc="2025-06-03T16:40:00Z">
        <w:r w:rsidRPr="00AE2DF4">
          <w:rPr>
            <w:rFonts w:asciiTheme="minorHAnsi" w:hAnsiTheme="minorHAnsi" w:cstheme="minorHAnsi"/>
            <w:sz w:val="22"/>
            <w:szCs w:val="22"/>
          </w:rPr>
          <w:t xml:space="preserve">material </w:t>
        </w:r>
      </w:ins>
      <w:ins w:id="1444" w:author="Oden, Wil" w:date="2025-05-01T09:04:00Z" w16du:dateUtc="2025-05-01T14:04:00Z">
        <w:r w:rsidRPr="00AE2DF4">
          <w:rPr>
            <w:rFonts w:asciiTheme="minorHAnsi" w:hAnsiTheme="minorHAnsi" w:cstheme="minorHAnsi"/>
            <w:sz w:val="22"/>
            <w:szCs w:val="22"/>
          </w:rPr>
          <w:t xml:space="preserve">state or federal </w:t>
        </w:r>
      </w:ins>
      <w:ins w:id="1445" w:author="Oden, Wil" w:date="2025-04-22T14:07:00Z" w16du:dateUtc="2025-04-22T19:07:00Z">
        <w:r w:rsidRPr="00AE2DF4">
          <w:rPr>
            <w:rFonts w:asciiTheme="minorHAnsi" w:hAnsiTheme="minorHAnsi" w:cstheme="minorHAnsi"/>
            <w:sz w:val="22"/>
            <w:szCs w:val="22"/>
          </w:rPr>
          <w:t>regulatory</w:t>
        </w:r>
      </w:ins>
      <w:ins w:id="1446" w:author="Oden, Wil" w:date="2025-04-22T14:16:00Z" w16du:dateUtc="2025-04-22T19:16:00Z">
        <w:r w:rsidRPr="00AE2DF4">
          <w:rPr>
            <w:rFonts w:asciiTheme="minorHAnsi" w:hAnsiTheme="minorHAnsi" w:cstheme="minorHAnsi"/>
            <w:sz w:val="22"/>
            <w:szCs w:val="22"/>
          </w:rPr>
          <w:t xml:space="preserve"> </w:t>
        </w:r>
      </w:ins>
      <w:ins w:id="1447" w:author="Oden, Wil" w:date="2025-04-22T14:17:00Z" w16du:dateUtc="2025-04-22T19:17:00Z">
        <w:r w:rsidRPr="00AE2DF4">
          <w:rPr>
            <w:rFonts w:asciiTheme="minorHAnsi" w:hAnsiTheme="minorHAnsi" w:cstheme="minorHAnsi"/>
            <w:sz w:val="22"/>
            <w:szCs w:val="22"/>
          </w:rPr>
          <w:t>review</w:t>
        </w:r>
      </w:ins>
      <w:ins w:id="1448" w:author="Oden, Wil" w:date="2025-05-08T09:15:00Z" w16du:dateUtc="2025-05-08T14:15:00Z">
        <w:r w:rsidRPr="00AE2DF4">
          <w:rPr>
            <w:rFonts w:asciiTheme="minorHAnsi" w:hAnsiTheme="minorHAnsi" w:cstheme="minorHAnsi"/>
            <w:sz w:val="22"/>
            <w:szCs w:val="22"/>
          </w:rPr>
          <w:t xml:space="preserve"> and/or action</w:t>
        </w:r>
      </w:ins>
      <w:ins w:id="1449" w:author="Oden, Wil" w:date="2025-04-22T14:07:00Z" w16du:dateUtc="2025-04-22T19:07:00Z">
        <w:r w:rsidRPr="00AE2DF4">
          <w:rPr>
            <w:rFonts w:asciiTheme="minorHAnsi" w:hAnsiTheme="minorHAnsi" w:cstheme="minorHAnsi"/>
            <w:sz w:val="22"/>
            <w:szCs w:val="22"/>
          </w:rPr>
          <w:t xml:space="preserve"> </w:t>
        </w:r>
      </w:ins>
      <w:ins w:id="1450" w:author="Oden, Wil" w:date="2025-04-22T14:08:00Z" w16du:dateUtc="2025-04-22T19:08:00Z">
        <w:r w:rsidRPr="00AE2DF4">
          <w:rPr>
            <w:rFonts w:asciiTheme="minorHAnsi" w:hAnsiTheme="minorHAnsi" w:cstheme="minorHAnsi"/>
            <w:sz w:val="22"/>
            <w:szCs w:val="22"/>
          </w:rPr>
          <w:t xml:space="preserve">concerning the </w:t>
        </w:r>
      </w:ins>
      <w:ins w:id="1451" w:author="Oden, Wil" w:date="2025-10-15T14:15:00Z" w16du:dateUtc="2025-10-15T19:15:00Z">
        <w:r w:rsidR="00F376FD" w:rsidRPr="00F376FD">
          <w:rPr>
            <w:rFonts w:asciiTheme="minorHAnsi" w:hAnsiTheme="minorHAnsi" w:cstheme="minorHAnsi"/>
            <w:sz w:val="22"/>
            <w:szCs w:val="22"/>
            <w:highlight w:val="lightGray"/>
          </w:rPr>
          <w:t>qualifying</w:t>
        </w:r>
        <w:r w:rsidR="00F376FD">
          <w:rPr>
            <w:rFonts w:asciiTheme="minorHAnsi" w:hAnsiTheme="minorHAnsi" w:cstheme="minorHAnsi"/>
            <w:sz w:val="22"/>
            <w:szCs w:val="22"/>
          </w:rPr>
          <w:t xml:space="preserve"> </w:t>
        </w:r>
      </w:ins>
      <w:ins w:id="1452" w:author="Oden, Wil" w:date="2025-04-22T14:08:00Z" w16du:dateUtc="2025-04-22T19:08:00Z">
        <w:r w:rsidRPr="00AE2DF4">
          <w:rPr>
            <w:rFonts w:asciiTheme="minorHAnsi" w:hAnsiTheme="minorHAnsi" w:cstheme="minorHAnsi"/>
            <w:sz w:val="22"/>
            <w:szCs w:val="22"/>
          </w:rPr>
          <w:t>statutory trust(s)</w:t>
        </w:r>
      </w:ins>
      <w:ins w:id="1453" w:author="Oden, Wil" w:date="2025-04-22T14:16:00Z" w16du:dateUtc="2025-04-22T19:16:00Z">
        <w:r w:rsidRPr="00AE2DF4">
          <w:rPr>
            <w:rFonts w:asciiTheme="minorHAnsi" w:hAnsiTheme="minorHAnsi" w:cstheme="minorHAnsi"/>
            <w:sz w:val="22"/>
            <w:szCs w:val="22"/>
          </w:rPr>
          <w:t>.</w:t>
        </w:r>
      </w:ins>
    </w:p>
    <w:p w14:paraId="3BD89859" w14:textId="77777777" w:rsidR="002D60C1" w:rsidRPr="00AE2DF4" w:rsidRDefault="002D60C1" w:rsidP="001116F0">
      <w:pPr>
        <w:numPr>
          <w:ilvl w:val="0"/>
          <w:numId w:val="30"/>
        </w:numPr>
        <w:spacing w:after="220"/>
        <w:ind w:left="1440" w:hanging="720"/>
        <w:jc w:val="both"/>
        <w:rPr>
          <w:ins w:id="1454" w:author="Oden, Wil" w:date="2025-05-08T09:37:00Z" w16du:dateUtc="2025-05-08T14:37:00Z"/>
          <w:rFonts w:asciiTheme="minorHAnsi" w:hAnsiTheme="minorHAnsi" w:cstheme="minorHAnsi"/>
          <w:sz w:val="22"/>
          <w:szCs w:val="22"/>
        </w:rPr>
      </w:pPr>
      <w:ins w:id="1455" w:author="Oden, Wil" w:date="2025-04-22T14:56:00Z" w16du:dateUtc="2025-04-22T19:56:00Z">
        <w:r w:rsidRPr="00AE2DF4">
          <w:rPr>
            <w:rFonts w:asciiTheme="minorHAnsi" w:hAnsiTheme="minorHAnsi" w:cstheme="minorHAnsi"/>
            <w:sz w:val="22"/>
            <w:szCs w:val="22"/>
          </w:rPr>
          <w:t>Disclosure of financing transactions</w:t>
        </w:r>
      </w:ins>
      <w:ins w:id="1456" w:author="Oden, Wil" w:date="2025-05-08T09:18:00Z" w16du:dateUtc="2025-05-08T14:18:00Z">
        <w:r w:rsidRPr="00AE2DF4">
          <w:rPr>
            <w:rFonts w:asciiTheme="minorHAnsi" w:hAnsiTheme="minorHAnsi" w:cstheme="minorHAnsi"/>
            <w:sz w:val="22"/>
            <w:szCs w:val="22"/>
          </w:rPr>
          <w:t xml:space="preserve"> </w:t>
        </w:r>
      </w:ins>
      <w:ins w:id="1457" w:author="Oden, Wil" w:date="2025-04-22T14:56:00Z" w16du:dateUtc="2025-04-22T19:56:00Z">
        <w:r w:rsidRPr="00AE2DF4">
          <w:rPr>
            <w:rFonts w:asciiTheme="minorHAnsi" w:hAnsiTheme="minorHAnsi" w:cstheme="minorHAnsi"/>
            <w:sz w:val="22"/>
            <w:szCs w:val="22"/>
          </w:rPr>
          <w:t>of any sort which are secured, directly or indirectly, by</w:t>
        </w:r>
      </w:ins>
      <w:ins w:id="1458" w:author="Oden, Wil" w:date="2025-05-01T09:46:00Z" w16du:dateUtc="2025-05-01T14:46:00Z">
        <w:r w:rsidRPr="00AE2DF4">
          <w:rPr>
            <w:rFonts w:asciiTheme="minorHAnsi" w:hAnsiTheme="minorHAnsi" w:cstheme="minorHAnsi"/>
            <w:sz w:val="22"/>
            <w:szCs w:val="22"/>
          </w:rPr>
          <w:t xml:space="preserve"> statutory</w:t>
        </w:r>
      </w:ins>
      <w:ins w:id="1459" w:author="Oden, Wil" w:date="2025-04-22T14:56:00Z" w16du:dateUtc="2025-04-22T19:56:00Z">
        <w:r w:rsidRPr="00AE2DF4">
          <w:rPr>
            <w:rFonts w:asciiTheme="minorHAnsi" w:hAnsiTheme="minorHAnsi" w:cstheme="minorHAnsi"/>
            <w:sz w:val="22"/>
            <w:szCs w:val="22"/>
          </w:rPr>
          <w:t xml:space="preserve"> </w:t>
        </w:r>
      </w:ins>
      <w:ins w:id="1460" w:author="Oden, Wil" w:date="2025-04-22T14:57:00Z" w16du:dateUtc="2025-04-22T19:57:00Z">
        <w:r w:rsidRPr="00AE2DF4">
          <w:rPr>
            <w:rFonts w:asciiTheme="minorHAnsi" w:hAnsiTheme="minorHAnsi" w:cstheme="minorHAnsi"/>
            <w:sz w:val="22"/>
            <w:szCs w:val="22"/>
          </w:rPr>
          <w:t>trust assets.</w:t>
        </w:r>
      </w:ins>
    </w:p>
    <w:p w14:paraId="7E6E35B7" w14:textId="77777777" w:rsidR="00F87CB7" w:rsidRPr="00F87CB7" w:rsidRDefault="00F87CB7" w:rsidP="00F87CB7">
      <w:pPr>
        <w:numPr>
          <w:ilvl w:val="0"/>
          <w:numId w:val="30"/>
        </w:numPr>
        <w:spacing w:after="220"/>
        <w:ind w:left="1440" w:hanging="720"/>
        <w:jc w:val="both"/>
        <w:rPr>
          <w:ins w:id="1461" w:author="Oden, Wil" w:date="2025-10-15T13:59:00Z" w16du:dateUtc="2025-10-15T18:59:00Z"/>
          <w:rFonts w:asciiTheme="minorHAnsi" w:hAnsiTheme="minorHAnsi" w:cstheme="minorHAnsi"/>
          <w:sz w:val="22"/>
          <w:szCs w:val="22"/>
        </w:rPr>
      </w:pPr>
      <w:ins w:id="1462" w:author="Oden, Wil" w:date="2025-10-15T13:59:00Z" w16du:dateUtc="2025-10-15T18:59:00Z">
        <w:r w:rsidRPr="001F0A23">
          <w:rPr>
            <w:rFonts w:asciiTheme="minorHAnsi" w:hAnsiTheme="minorHAnsi" w:cstheme="minorHAnsi"/>
            <w:sz w:val="22"/>
            <w:szCs w:val="22"/>
          </w:rPr>
          <w:t xml:space="preserve">Total </w:t>
        </w:r>
        <w:r w:rsidRPr="00F87CB7">
          <w:rPr>
            <w:rFonts w:asciiTheme="minorHAnsi" w:hAnsiTheme="minorHAnsi" w:cstheme="minorHAnsi"/>
            <w:sz w:val="22"/>
            <w:szCs w:val="22"/>
          </w:rPr>
          <w:t>of residential mortgages held in qualifying statutory trusts, disaggregated by loan standing: In Good Standing, Restructured, Overdue Interest Over 90 Days Not in the Process of Foreclosure, and In the Process of Foreclosure.</w:t>
        </w:r>
      </w:ins>
    </w:p>
    <w:p w14:paraId="40487A1B" w14:textId="77777777" w:rsidR="00C51E6D" w:rsidRDefault="00C51E6D" w:rsidP="002D60C1">
      <w:pPr>
        <w:pStyle w:val="ListParagraph"/>
        <w:ind w:left="0"/>
        <w:contextualSpacing w:val="0"/>
        <w:rPr>
          <w:rFonts w:asciiTheme="minorHAnsi" w:hAnsiTheme="minorHAnsi" w:cstheme="minorHAnsi"/>
          <w:bCs/>
          <w:sz w:val="22"/>
          <w:szCs w:val="22"/>
        </w:rPr>
      </w:pPr>
    </w:p>
    <w:p w14:paraId="4D095140" w14:textId="77777777" w:rsidR="00984FEF" w:rsidRPr="00984FEF" w:rsidRDefault="00984FEF" w:rsidP="00984FEF">
      <w:pPr>
        <w:pStyle w:val="ListParagraph"/>
        <w:ind w:left="0"/>
        <w:rPr>
          <w:rFonts w:asciiTheme="minorHAnsi" w:hAnsiTheme="minorHAnsi" w:cstheme="minorHAnsi"/>
          <w:b/>
          <w:sz w:val="22"/>
          <w:szCs w:val="22"/>
        </w:rPr>
      </w:pPr>
      <w:r w:rsidRPr="00984FEF">
        <w:rPr>
          <w:rFonts w:asciiTheme="minorHAnsi" w:hAnsiTheme="minorHAnsi" w:cstheme="minorHAnsi"/>
          <w:b/>
          <w:sz w:val="22"/>
          <w:szCs w:val="22"/>
        </w:rPr>
        <w:t>Effective Date and Transition</w:t>
      </w:r>
    </w:p>
    <w:p w14:paraId="749F9F68" w14:textId="77777777" w:rsidR="00984FEF" w:rsidRPr="00984FEF" w:rsidRDefault="00984FEF" w:rsidP="00984FEF">
      <w:pPr>
        <w:pStyle w:val="ListParagraph"/>
        <w:ind w:left="0"/>
        <w:rPr>
          <w:rFonts w:asciiTheme="minorHAnsi" w:hAnsiTheme="minorHAnsi" w:cstheme="minorHAnsi"/>
          <w:bCs/>
          <w:sz w:val="22"/>
          <w:szCs w:val="22"/>
        </w:rPr>
      </w:pPr>
    </w:p>
    <w:p w14:paraId="797EF457" w14:textId="77777777" w:rsidR="00984FEF" w:rsidRDefault="00984FEF" w:rsidP="00984FEF">
      <w:pPr>
        <w:rPr>
          <w:rFonts w:asciiTheme="minorHAnsi" w:hAnsiTheme="minorHAnsi" w:cstheme="minorHAnsi"/>
          <w:bCs/>
          <w:sz w:val="22"/>
          <w:szCs w:val="22"/>
        </w:rPr>
      </w:pPr>
      <w:r w:rsidRPr="00984FEF">
        <w:rPr>
          <w:rFonts w:asciiTheme="minorHAnsi" w:hAnsiTheme="minorHAnsi" w:cstheme="minorHAnsi"/>
          <w:bCs/>
          <w:sz w:val="22"/>
          <w:szCs w:val="22"/>
        </w:rPr>
        <w:t>32.</w:t>
      </w:r>
      <w:r w:rsidRPr="00984FEF">
        <w:rPr>
          <w:rFonts w:asciiTheme="minorHAnsi" w:hAnsiTheme="minorHAnsi" w:cstheme="minorHAnsi"/>
          <w:bCs/>
          <w:sz w:val="22"/>
          <w:szCs w:val="22"/>
        </w:rPr>
        <w:tab/>
        <w:t xml:space="preserve">This statement is effective for years beginning January 1, 2001. Initial recognition of the impairment losses resulting from the application of this statement shall apply to mortgage loans held </w:t>
      </w:r>
      <w:proofErr w:type="gramStart"/>
      <w:r w:rsidRPr="00984FEF">
        <w:rPr>
          <w:rFonts w:asciiTheme="minorHAnsi" w:hAnsiTheme="minorHAnsi" w:cstheme="minorHAnsi"/>
          <w:bCs/>
          <w:sz w:val="22"/>
          <w:szCs w:val="22"/>
        </w:rPr>
        <w:t>at</w:t>
      </w:r>
      <w:proofErr w:type="gramEnd"/>
      <w:r w:rsidRPr="00984FEF">
        <w:rPr>
          <w:rFonts w:asciiTheme="minorHAnsi" w:hAnsiTheme="minorHAnsi" w:cstheme="minorHAnsi"/>
          <w:bCs/>
          <w:sz w:val="22"/>
          <w:szCs w:val="22"/>
        </w:rPr>
        <w:t xml:space="preserve"> January 1, 2001, and be based on management’s best estimates as of that date. Insurers shall release all unamortized amounts included in IMR related to prepayment penalties upon adoption of Codification and recognize such change in accordance with SSAP No. 3—Accounting Changes and Corrections of Errors. A change resulting from the adoption of this statement shall be accounted for as a change in accounting principle in accordance with SSAP No. 3. The guidance in this paragraph related to unamortized amounts included in IMR was originally contained within INT 99-04: Recognition of Prepayment Penalties Upon Adoption of Codification and was effective March 8, 1999.</w:t>
      </w:r>
    </w:p>
    <w:p w14:paraId="63BFFF70" w14:textId="77777777" w:rsidR="00984FEF" w:rsidRPr="00984FEF" w:rsidRDefault="00984FEF" w:rsidP="00984FEF">
      <w:pPr>
        <w:rPr>
          <w:rFonts w:asciiTheme="minorHAnsi" w:hAnsiTheme="minorHAnsi" w:cstheme="minorHAnsi"/>
          <w:bCs/>
          <w:sz w:val="22"/>
          <w:szCs w:val="22"/>
        </w:rPr>
      </w:pPr>
    </w:p>
    <w:p w14:paraId="3FAAF152" w14:textId="1670A39F" w:rsidR="00C51E6D" w:rsidRDefault="00984FEF" w:rsidP="00984FEF">
      <w:pPr>
        <w:pStyle w:val="ListParagraph"/>
        <w:ind w:left="0"/>
        <w:contextualSpacing w:val="0"/>
        <w:rPr>
          <w:ins w:id="1463" w:author="Oden, Wil" w:date="2025-10-15T12:36:00Z" w16du:dateUtc="2025-10-15T17:36:00Z"/>
          <w:rFonts w:asciiTheme="minorHAnsi" w:hAnsiTheme="minorHAnsi" w:cstheme="minorHAnsi"/>
          <w:bCs/>
          <w:sz w:val="22"/>
          <w:szCs w:val="22"/>
        </w:rPr>
      </w:pPr>
      <w:r w:rsidRPr="00984FEF">
        <w:rPr>
          <w:rFonts w:asciiTheme="minorHAnsi" w:hAnsiTheme="minorHAnsi" w:cstheme="minorHAnsi"/>
          <w:bCs/>
          <w:sz w:val="22"/>
          <w:szCs w:val="22"/>
        </w:rPr>
        <w:t>33.</w:t>
      </w:r>
      <w:r w:rsidRPr="00984FEF">
        <w:rPr>
          <w:rFonts w:asciiTheme="minorHAnsi" w:hAnsiTheme="minorHAnsi" w:cstheme="minorHAnsi"/>
          <w:bCs/>
          <w:sz w:val="22"/>
          <w:szCs w:val="22"/>
        </w:rPr>
        <w:tab/>
        <w:t>The adoption of ASU 2014-14 and the adoption with modification of ASU 2014-04 (detailed in paragraphs 18-22 and 26.e.) shall be applied prospectively from the date of adoption (March 28, 2015). With this prospective application, guidance adopted from ASU 2014-14 applies to all foreclosures that occur after the date of adoption, and guidance from ASU 2014-04 applies to all instances of the reporting entity receiving physical possession of real estate property collateralized by mortgage loans that occur after the date of adoption.</w:t>
      </w:r>
    </w:p>
    <w:p w14:paraId="1EF59298" w14:textId="77777777" w:rsidR="00984FEF" w:rsidRDefault="00984FEF" w:rsidP="00984FEF">
      <w:pPr>
        <w:pStyle w:val="ListParagraph"/>
        <w:ind w:left="0"/>
        <w:contextualSpacing w:val="0"/>
        <w:rPr>
          <w:ins w:id="1464" w:author="Oden, Wil" w:date="2025-10-15T12:36:00Z" w16du:dateUtc="2025-10-15T17:36:00Z"/>
          <w:rFonts w:asciiTheme="minorHAnsi" w:hAnsiTheme="minorHAnsi" w:cstheme="minorHAnsi"/>
          <w:bCs/>
          <w:sz w:val="22"/>
          <w:szCs w:val="22"/>
        </w:rPr>
      </w:pPr>
    </w:p>
    <w:p w14:paraId="4C42ECDB" w14:textId="046E81F3" w:rsidR="00984FEF" w:rsidRPr="00C51E6D" w:rsidDel="00253A1B" w:rsidRDefault="00984FEF" w:rsidP="00984FEF">
      <w:pPr>
        <w:pStyle w:val="ListParagraph"/>
        <w:ind w:left="0"/>
        <w:contextualSpacing w:val="0"/>
        <w:rPr>
          <w:del w:id="1465" w:author="Oden, Wil" w:date="2025-10-24T10:21:00Z" w16du:dateUtc="2025-10-24T15:21:00Z"/>
          <w:rFonts w:asciiTheme="minorHAnsi" w:hAnsiTheme="minorHAnsi" w:cstheme="minorHAnsi"/>
          <w:bCs/>
          <w:sz w:val="22"/>
          <w:szCs w:val="22"/>
        </w:rPr>
      </w:pPr>
      <w:ins w:id="1466" w:author="Oden, Wil" w:date="2025-10-15T12:36:00Z" w16du:dateUtc="2025-10-15T17:36:00Z">
        <w:r w:rsidRPr="00DD4A11">
          <w:rPr>
            <w:rFonts w:asciiTheme="minorHAnsi" w:hAnsiTheme="minorHAnsi" w:cstheme="minorHAnsi"/>
            <w:bCs/>
            <w:sz w:val="22"/>
            <w:szCs w:val="22"/>
            <w:highlight w:val="lightGray"/>
          </w:rPr>
          <w:lastRenderedPageBreak/>
          <w:t xml:space="preserve">34. </w:t>
        </w:r>
        <w:r w:rsidRPr="00DD4A11">
          <w:rPr>
            <w:rFonts w:asciiTheme="minorHAnsi" w:hAnsiTheme="minorHAnsi" w:cstheme="minorHAnsi"/>
            <w:bCs/>
            <w:sz w:val="22"/>
            <w:szCs w:val="22"/>
            <w:highlight w:val="lightGray"/>
          </w:rPr>
          <w:tab/>
        </w:r>
        <w:r w:rsidR="007A7B7E" w:rsidRPr="00DD4A11">
          <w:rPr>
            <w:rFonts w:asciiTheme="minorHAnsi" w:hAnsiTheme="minorHAnsi" w:cstheme="minorHAnsi"/>
            <w:bCs/>
            <w:sz w:val="22"/>
            <w:szCs w:val="22"/>
            <w:highlight w:val="lightGray"/>
          </w:rPr>
          <w:t xml:space="preserve">The </w:t>
        </w:r>
      </w:ins>
      <w:ins w:id="1467" w:author="Oden, Wil" w:date="2025-10-15T13:05:00Z" w16du:dateUtc="2025-10-15T18:05:00Z">
        <w:r w:rsidR="00FF2CDD" w:rsidRPr="00DD4A11">
          <w:rPr>
            <w:rFonts w:asciiTheme="minorHAnsi" w:hAnsiTheme="minorHAnsi" w:cstheme="minorHAnsi"/>
            <w:bCs/>
            <w:sz w:val="22"/>
            <w:szCs w:val="22"/>
            <w:highlight w:val="lightGray"/>
          </w:rPr>
          <w:t>guidance for</w:t>
        </w:r>
      </w:ins>
      <w:ins w:id="1468" w:author="Oden, Wil" w:date="2025-10-15T12:36:00Z" w16du:dateUtc="2025-10-15T17:36:00Z">
        <w:r w:rsidR="007A7B7E" w:rsidRPr="00DD4A11">
          <w:rPr>
            <w:rFonts w:asciiTheme="minorHAnsi" w:hAnsiTheme="minorHAnsi" w:cstheme="minorHAnsi"/>
            <w:bCs/>
            <w:sz w:val="22"/>
            <w:szCs w:val="22"/>
            <w:highlight w:val="lightGray"/>
          </w:rPr>
          <w:t xml:space="preserve"> qualifying statutory trusts </w:t>
        </w:r>
      </w:ins>
      <w:ins w:id="1469" w:author="Oden, Wil" w:date="2025-10-15T13:23:00Z" w16du:dateUtc="2025-10-15T18:23:00Z">
        <w:r w:rsidR="002314D9">
          <w:rPr>
            <w:rFonts w:asciiTheme="minorHAnsi" w:hAnsiTheme="minorHAnsi" w:cstheme="minorHAnsi"/>
            <w:bCs/>
            <w:sz w:val="22"/>
            <w:szCs w:val="22"/>
            <w:highlight w:val="lightGray"/>
          </w:rPr>
          <w:t>adopted on</w:t>
        </w:r>
        <w:r w:rsidR="002314D9" w:rsidRPr="002314D9">
          <w:rPr>
            <w:rFonts w:asciiTheme="minorHAnsi" w:hAnsiTheme="minorHAnsi" w:cstheme="minorHAnsi"/>
            <w:bCs/>
            <w:sz w:val="22"/>
            <w:szCs w:val="22"/>
            <w:highlight w:val="yellow"/>
          </w:rPr>
          <w:t xml:space="preserve"> xx/xx/2025 </w:t>
        </w:r>
      </w:ins>
      <w:ins w:id="1470" w:author="Oden, Wil" w:date="2025-10-15T12:36:00Z" w16du:dateUtc="2025-10-15T17:36:00Z">
        <w:r w:rsidR="007A7B7E" w:rsidRPr="00DD4A11">
          <w:rPr>
            <w:rFonts w:asciiTheme="minorHAnsi" w:hAnsiTheme="minorHAnsi" w:cstheme="minorHAnsi"/>
            <w:bCs/>
            <w:sz w:val="22"/>
            <w:szCs w:val="22"/>
            <w:highlight w:val="lightGray"/>
          </w:rPr>
          <w:t xml:space="preserve">shall be </w:t>
        </w:r>
      </w:ins>
      <w:ins w:id="1471" w:author="Oden, Wil" w:date="2025-10-15T13:06:00Z" w16du:dateUtc="2025-10-15T18:06:00Z">
        <w:r w:rsidR="00FF2CDD" w:rsidRPr="00DD4A11">
          <w:rPr>
            <w:rFonts w:asciiTheme="minorHAnsi" w:hAnsiTheme="minorHAnsi" w:cstheme="minorHAnsi"/>
            <w:bCs/>
            <w:sz w:val="22"/>
            <w:szCs w:val="22"/>
            <w:highlight w:val="lightGray"/>
          </w:rPr>
          <w:t xml:space="preserve">applied </w:t>
        </w:r>
        <w:r w:rsidR="00FF2CDD" w:rsidRPr="00137427">
          <w:rPr>
            <w:rFonts w:asciiTheme="minorHAnsi" w:hAnsiTheme="minorHAnsi" w:cstheme="minorHAnsi"/>
            <w:bCs/>
            <w:sz w:val="22"/>
            <w:szCs w:val="22"/>
            <w:highlight w:val="lightGray"/>
          </w:rPr>
          <w:t xml:space="preserve">prospectively </w:t>
        </w:r>
        <w:r w:rsidR="00FF2CDD" w:rsidRPr="00DD4A11">
          <w:rPr>
            <w:rFonts w:asciiTheme="minorHAnsi" w:hAnsiTheme="minorHAnsi" w:cstheme="minorHAnsi"/>
            <w:bCs/>
            <w:sz w:val="22"/>
            <w:szCs w:val="22"/>
            <w:highlight w:val="lightGray"/>
          </w:rPr>
          <w:t xml:space="preserve">as of </w:t>
        </w:r>
      </w:ins>
      <w:ins w:id="1472" w:author="Oden, Wil" w:date="2025-10-15T14:18:00Z" w16du:dateUtc="2025-10-15T19:18:00Z">
        <w:r w:rsidR="008E7965">
          <w:rPr>
            <w:rFonts w:asciiTheme="minorHAnsi" w:hAnsiTheme="minorHAnsi" w:cstheme="minorHAnsi"/>
            <w:bCs/>
            <w:sz w:val="22"/>
            <w:szCs w:val="22"/>
            <w:highlight w:val="lightGray"/>
          </w:rPr>
          <w:t>January 1, 2027</w:t>
        </w:r>
      </w:ins>
      <w:ins w:id="1473" w:author="Oden, Wil" w:date="2025-10-15T13:05:00Z" w16du:dateUtc="2025-10-15T18:05:00Z">
        <w:r w:rsidR="00FF2CDD" w:rsidRPr="00DD4A11">
          <w:rPr>
            <w:rFonts w:asciiTheme="minorHAnsi" w:hAnsiTheme="minorHAnsi" w:cstheme="minorHAnsi"/>
            <w:bCs/>
            <w:sz w:val="22"/>
            <w:szCs w:val="22"/>
            <w:highlight w:val="lightGray"/>
          </w:rPr>
          <w:t>,</w:t>
        </w:r>
      </w:ins>
      <w:ins w:id="1474" w:author="Oden, Wil" w:date="2025-10-15T12:36:00Z" w16du:dateUtc="2025-10-15T17:36:00Z">
        <w:r w:rsidR="007A7B7E" w:rsidRPr="00DD4A11">
          <w:rPr>
            <w:rFonts w:asciiTheme="minorHAnsi" w:hAnsiTheme="minorHAnsi" w:cstheme="minorHAnsi"/>
            <w:bCs/>
            <w:sz w:val="22"/>
            <w:szCs w:val="22"/>
            <w:highlight w:val="lightGray"/>
          </w:rPr>
          <w:t xml:space="preserve"> </w:t>
        </w:r>
      </w:ins>
      <w:ins w:id="1475" w:author="Oden, Wil" w:date="2025-10-15T12:57:00Z" w16du:dateUtc="2025-10-15T17:57:00Z">
        <w:r w:rsidR="00FE081C" w:rsidRPr="00DD4A11">
          <w:rPr>
            <w:rFonts w:asciiTheme="minorHAnsi" w:hAnsiTheme="minorHAnsi" w:cstheme="minorHAnsi"/>
            <w:bCs/>
            <w:sz w:val="22"/>
            <w:szCs w:val="22"/>
            <w:highlight w:val="lightGray"/>
          </w:rPr>
          <w:t>with early adoption permitted</w:t>
        </w:r>
      </w:ins>
      <w:ins w:id="1476" w:author="Oden, Wil" w:date="2025-10-15T12:58:00Z" w16du:dateUtc="2025-10-15T17:58:00Z">
        <w:r w:rsidR="00FE081C" w:rsidRPr="00DD4A11">
          <w:rPr>
            <w:rFonts w:asciiTheme="minorHAnsi" w:hAnsiTheme="minorHAnsi" w:cstheme="minorHAnsi"/>
            <w:bCs/>
            <w:sz w:val="22"/>
            <w:szCs w:val="22"/>
            <w:highlight w:val="lightGray"/>
          </w:rPr>
          <w:t xml:space="preserve">. </w:t>
        </w:r>
      </w:ins>
      <w:ins w:id="1477" w:author="Oden, Wil" w:date="2025-10-15T12:59:00Z" w16du:dateUtc="2025-10-15T17:59:00Z">
        <w:r w:rsidR="00F4272E" w:rsidRPr="00DD4A11">
          <w:rPr>
            <w:rFonts w:asciiTheme="minorHAnsi" w:hAnsiTheme="minorHAnsi" w:cstheme="minorHAnsi"/>
            <w:bCs/>
            <w:sz w:val="22"/>
            <w:szCs w:val="22"/>
            <w:highlight w:val="lightGray"/>
          </w:rPr>
          <w:t xml:space="preserve">For statutory trusts </w:t>
        </w:r>
        <w:r w:rsidR="007620B2" w:rsidRPr="00DD4A11">
          <w:rPr>
            <w:rFonts w:asciiTheme="minorHAnsi" w:hAnsiTheme="minorHAnsi" w:cstheme="minorHAnsi"/>
            <w:bCs/>
            <w:sz w:val="22"/>
            <w:szCs w:val="22"/>
            <w:highlight w:val="lightGray"/>
          </w:rPr>
          <w:t>held prior to the effective date</w:t>
        </w:r>
      </w:ins>
      <w:ins w:id="1478" w:author="Oden, Wil" w:date="2025-10-15T13:00:00Z" w16du:dateUtc="2025-10-15T18:00:00Z">
        <w:r w:rsidR="00FD13C5" w:rsidRPr="00DD4A11">
          <w:rPr>
            <w:rFonts w:asciiTheme="minorHAnsi" w:hAnsiTheme="minorHAnsi" w:cstheme="minorHAnsi"/>
            <w:bCs/>
            <w:sz w:val="22"/>
            <w:szCs w:val="22"/>
            <w:highlight w:val="lightGray"/>
          </w:rPr>
          <w:t xml:space="preserve"> and </w:t>
        </w:r>
        <w:r w:rsidR="00FD13C5" w:rsidRPr="00D81CCB">
          <w:rPr>
            <w:rFonts w:asciiTheme="minorHAnsi" w:hAnsiTheme="minorHAnsi" w:cstheme="minorHAnsi"/>
            <w:bCs/>
            <w:sz w:val="22"/>
            <w:szCs w:val="22"/>
            <w:highlight w:val="lightGray"/>
          </w:rPr>
          <w:t xml:space="preserve">considered qualifying </w:t>
        </w:r>
        <w:proofErr w:type="gramStart"/>
        <w:r w:rsidR="00FD13C5" w:rsidRPr="00D81CCB">
          <w:rPr>
            <w:rFonts w:asciiTheme="minorHAnsi" w:hAnsiTheme="minorHAnsi" w:cstheme="minorHAnsi"/>
            <w:bCs/>
            <w:sz w:val="22"/>
            <w:szCs w:val="22"/>
            <w:highlight w:val="lightGray"/>
          </w:rPr>
          <w:t>per</w:t>
        </w:r>
        <w:proofErr w:type="gramEnd"/>
        <w:r w:rsidR="00FD13C5" w:rsidRPr="00D81CCB">
          <w:rPr>
            <w:rFonts w:asciiTheme="minorHAnsi" w:hAnsiTheme="minorHAnsi" w:cstheme="minorHAnsi"/>
            <w:bCs/>
            <w:sz w:val="22"/>
            <w:szCs w:val="22"/>
            <w:highlight w:val="lightGray"/>
          </w:rPr>
          <w:t xml:space="preserve"> this statement</w:t>
        </w:r>
      </w:ins>
      <w:ins w:id="1479" w:author="Oden, Wil" w:date="2025-10-15T12:59:00Z" w16du:dateUtc="2025-10-15T17:59:00Z">
        <w:r w:rsidR="007620B2" w:rsidRPr="00D81CCB">
          <w:rPr>
            <w:rFonts w:asciiTheme="minorHAnsi" w:hAnsiTheme="minorHAnsi" w:cstheme="minorHAnsi"/>
            <w:bCs/>
            <w:sz w:val="22"/>
            <w:szCs w:val="22"/>
            <w:highlight w:val="lightGray"/>
          </w:rPr>
          <w:t xml:space="preserve">, </w:t>
        </w:r>
      </w:ins>
      <w:ins w:id="1480" w:author="Oden, Wil" w:date="2025-10-15T13:00:00Z" w16du:dateUtc="2025-10-15T18:00:00Z">
        <w:r w:rsidR="00FD13C5" w:rsidRPr="00D81CCB">
          <w:rPr>
            <w:rFonts w:asciiTheme="minorHAnsi" w:hAnsiTheme="minorHAnsi" w:cstheme="minorHAnsi"/>
            <w:bCs/>
            <w:sz w:val="22"/>
            <w:szCs w:val="22"/>
            <w:highlight w:val="lightGray"/>
          </w:rPr>
          <w:t xml:space="preserve">the insurer shall transfer </w:t>
        </w:r>
        <w:r w:rsidR="00F01D6E" w:rsidRPr="00D81CCB">
          <w:rPr>
            <w:rFonts w:asciiTheme="minorHAnsi" w:hAnsiTheme="minorHAnsi" w:cstheme="minorHAnsi"/>
            <w:bCs/>
            <w:sz w:val="22"/>
            <w:szCs w:val="22"/>
            <w:highlight w:val="lightGray"/>
          </w:rPr>
          <w:t xml:space="preserve">all trust </w:t>
        </w:r>
      </w:ins>
      <w:ins w:id="1481" w:author="Oden, Wil" w:date="2025-10-15T14:19:00Z" w16du:dateUtc="2025-10-15T19:19:00Z">
        <w:r w:rsidR="001F0A23" w:rsidRPr="00D81CCB">
          <w:rPr>
            <w:rFonts w:asciiTheme="minorHAnsi" w:hAnsiTheme="minorHAnsi" w:cstheme="minorHAnsi"/>
            <w:bCs/>
            <w:sz w:val="22"/>
            <w:szCs w:val="22"/>
            <w:highlight w:val="lightGray"/>
          </w:rPr>
          <w:t xml:space="preserve">activities, </w:t>
        </w:r>
      </w:ins>
      <w:ins w:id="1482" w:author="Oden, Wil" w:date="2025-10-15T13:00:00Z" w16du:dateUtc="2025-10-15T18:00:00Z">
        <w:r w:rsidR="00F01D6E" w:rsidRPr="00D81CCB">
          <w:rPr>
            <w:rFonts w:asciiTheme="minorHAnsi" w:hAnsiTheme="minorHAnsi" w:cstheme="minorHAnsi"/>
            <w:bCs/>
            <w:sz w:val="22"/>
            <w:szCs w:val="22"/>
            <w:highlight w:val="lightGray"/>
          </w:rPr>
          <w:t>assets</w:t>
        </w:r>
      </w:ins>
      <w:ins w:id="1483" w:author="Oden, Wil" w:date="2025-10-15T14:19:00Z" w16du:dateUtc="2025-10-15T19:19:00Z">
        <w:r w:rsidR="001F0A23" w:rsidRPr="00D81CCB">
          <w:rPr>
            <w:rFonts w:asciiTheme="minorHAnsi" w:hAnsiTheme="minorHAnsi" w:cstheme="minorHAnsi"/>
            <w:bCs/>
            <w:sz w:val="22"/>
            <w:szCs w:val="22"/>
            <w:highlight w:val="lightGray"/>
          </w:rPr>
          <w:t>,</w:t>
        </w:r>
      </w:ins>
      <w:ins w:id="1484" w:author="Oden, Wil" w:date="2025-10-15T13:00:00Z" w16du:dateUtc="2025-10-15T18:00:00Z">
        <w:r w:rsidR="00F01D6E" w:rsidRPr="00D81CCB">
          <w:rPr>
            <w:rFonts w:asciiTheme="minorHAnsi" w:hAnsiTheme="minorHAnsi" w:cstheme="minorHAnsi"/>
            <w:bCs/>
            <w:sz w:val="22"/>
            <w:szCs w:val="22"/>
            <w:highlight w:val="lightGray"/>
          </w:rPr>
          <w:t xml:space="preserve"> and liabilities </w:t>
        </w:r>
      </w:ins>
      <w:ins w:id="1485" w:author="Oden, Wil" w:date="2025-10-24T10:19:00Z" w16du:dateUtc="2025-10-24T15:19:00Z">
        <w:r w:rsidR="00B06F5D" w:rsidRPr="00D81CCB">
          <w:rPr>
            <w:rFonts w:asciiTheme="minorHAnsi" w:hAnsiTheme="minorHAnsi" w:cstheme="minorHAnsi"/>
            <w:bCs/>
            <w:sz w:val="22"/>
            <w:szCs w:val="22"/>
            <w:highlight w:val="lightGray"/>
          </w:rPr>
          <w:t>at book</w:t>
        </w:r>
      </w:ins>
      <w:ins w:id="1486" w:author="Oden, Wil" w:date="2025-10-31T09:16:00Z" w16du:dateUtc="2025-10-31T14:16:00Z">
        <w:r w:rsidR="00306C08" w:rsidRPr="00D81CCB">
          <w:rPr>
            <w:rFonts w:asciiTheme="minorHAnsi" w:hAnsiTheme="minorHAnsi" w:cstheme="minorHAnsi"/>
            <w:bCs/>
            <w:sz w:val="22"/>
            <w:szCs w:val="22"/>
            <w:highlight w:val="lightGray"/>
          </w:rPr>
          <w:t>/</w:t>
        </w:r>
      </w:ins>
      <w:ins w:id="1487" w:author="Oden, Wil" w:date="2025-10-31T09:15:00Z" w16du:dateUtc="2025-10-31T14:15:00Z">
        <w:r w:rsidR="009946B1" w:rsidRPr="00D81CCB">
          <w:rPr>
            <w:rFonts w:asciiTheme="minorHAnsi" w:hAnsiTheme="minorHAnsi" w:cstheme="minorHAnsi"/>
            <w:bCs/>
            <w:sz w:val="22"/>
            <w:szCs w:val="22"/>
            <w:highlight w:val="lightGray"/>
          </w:rPr>
          <w:t>adjusted carrying</w:t>
        </w:r>
      </w:ins>
      <w:ins w:id="1488" w:author="Oden, Wil" w:date="2025-10-24T10:19:00Z" w16du:dateUtc="2025-10-24T15:19:00Z">
        <w:r w:rsidR="00B06F5D" w:rsidRPr="00D81CCB">
          <w:rPr>
            <w:rFonts w:asciiTheme="minorHAnsi" w:hAnsiTheme="minorHAnsi" w:cstheme="minorHAnsi"/>
            <w:bCs/>
            <w:sz w:val="22"/>
            <w:szCs w:val="22"/>
            <w:highlight w:val="lightGray"/>
          </w:rPr>
          <w:t xml:space="preserve"> value </w:t>
        </w:r>
        <w:r w:rsidR="00787F0C" w:rsidRPr="00D81CCB">
          <w:rPr>
            <w:rFonts w:asciiTheme="minorHAnsi" w:hAnsiTheme="minorHAnsi" w:cstheme="minorHAnsi"/>
            <w:bCs/>
            <w:sz w:val="22"/>
            <w:szCs w:val="22"/>
            <w:highlight w:val="lightGray"/>
          </w:rPr>
          <w:t xml:space="preserve">and </w:t>
        </w:r>
      </w:ins>
      <w:ins w:id="1489" w:author="Oden, Wil" w:date="2025-10-24T10:23:00Z" w16du:dateUtc="2025-10-24T15:23:00Z">
        <w:r w:rsidR="00D01485" w:rsidRPr="00D81CCB">
          <w:rPr>
            <w:rFonts w:asciiTheme="minorHAnsi" w:hAnsiTheme="minorHAnsi" w:cstheme="minorHAnsi"/>
            <w:bCs/>
            <w:sz w:val="22"/>
            <w:szCs w:val="22"/>
            <w:highlight w:val="lightGray"/>
          </w:rPr>
          <w:t>ensure each is</w:t>
        </w:r>
      </w:ins>
      <w:ins w:id="1490" w:author="Oden, Wil" w:date="2025-10-24T10:19:00Z" w16du:dateUtc="2025-10-24T15:19:00Z">
        <w:r w:rsidR="00787F0C" w:rsidRPr="00D81CCB">
          <w:rPr>
            <w:rFonts w:asciiTheme="minorHAnsi" w:hAnsiTheme="minorHAnsi" w:cstheme="minorHAnsi"/>
            <w:bCs/>
            <w:sz w:val="22"/>
            <w:szCs w:val="22"/>
            <w:highlight w:val="lightGray"/>
          </w:rPr>
          <w:t xml:space="preserve"> </w:t>
        </w:r>
      </w:ins>
      <w:ins w:id="1491" w:author="Oden, Wil" w:date="2025-10-15T13:00:00Z" w16du:dateUtc="2025-10-15T18:00:00Z">
        <w:r w:rsidR="00F01D6E" w:rsidRPr="00D81CCB">
          <w:rPr>
            <w:rFonts w:asciiTheme="minorHAnsi" w:hAnsiTheme="minorHAnsi" w:cstheme="minorHAnsi"/>
            <w:bCs/>
            <w:sz w:val="22"/>
            <w:szCs w:val="22"/>
            <w:highlight w:val="lightGray"/>
          </w:rPr>
          <w:t xml:space="preserve">reported </w:t>
        </w:r>
      </w:ins>
      <w:ins w:id="1492" w:author="Oden, Wil" w:date="2025-10-15T13:01:00Z" w16du:dateUtc="2025-10-15T18:01:00Z">
        <w:r w:rsidR="008C1095" w:rsidRPr="00D81CCB">
          <w:rPr>
            <w:rFonts w:asciiTheme="minorHAnsi" w:hAnsiTheme="minorHAnsi" w:cstheme="minorHAnsi"/>
            <w:bCs/>
            <w:sz w:val="22"/>
            <w:szCs w:val="22"/>
            <w:highlight w:val="lightGray"/>
          </w:rPr>
          <w:t>in accordance with this statement.</w:t>
        </w:r>
      </w:ins>
      <w:ins w:id="1493" w:author="Oden, Wil" w:date="2025-10-24T10:21:00Z" w16du:dateUtc="2025-10-24T15:21:00Z">
        <w:r w:rsidR="000D2A04" w:rsidRPr="00D81CCB">
          <w:rPr>
            <w:rFonts w:asciiTheme="minorHAnsi" w:hAnsiTheme="minorHAnsi" w:cstheme="minorHAnsi"/>
            <w:bCs/>
            <w:sz w:val="22"/>
            <w:szCs w:val="22"/>
            <w:highlight w:val="lightGray"/>
          </w:rPr>
          <w:t xml:space="preserve">  </w:t>
        </w:r>
      </w:ins>
      <w:ins w:id="1494" w:author="Oden, Wil" w:date="2025-11-19T15:36:00Z" w16du:dateUtc="2025-11-19T21:36:00Z">
        <w:r w:rsidR="00D81CCB" w:rsidRPr="00C61C68">
          <w:rPr>
            <w:rFonts w:asciiTheme="minorHAnsi" w:hAnsiTheme="minorHAnsi" w:cstheme="minorHAnsi"/>
            <w:bCs/>
            <w:sz w:val="22"/>
            <w:szCs w:val="22"/>
            <w:highlight w:val="lightGray"/>
          </w:rPr>
          <w:t xml:space="preserve">A change resulting from the adoption of this guidance shall be accounted for as a change in accounting principle in accordance with </w:t>
        </w:r>
        <w:r w:rsidR="00D81CCB" w:rsidRPr="00D81CCB">
          <w:rPr>
            <w:rFonts w:asciiTheme="minorHAnsi" w:hAnsiTheme="minorHAnsi" w:cstheme="minorHAnsi"/>
            <w:bCs/>
            <w:i/>
            <w:iCs/>
            <w:sz w:val="22"/>
            <w:szCs w:val="22"/>
            <w:highlight w:val="lightGray"/>
          </w:rPr>
          <w:t>SSAP No. 3—Accounting Changes and Corrections of Errors</w:t>
        </w:r>
        <w:r w:rsidR="00D81CCB" w:rsidRPr="00D81CCB">
          <w:rPr>
            <w:rFonts w:asciiTheme="minorHAnsi" w:hAnsiTheme="minorHAnsi" w:cstheme="minorHAnsi"/>
            <w:bCs/>
            <w:sz w:val="22"/>
            <w:szCs w:val="22"/>
            <w:highlight w:val="lightGray"/>
          </w:rPr>
          <w:t>.</w:t>
        </w:r>
        <w:r w:rsidR="00D81CCB">
          <w:rPr>
            <w:rFonts w:asciiTheme="minorHAnsi" w:hAnsiTheme="minorHAnsi" w:cstheme="minorHAnsi"/>
            <w:bCs/>
            <w:sz w:val="22"/>
            <w:szCs w:val="22"/>
          </w:rPr>
          <w:t xml:space="preserve"> </w:t>
        </w:r>
      </w:ins>
      <w:ins w:id="1495" w:author="Oden, Wil" w:date="2025-10-24T10:21:00Z" w16du:dateUtc="2025-10-24T15:21:00Z">
        <w:r w:rsidR="000D2A04" w:rsidRPr="00D01485">
          <w:rPr>
            <w:rFonts w:asciiTheme="minorHAnsi" w:hAnsiTheme="minorHAnsi" w:cstheme="minorHAnsi"/>
            <w:bCs/>
            <w:sz w:val="22"/>
            <w:szCs w:val="22"/>
            <w:highlight w:val="lightGray"/>
          </w:rPr>
          <w:t>Subsequent Measurement</w:t>
        </w:r>
        <w:r w:rsidR="00253A1B" w:rsidRPr="00D01485">
          <w:rPr>
            <w:rFonts w:asciiTheme="minorHAnsi" w:hAnsiTheme="minorHAnsi" w:cstheme="minorHAnsi"/>
            <w:bCs/>
            <w:sz w:val="22"/>
            <w:szCs w:val="22"/>
            <w:highlight w:val="lightGray"/>
          </w:rPr>
          <w:t xml:space="preserve"> of transferred assets </w:t>
        </w:r>
      </w:ins>
      <w:ins w:id="1496" w:author="Oden, Wil" w:date="2025-10-24T10:23:00Z" w16du:dateUtc="2025-10-24T15:23:00Z">
        <w:r w:rsidR="005D1357" w:rsidRPr="00D01485">
          <w:rPr>
            <w:rFonts w:asciiTheme="minorHAnsi" w:hAnsiTheme="minorHAnsi" w:cstheme="minorHAnsi"/>
            <w:bCs/>
            <w:sz w:val="22"/>
            <w:szCs w:val="22"/>
            <w:highlight w:val="lightGray"/>
          </w:rPr>
          <w:t xml:space="preserve">and liabilities </w:t>
        </w:r>
      </w:ins>
      <w:ins w:id="1497" w:author="Oden, Wil" w:date="2025-10-24T10:21:00Z" w16du:dateUtc="2025-10-24T15:21:00Z">
        <w:r w:rsidR="00253A1B" w:rsidRPr="00D01485">
          <w:rPr>
            <w:rFonts w:asciiTheme="minorHAnsi" w:hAnsiTheme="minorHAnsi" w:cstheme="minorHAnsi"/>
            <w:bCs/>
            <w:sz w:val="22"/>
            <w:szCs w:val="22"/>
            <w:highlight w:val="lightGray"/>
          </w:rPr>
          <w:t>are subject to the applicable SSAP</w:t>
        </w:r>
      </w:ins>
      <w:ins w:id="1498" w:author="Oden, Wil" w:date="2025-10-24T10:22:00Z" w16du:dateUtc="2025-10-24T15:22:00Z">
        <w:r w:rsidR="00253A1B" w:rsidRPr="00D01485">
          <w:rPr>
            <w:rFonts w:asciiTheme="minorHAnsi" w:hAnsiTheme="minorHAnsi" w:cstheme="minorHAnsi"/>
            <w:bCs/>
            <w:sz w:val="22"/>
            <w:szCs w:val="22"/>
            <w:highlight w:val="lightGray"/>
          </w:rPr>
          <w:t>s</w:t>
        </w:r>
      </w:ins>
      <w:ins w:id="1499" w:author="Oden, Wil" w:date="2025-10-24T10:21:00Z" w16du:dateUtc="2025-10-24T15:21:00Z">
        <w:r w:rsidR="00253A1B" w:rsidRPr="00D01485">
          <w:rPr>
            <w:rFonts w:asciiTheme="minorHAnsi" w:hAnsiTheme="minorHAnsi" w:cstheme="minorHAnsi"/>
            <w:bCs/>
            <w:sz w:val="22"/>
            <w:szCs w:val="22"/>
            <w:highlight w:val="lightGray"/>
          </w:rPr>
          <w:t xml:space="preserve"> as described in </w:t>
        </w:r>
      </w:ins>
      <w:ins w:id="1500" w:author="Oden, Wil" w:date="2025-10-24T10:22:00Z" w16du:dateUtc="2025-10-24T15:22:00Z">
        <w:r w:rsidR="00253A1B" w:rsidRPr="00D01485">
          <w:rPr>
            <w:rFonts w:asciiTheme="minorHAnsi" w:hAnsiTheme="minorHAnsi" w:cstheme="minorHAnsi"/>
            <w:bCs/>
            <w:sz w:val="22"/>
            <w:szCs w:val="22"/>
            <w:highlight w:val="lightGray"/>
          </w:rPr>
          <w:t>paragraphs</w:t>
        </w:r>
      </w:ins>
      <w:ins w:id="1501" w:author="Oden, Wil" w:date="2025-10-24T10:21:00Z" w16du:dateUtc="2025-10-24T15:21:00Z">
        <w:r w:rsidR="00253A1B" w:rsidRPr="00D01485">
          <w:rPr>
            <w:rFonts w:asciiTheme="minorHAnsi" w:hAnsiTheme="minorHAnsi" w:cstheme="minorHAnsi"/>
            <w:bCs/>
            <w:sz w:val="22"/>
            <w:szCs w:val="22"/>
            <w:highlight w:val="lightGray"/>
          </w:rPr>
          <w:t xml:space="preserve"> </w:t>
        </w:r>
      </w:ins>
      <w:ins w:id="1502" w:author="Oden, Wil" w:date="2025-10-24T10:22:00Z" w16du:dateUtc="2025-10-24T15:22:00Z">
        <w:r w:rsidR="00253A1B" w:rsidRPr="00D01485">
          <w:rPr>
            <w:rFonts w:asciiTheme="minorHAnsi" w:hAnsiTheme="minorHAnsi" w:cstheme="minorHAnsi"/>
            <w:bCs/>
            <w:sz w:val="22"/>
            <w:szCs w:val="22"/>
            <w:highlight w:val="lightGray"/>
          </w:rPr>
          <w:t>5.b</w:t>
        </w:r>
        <w:r w:rsidR="005D1357" w:rsidRPr="00D01485">
          <w:rPr>
            <w:rFonts w:asciiTheme="minorHAnsi" w:hAnsiTheme="minorHAnsi" w:cstheme="minorHAnsi"/>
            <w:bCs/>
            <w:sz w:val="22"/>
            <w:szCs w:val="22"/>
            <w:highlight w:val="lightGray"/>
          </w:rPr>
          <w:t>.iii.(a)-(d).</w:t>
        </w:r>
      </w:ins>
    </w:p>
    <w:p w14:paraId="731F3441" w14:textId="77777777" w:rsidR="00C51E6D" w:rsidRDefault="00C51E6D" w:rsidP="002D60C1">
      <w:pPr>
        <w:pStyle w:val="ListParagraph"/>
        <w:ind w:left="0"/>
        <w:contextualSpacing w:val="0"/>
        <w:rPr>
          <w:rFonts w:asciiTheme="minorHAnsi" w:hAnsiTheme="minorHAnsi" w:cstheme="minorHAnsi"/>
          <w:bCs/>
          <w:sz w:val="22"/>
          <w:szCs w:val="22"/>
        </w:rPr>
      </w:pPr>
    </w:p>
    <w:p w14:paraId="208E993B" w14:textId="687F34F3" w:rsidR="002D60C1" w:rsidRPr="00AE2DF4" w:rsidRDefault="002D60C1" w:rsidP="002D60C1">
      <w:pPr>
        <w:pStyle w:val="ListParagraph"/>
        <w:ind w:left="0"/>
        <w:contextualSpacing w:val="0"/>
        <w:rPr>
          <w:rFonts w:asciiTheme="minorHAnsi" w:hAnsiTheme="minorHAnsi" w:cstheme="minorHAnsi"/>
          <w:b/>
          <w:i/>
          <w:iCs/>
          <w:sz w:val="22"/>
          <w:szCs w:val="22"/>
          <w:u w:val="single"/>
        </w:rPr>
      </w:pPr>
      <w:r w:rsidRPr="00AE2DF4">
        <w:rPr>
          <w:rFonts w:asciiTheme="minorHAnsi" w:hAnsiTheme="minorHAnsi" w:cstheme="minorHAnsi"/>
          <w:b/>
          <w:i/>
          <w:iCs/>
          <w:sz w:val="22"/>
          <w:szCs w:val="22"/>
        </w:rPr>
        <w:t>Proposed revisions to Annual Statement Instructions:</w:t>
      </w:r>
    </w:p>
    <w:p w14:paraId="199940E1" w14:textId="77777777" w:rsidR="002D60C1" w:rsidRPr="00AE2DF4" w:rsidRDefault="002D60C1" w:rsidP="002D60C1">
      <w:pPr>
        <w:rPr>
          <w:rFonts w:asciiTheme="minorHAnsi" w:hAnsiTheme="minorHAnsi" w:cstheme="minorHAnsi"/>
          <w:sz w:val="22"/>
        </w:rPr>
      </w:pPr>
    </w:p>
    <w:p w14:paraId="275AC66A" w14:textId="77777777" w:rsidR="002D60C1" w:rsidRPr="00AE2DF4" w:rsidRDefault="002D60C1" w:rsidP="002D60C1">
      <w:pPr>
        <w:jc w:val="center"/>
        <w:rPr>
          <w:rFonts w:asciiTheme="minorHAnsi" w:hAnsiTheme="minorHAnsi" w:cstheme="minorHAnsi"/>
          <w:b/>
          <w:sz w:val="20"/>
          <w:szCs w:val="20"/>
          <w:u w:val="single"/>
        </w:rPr>
      </w:pPr>
      <w:r w:rsidRPr="00AE2DF4">
        <w:rPr>
          <w:rFonts w:asciiTheme="minorHAnsi" w:hAnsiTheme="minorHAnsi" w:cstheme="minorHAnsi"/>
          <w:b/>
          <w:sz w:val="20"/>
          <w:szCs w:val="20"/>
          <w:u w:val="single"/>
        </w:rPr>
        <w:t>SCHEDULE B – PARTS 1 AND 2</w:t>
      </w:r>
    </w:p>
    <w:p w14:paraId="607A9FB5" w14:textId="77777777" w:rsidR="002D60C1" w:rsidRPr="00AE2DF4" w:rsidRDefault="002D60C1" w:rsidP="002D60C1">
      <w:pPr>
        <w:jc w:val="both"/>
        <w:rPr>
          <w:rFonts w:asciiTheme="minorHAnsi" w:hAnsiTheme="minorHAnsi" w:cstheme="minorHAnsi"/>
          <w:sz w:val="20"/>
          <w:szCs w:val="20"/>
        </w:rPr>
      </w:pPr>
    </w:p>
    <w:p w14:paraId="5B4DBC5E" w14:textId="77777777" w:rsidR="002D60C1" w:rsidRPr="00AE2DF4" w:rsidRDefault="002D60C1" w:rsidP="002D60C1">
      <w:pPr>
        <w:jc w:val="center"/>
        <w:rPr>
          <w:rFonts w:asciiTheme="minorHAnsi" w:hAnsiTheme="minorHAnsi" w:cstheme="minorHAnsi"/>
          <w:b/>
          <w:sz w:val="20"/>
          <w:szCs w:val="20"/>
        </w:rPr>
      </w:pPr>
      <w:r w:rsidRPr="00AE2DF4">
        <w:rPr>
          <w:rFonts w:asciiTheme="minorHAnsi" w:hAnsiTheme="minorHAnsi" w:cstheme="minorHAnsi"/>
          <w:b/>
          <w:sz w:val="20"/>
          <w:szCs w:val="20"/>
          <w:u w:val="single"/>
        </w:rPr>
        <w:t>MORTGAGE LOANS OWNED AND ACQUIRED – GENERAL INSTRUCTIONS</w:t>
      </w:r>
    </w:p>
    <w:p w14:paraId="50404547" w14:textId="77777777" w:rsidR="002D60C1" w:rsidRPr="00AE2DF4" w:rsidRDefault="002D60C1" w:rsidP="002D60C1">
      <w:pPr>
        <w:jc w:val="both"/>
        <w:rPr>
          <w:rFonts w:asciiTheme="minorHAnsi" w:hAnsiTheme="minorHAnsi" w:cstheme="minorHAnsi"/>
          <w:sz w:val="20"/>
          <w:szCs w:val="20"/>
        </w:rPr>
      </w:pPr>
    </w:p>
    <w:p w14:paraId="4CAE9A8C" w14:textId="688B0792" w:rsidR="002D60C1" w:rsidRPr="00AE2DF4" w:rsidRDefault="002D60C1" w:rsidP="002D60C1">
      <w:pPr>
        <w:jc w:val="both"/>
        <w:rPr>
          <w:rFonts w:asciiTheme="minorHAnsi" w:hAnsiTheme="minorHAnsi" w:cstheme="minorHAnsi"/>
          <w:sz w:val="20"/>
          <w:szCs w:val="20"/>
        </w:rPr>
      </w:pPr>
      <w:r w:rsidRPr="00AE2DF4">
        <w:rPr>
          <w:rFonts w:asciiTheme="minorHAnsi" w:hAnsiTheme="minorHAnsi" w:cstheme="minorHAnsi"/>
          <w:sz w:val="20"/>
          <w:szCs w:val="20"/>
        </w:rPr>
        <w:t xml:space="preserve">If a reporting entity has any </w:t>
      </w:r>
      <w:proofErr w:type="gramStart"/>
      <w:r w:rsidRPr="00AE2DF4">
        <w:rPr>
          <w:rFonts w:asciiTheme="minorHAnsi" w:hAnsiTheme="minorHAnsi" w:cstheme="minorHAnsi"/>
          <w:sz w:val="20"/>
          <w:szCs w:val="20"/>
        </w:rPr>
        <w:t>detail</w:t>
      </w:r>
      <w:proofErr w:type="gramEnd"/>
      <w:r w:rsidRPr="00AE2DF4">
        <w:rPr>
          <w:rFonts w:asciiTheme="minorHAnsi" w:hAnsiTheme="minorHAnsi" w:cstheme="minorHAnsi"/>
          <w:sz w:val="20"/>
          <w:szCs w:val="20"/>
        </w:rPr>
        <w:t xml:space="preserve"> lines reported for any of the following required groups, it shall report the subtotal amount of the corresponding group with the specified subtotal line number appearing in the same manner and location as the pre</w:t>
      </w:r>
      <w:r w:rsidRPr="00AE2DF4">
        <w:rPr>
          <w:rFonts w:asciiTheme="minorHAnsi" w:hAnsiTheme="minorHAnsi" w:cstheme="minorHAnsi"/>
          <w:sz w:val="20"/>
          <w:szCs w:val="20"/>
        </w:rPr>
        <w:noBreakHyphen/>
        <w:t>printed total.</w:t>
      </w:r>
      <w:ins w:id="1503" w:author="Oden, Wil" w:date="2025-04-22T10:42:00Z" w16du:dateUtc="2025-04-22T15:42:00Z">
        <w:r w:rsidRPr="00AE2DF4">
          <w:rPr>
            <w:rFonts w:asciiTheme="minorHAnsi" w:hAnsiTheme="minorHAnsi" w:cstheme="minorHAnsi"/>
            <w:sz w:val="20"/>
            <w:szCs w:val="20"/>
          </w:rPr>
          <w:t xml:space="preserve"> </w:t>
        </w:r>
      </w:ins>
      <w:del w:id="1504" w:author="Oden, Wil" w:date="2025-08-26T12:10:00Z" w16du:dateUtc="2025-08-26T17:10:00Z">
        <w:r w:rsidRPr="00814246" w:rsidDel="00814246">
          <w:rPr>
            <w:rFonts w:asciiTheme="minorHAnsi" w:hAnsiTheme="minorHAnsi" w:cstheme="minorHAnsi"/>
            <w:sz w:val="20"/>
            <w:szCs w:val="20"/>
            <w:highlight w:val="lightGray"/>
            <w:rPrChange w:id="1505" w:author="Oden, Wil" w:date="2025-08-26T12:10:00Z" w16du:dateUtc="2025-08-26T17:10:00Z">
              <w:rPr>
                <w:rFonts w:asciiTheme="minorHAnsi" w:hAnsiTheme="minorHAnsi" w:cstheme="minorHAnsi"/>
                <w:sz w:val="20"/>
                <w:szCs w:val="20"/>
              </w:rPr>
            </w:rPrChange>
          </w:rPr>
          <w:delText xml:space="preserve">The </w:delText>
        </w:r>
      </w:del>
      <w:del w:id="1506" w:author="Oden, Wil" w:date="2025-08-26T12:09:00Z" w16du:dateUtc="2025-08-26T17:09:00Z">
        <w:r w:rsidRPr="00814246" w:rsidDel="008B0558">
          <w:rPr>
            <w:rFonts w:asciiTheme="minorHAnsi" w:hAnsiTheme="minorHAnsi" w:cstheme="minorHAnsi"/>
            <w:sz w:val="20"/>
            <w:szCs w:val="20"/>
            <w:highlight w:val="lightGray"/>
            <w:rPrChange w:id="1507" w:author="Oden, Wil" w:date="2025-08-26T12:10:00Z" w16du:dateUtc="2025-08-26T17:10:00Z">
              <w:rPr>
                <w:rFonts w:asciiTheme="minorHAnsi" w:hAnsiTheme="minorHAnsi" w:cstheme="minorHAnsi"/>
                <w:sz w:val="20"/>
                <w:szCs w:val="20"/>
              </w:rPr>
            </w:rPrChange>
          </w:rPr>
          <w:delText xml:space="preserve">underlying </w:delText>
        </w:r>
      </w:del>
      <w:ins w:id="1508" w:author="Oden, Wil" w:date="2025-09-24T15:54:00Z" w16du:dateUtc="2025-09-24T20:54:00Z">
        <w:r w:rsidR="00BE7B7D">
          <w:rPr>
            <w:rFonts w:asciiTheme="minorHAnsi" w:hAnsiTheme="minorHAnsi" w:cstheme="minorHAnsi"/>
            <w:sz w:val="20"/>
            <w:szCs w:val="20"/>
            <w:highlight w:val="lightGray"/>
          </w:rPr>
          <w:t>Residential m</w:t>
        </w:r>
      </w:ins>
      <w:ins w:id="1509" w:author="Oden, Wil" w:date="2025-08-26T12:09:00Z" w16du:dateUtc="2025-08-26T17:09:00Z">
        <w:r w:rsidR="00814246" w:rsidRPr="00814246">
          <w:rPr>
            <w:rFonts w:asciiTheme="minorHAnsi" w:hAnsiTheme="minorHAnsi" w:cstheme="minorHAnsi"/>
            <w:sz w:val="20"/>
            <w:szCs w:val="20"/>
            <w:highlight w:val="lightGray"/>
          </w:rPr>
          <w:t>ortgage</w:t>
        </w:r>
        <w:r w:rsidR="00814246">
          <w:rPr>
            <w:rFonts w:asciiTheme="minorHAnsi" w:hAnsiTheme="minorHAnsi" w:cstheme="minorHAnsi"/>
            <w:sz w:val="20"/>
            <w:szCs w:val="20"/>
          </w:rPr>
          <w:t xml:space="preserve"> </w:t>
        </w:r>
      </w:ins>
      <w:ins w:id="1510" w:author="Oden, Wil" w:date="2025-04-22T10:44:00Z" w16du:dateUtc="2025-04-22T15:44:00Z">
        <w:r w:rsidRPr="00AE2DF4">
          <w:rPr>
            <w:rFonts w:asciiTheme="minorHAnsi" w:hAnsiTheme="minorHAnsi" w:cstheme="minorHAnsi"/>
            <w:sz w:val="20"/>
            <w:szCs w:val="20"/>
          </w:rPr>
          <w:t>l</w:t>
        </w:r>
      </w:ins>
      <w:ins w:id="1511" w:author="Oden, Wil" w:date="2025-04-22T10:43:00Z" w16du:dateUtc="2025-04-22T15:43:00Z">
        <w:r w:rsidRPr="00AE2DF4">
          <w:rPr>
            <w:rFonts w:asciiTheme="minorHAnsi" w:hAnsiTheme="minorHAnsi" w:cstheme="minorHAnsi"/>
            <w:sz w:val="20"/>
            <w:szCs w:val="20"/>
          </w:rPr>
          <w:t xml:space="preserve">oans held </w:t>
        </w:r>
      </w:ins>
      <w:ins w:id="1512" w:author="Oden, Wil" w:date="2025-06-05T12:17:00Z" w16du:dateUtc="2025-06-05T17:17:00Z">
        <w:r w:rsidRPr="00AE2DF4">
          <w:rPr>
            <w:rFonts w:asciiTheme="minorHAnsi" w:hAnsiTheme="minorHAnsi" w:cstheme="minorHAnsi"/>
            <w:sz w:val="20"/>
            <w:szCs w:val="20"/>
          </w:rPr>
          <w:t>with</w:t>
        </w:r>
      </w:ins>
      <w:ins w:id="1513" w:author="Oden, Wil" w:date="2025-06-05T12:16:00Z" w16du:dateUtc="2025-06-05T17:16:00Z">
        <w:r w:rsidRPr="00AE2DF4">
          <w:rPr>
            <w:rFonts w:asciiTheme="minorHAnsi" w:hAnsiTheme="minorHAnsi" w:cstheme="minorHAnsi"/>
            <w:sz w:val="20"/>
            <w:szCs w:val="20"/>
          </w:rPr>
          <w:t xml:space="preserve">in </w:t>
        </w:r>
      </w:ins>
      <w:ins w:id="1514" w:author="Oden, Wil" w:date="2025-04-22T10:43:00Z" w16du:dateUtc="2025-04-22T15:43:00Z">
        <w:r w:rsidRPr="00AE2DF4">
          <w:rPr>
            <w:rFonts w:asciiTheme="minorHAnsi" w:hAnsiTheme="minorHAnsi" w:cstheme="minorHAnsi"/>
            <w:sz w:val="20"/>
            <w:szCs w:val="20"/>
          </w:rPr>
          <w:t>qualifying statutory trust(s)</w:t>
        </w:r>
      </w:ins>
      <w:ins w:id="1515" w:author="Oden, Wil" w:date="2025-08-26T12:08:00Z" w16du:dateUtc="2025-08-26T17:08:00Z">
        <w:r w:rsidR="00E873B9">
          <w:rPr>
            <w:rFonts w:asciiTheme="minorHAnsi" w:hAnsiTheme="minorHAnsi" w:cstheme="minorHAnsi"/>
            <w:sz w:val="20"/>
            <w:szCs w:val="20"/>
          </w:rPr>
          <w:t xml:space="preserve"> </w:t>
        </w:r>
      </w:ins>
      <w:ins w:id="1516" w:author="Oden, Wil" w:date="2025-10-01T08:31:00Z" w16du:dateUtc="2025-10-01T13:31:00Z">
        <w:r w:rsidR="00D179A6">
          <w:rPr>
            <w:rFonts w:asciiTheme="minorHAnsi" w:hAnsiTheme="minorHAnsi" w:cstheme="minorHAnsi"/>
            <w:sz w:val="20"/>
            <w:szCs w:val="20"/>
            <w:highlight w:val="lightGray"/>
          </w:rPr>
          <w:t>are</w:t>
        </w:r>
      </w:ins>
      <w:ins w:id="1517" w:author="Oden, Wil" w:date="2025-08-26T12:08:00Z" w16du:dateUtc="2025-08-26T17:08:00Z">
        <w:r w:rsidR="00E873B9" w:rsidRPr="008B0558">
          <w:rPr>
            <w:rFonts w:asciiTheme="minorHAnsi" w:hAnsiTheme="minorHAnsi" w:cstheme="minorHAnsi"/>
            <w:sz w:val="20"/>
            <w:szCs w:val="20"/>
            <w:highlight w:val="lightGray"/>
          </w:rPr>
          <w:t xml:space="preserve"> </w:t>
        </w:r>
      </w:ins>
      <w:ins w:id="1518" w:author="Oden, Wil" w:date="2025-08-26T12:09:00Z" w16du:dateUtc="2025-08-26T17:09:00Z">
        <w:r w:rsidR="008B0558">
          <w:rPr>
            <w:rFonts w:asciiTheme="minorHAnsi" w:hAnsiTheme="minorHAnsi" w:cstheme="minorHAnsi"/>
            <w:sz w:val="20"/>
            <w:szCs w:val="20"/>
            <w:highlight w:val="lightGray"/>
          </w:rPr>
          <w:t>separately reported</w:t>
        </w:r>
      </w:ins>
      <w:ins w:id="1519" w:author="Oden, Wil" w:date="2025-08-26T12:08:00Z" w16du:dateUtc="2025-08-26T17:08:00Z">
        <w:r w:rsidR="008B0558" w:rsidRPr="008B0558">
          <w:rPr>
            <w:rFonts w:asciiTheme="minorHAnsi" w:hAnsiTheme="minorHAnsi" w:cstheme="minorHAnsi"/>
            <w:sz w:val="20"/>
            <w:szCs w:val="20"/>
            <w:highlight w:val="lightGray"/>
          </w:rPr>
          <w:t xml:space="preserve"> in th</w:t>
        </w:r>
      </w:ins>
      <w:ins w:id="1520" w:author="Oden, Wil" w:date="2025-08-26T12:10:00Z" w16du:dateUtc="2025-08-26T17:10:00Z">
        <w:r w:rsidR="00814246">
          <w:rPr>
            <w:rFonts w:asciiTheme="minorHAnsi" w:hAnsiTheme="minorHAnsi" w:cstheme="minorHAnsi"/>
            <w:sz w:val="20"/>
            <w:szCs w:val="20"/>
            <w:highlight w:val="lightGray"/>
          </w:rPr>
          <w:t>is</w:t>
        </w:r>
      </w:ins>
      <w:ins w:id="1521" w:author="Oden, Wil" w:date="2025-08-26T12:08:00Z" w16du:dateUtc="2025-08-26T17:08:00Z">
        <w:r w:rsidR="008B0558" w:rsidRPr="008B0558">
          <w:rPr>
            <w:rFonts w:asciiTheme="minorHAnsi" w:hAnsiTheme="minorHAnsi" w:cstheme="minorHAnsi"/>
            <w:sz w:val="20"/>
            <w:szCs w:val="20"/>
            <w:highlight w:val="lightGray"/>
          </w:rPr>
          <w:t xml:space="preserve"> same manner</w:t>
        </w:r>
      </w:ins>
      <w:del w:id="1522" w:author="Oden, Wil" w:date="2025-08-26T12:08:00Z" w16du:dateUtc="2025-08-26T17:08:00Z">
        <w:r w:rsidRPr="008B0558" w:rsidDel="00E873B9">
          <w:rPr>
            <w:rFonts w:asciiTheme="minorHAnsi" w:hAnsiTheme="minorHAnsi" w:cstheme="minorHAnsi"/>
            <w:sz w:val="20"/>
            <w:szCs w:val="20"/>
            <w:highlight w:val="lightGray"/>
          </w:rPr>
          <w:delText xml:space="preserve">must be </w:delText>
        </w:r>
        <w:r w:rsidR="00D37A25" w:rsidRPr="008B0558" w:rsidDel="00E873B9">
          <w:rPr>
            <w:rFonts w:asciiTheme="minorHAnsi" w:hAnsiTheme="minorHAnsi" w:cstheme="minorHAnsi"/>
            <w:sz w:val="20"/>
            <w:szCs w:val="20"/>
            <w:highlight w:val="lightGray"/>
          </w:rPr>
          <w:delText xml:space="preserve">reported </w:delText>
        </w:r>
        <w:r w:rsidRPr="008B0558" w:rsidDel="00E873B9">
          <w:rPr>
            <w:rFonts w:asciiTheme="minorHAnsi" w:hAnsiTheme="minorHAnsi" w:cstheme="minorHAnsi"/>
            <w:sz w:val="20"/>
            <w:szCs w:val="20"/>
            <w:highlight w:val="lightGray"/>
          </w:rPr>
          <w:delText>disaggregated by group (loan standing) and subgroup (loan type), as shown below</w:delText>
        </w:r>
      </w:del>
      <w:ins w:id="1523" w:author="Oden, Wil" w:date="2025-04-22T10:45:00Z" w16du:dateUtc="2025-04-22T15:45:00Z">
        <w:r w:rsidRPr="00AE2DF4">
          <w:rPr>
            <w:rFonts w:asciiTheme="minorHAnsi" w:hAnsiTheme="minorHAnsi" w:cstheme="minorHAnsi"/>
            <w:sz w:val="20"/>
            <w:szCs w:val="20"/>
          </w:rPr>
          <w:t>.</w:t>
        </w:r>
      </w:ins>
    </w:p>
    <w:p w14:paraId="616BB9F5" w14:textId="77777777" w:rsidR="002D60C1" w:rsidRPr="00AE2DF4" w:rsidRDefault="002D60C1" w:rsidP="002D60C1">
      <w:pPr>
        <w:jc w:val="both"/>
        <w:rPr>
          <w:rFonts w:asciiTheme="minorHAnsi" w:hAnsiTheme="minorHAnsi" w:cstheme="minorHAnsi"/>
          <w:sz w:val="20"/>
          <w:szCs w:val="20"/>
        </w:rPr>
      </w:pPr>
    </w:p>
    <w:p w14:paraId="7CC9E8AE" w14:textId="77777777" w:rsidR="002D60C1" w:rsidRPr="00AE2DF4" w:rsidRDefault="002D60C1" w:rsidP="002D60C1">
      <w:pPr>
        <w:jc w:val="both"/>
        <w:rPr>
          <w:rFonts w:asciiTheme="minorHAnsi" w:hAnsiTheme="minorHAnsi" w:cstheme="minorHAnsi"/>
          <w:sz w:val="20"/>
          <w:szCs w:val="20"/>
        </w:rPr>
      </w:pPr>
      <w:r w:rsidRPr="00AE2DF4">
        <w:rPr>
          <w:rFonts w:asciiTheme="minorHAnsi" w:hAnsiTheme="minorHAnsi" w:cstheme="minorHAnsi"/>
          <w:sz w:val="20"/>
          <w:szCs w:val="20"/>
        </w:rPr>
        <w:t xml:space="preserve">For accounting guidance related to foreign currency transactions and translations, refer to </w:t>
      </w:r>
      <w:r w:rsidRPr="00AE2DF4">
        <w:rPr>
          <w:rFonts w:asciiTheme="minorHAnsi" w:hAnsiTheme="minorHAnsi" w:cstheme="minorHAnsi"/>
          <w:i/>
          <w:sz w:val="20"/>
          <w:szCs w:val="20"/>
        </w:rPr>
        <w:t>SSAP No. 23—Foreign Currency Transactions and Translations</w:t>
      </w:r>
      <w:r w:rsidRPr="00AE2DF4">
        <w:rPr>
          <w:rFonts w:asciiTheme="minorHAnsi" w:hAnsiTheme="minorHAnsi" w:cstheme="minorHAnsi"/>
          <w:sz w:val="20"/>
          <w:szCs w:val="20"/>
        </w:rPr>
        <w:t>.</w:t>
      </w:r>
    </w:p>
    <w:p w14:paraId="68F06500" w14:textId="77777777" w:rsidR="002D60C1" w:rsidRPr="00AE2DF4" w:rsidRDefault="002D60C1" w:rsidP="002D60C1">
      <w:pPr>
        <w:jc w:val="both"/>
        <w:rPr>
          <w:rFonts w:asciiTheme="minorHAnsi" w:hAnsiTheme="minorHAnsi" w:cstheme="minorHAnsi"/>
          <w:sz w:val="20"/>
          <w:szCs w:val="20"/>
        </w:rPr>
      </w:pPr>
    </w:p>
    <w:p w14:paraId="695FB2B3" w14:textId="77777777" w:rsidR="002D60C1" w:rsidRPr="00AE2DF4" w:rsidRDefault="002D60C1" w:rsidP="002D60C1">
      <w:pPr>
        <w:jc w:val="center"/>
        <w:rPr>
          <w:rFonts w:asciiTheme="minorHAnsi" w:hAnsiTheme="minorHAnsi" w:cstheme="minorHAnsi"/>
          <w:b/>
          <w:sz w:val="20"/>
          <w:szCs w:val="20"/>
          <w:u w:val="single"/>
        </w:rPr>
      </w:pPr>
      <w:r w:rsidRPr="00AE2DF4">
        <w:rPr>
          <w:rFonts w:asciiTheme="minorHAnsi" w:hAnsiTheme="minorHAnsi" w:cstheme="minorHAnsi"/>
          <w:b/>
          <w:sz w:val="20"/>
          <w:szCs w:val="20"/>
          <w:u w:val="single"/>
        </w:rPr>
        <w:t>SCHEDULE B – PART 1</w:t>
      </w:r>
    </w:p>
    <w:p w14:paraId="175766FB" w14:textId="77777777" w:rsidR="002D60C1" w:rsidRPr="00AE2DF4" w:rsidRDefault="002D60C1" w:rsidP="002D60C1">
      <w:pPr>
        <w:jc w:val="both"/>
        <w:rPr>
          <w:rFonts w:asciiTheme="minorHAnsi" w:hAnsiTheme="minorHAnsi" w:cstheme="minorHAnsi"/>
          <w:sz w:val="20"/>
          <w:szCs w:val="20"/>
        </w:rPr>
      </w:pPr>
    </w:p>
    <w:p w14:paraId="0F165885" w14:textId="77777777" w:rsidR="002D60C1" w:rsidRPr="00AE2DF4" w:rsidRDefault="002D60C1" w:rsidP="002D60C1">
      <w:pPr>
        <w:jc w:val="center"/>
        <w:rPr>
          <w:rFonts w:asciiTheme="minorHAnsi" w:hAnsiTheme="minorHAnsi" w:cstheme="minorHAnsi"/>
          <w:b/>
          <w:sz w:val="20"/>
          <w:szCs w:val="20"/>
        </w:rPr>
      </w:pPr>
      <w:r w:rsidRPr="00AE2DF4">
        <w:rPr>
          <w:rFonts w:asciiTheme="minorHAnsi" w:hAnsiTheme="minorHAnsi" w:cstheme="minorHAnsi"/>
          <w:b/>
          <w:sz w:val="20"/>
          <w:szCs w:val="20"/>
          <w:u w:val="single"/>
        </w:rPr>
        <w:t>MORTGAGE LOANS OWNED DECEMBER 31 OF CURRENT YEAR</w:t>
      </w:r>
    </w:p>
    <w:p w14:paraId="674E95AB" w14:textId="77777777" w:rsidR="002D60C1" w:rsidRPr="00AE2DF4" w:rsidRDefault="002D60C1" w:rsidP="002D60C1">
      <w:pPr>
        <w:jc w:val="both"/>
        <w:rPr>
          <w:rFonts w:asciiTheme="minorHAnsi" w:hAnsiTheme="minorHAnsi" w:cstheme="minorHAnsi"/>
          <w:sz w:val="20"/>
          <w:szCs w:val="20"/>
        </w:rPr>
      </w:pPr>
    </w:p>
    <w:p w14:paraId="4CD0B988" w14:textId="5ED08092" w:rsidR="002D60C1" w:rsidRPr="00AE2DF4" w:rsidRDefault="002D60C1" w:rsidP="002D60C1">
      <w:pPr>
        <w:jc w:val="both"/>
        <w:rPr>
          <w:rFonts w:asciiTheme="minorHAnsi" w:hAnsiTheme="minorHAnsi" w:cstheme="minorHAnsi"/>
          <w:sz w:val="20"/>
          <w:szCs w:val="20"/>
        </w:rPr>
      </w:pPr>
      <w:r w:rsidRPr="00AE2DF4">
        <w:rPr>
          <w:rFonts w:asciiTheme="minorHAnsi" w:hAnsiTheme="minorHAnsi" w:cstheme="minorHAnsi"/>
          <w:sz w:val="20"/>
          <w:szCs w:val="20"/>
        </w:rPr>
        <w:t>Report separately all mortgage loans owned and backed by real estate</w:t>
      </w:r>
      <w:ins w:id="1524" w:author="Oden, Wil" w:date="2025-04-22T10:55:00Z" w16du:dateUtc="2025-04-22T15:55:00Z">
        <w:r w:rsidRPr="00AE2DF4">
          <w:rPr>
            <w:rFonts w:asciiTheme="minorHAnsi" w:hAnsiTheme="minorHAnsi" w:cstheme="minorHAnsi"/>
            <w:sz w:val="20"/>
            <w:szCs w:val="20"/>
          </w:rPr>
          <w:t xml:space="preserve">, </w:t>
        </w:r>
      </w:ins>
      <w:ins w:id="1525" w:author="Oden, Wil" w:date="2025-05-01T09:23:00Z" w16du:dateUtc="2025-05-01T14:23:00Z">
        <w:r w:rsidRPr="00AE2DF4">
          <w:rPr>
            <w:rFonts w:asciiTheme="minorHAnsi" w:hAnsiTheme="minorHAnsi" w:cstheme="minorHAnsi"/>
            <w:sz w:val="20"/>
            <w:szCs w:val="20"/>
          </w:rPr>
          <w:t xml:space="preserve">including those held </w:t>
        </w:r>
      </w:ins>
      <w:ins w:id="1526" w:author="Oden, Wil" w:date="2025-06-05T12:18:00Z" w16du:dateUtc="2025-06-05T17:18:00Z">
        <w:r w:rsidRPr="00AE2DF4">
          <w:rPr>
            <w:rFonts w:asciiTheme="minorHAnsi" w:hAnsiTheme="minorHAnsi" w:cstheme="minorHAnsi"/>
            <w:sz w:val="20"/>
            <w:szCs w:val="20"/>
          </w:rPr>
          <w:t>with</w:t>
        </w:r>
      </w:ins>
      <w:ins w:id="1527" w:author="Oden, Wil" w:date="2025-05-01T09:23:00Z" w16du:dateUtc="2025-05-01T14:23:00Z">
        <w:r w:rsidRPr="00AE2DF4">
          <w:rPr>
            <w:rFonts w:asciiTheme="minorHAnsi" w:hAnsiTheme="minorHAnsi" w:cstheme="minorHAnsi"/>
            <w:sz w:val="20"/>
            <w:szCs w:val="20"/>
          </w:rPr>
          <w:t>in</w:t>
        </w:r>
      </w:ins>
      <w:ins w:id="1528" w:author="Oden, Wil" w:date="2025-04-22T10:55:00Z" w16du:dateUtc="2025-04-22T15:55:00Z">
        <w:r w:rsidRPr="00AE2DF4">
          <w:rPr>
            <w:rFonts w:asciiTheme="minorHAnsi" w:hAnsiTheme="minorHAnsi" w:cstheme="minorHAnsi"/>
            <w:sz w:val="20"/>
            <w:szCs w:val="20"/>
          </w:rPr>
          <w:t xml:space="preserve"> </w:t>
        </w:r>
      </w:ins>
      <w:ins w:id="1529" w:author="Oden, Wil" w:date="2025-04-22T10:57:00Z" w16du:dateUtc="2025-04-22T15:57:00Z">
        <w:r w:rsidRPr="00AE2DF4">
          <w:rPr>
            <w:rFonts w:asciiTheme="minorHAnsi" w:hAnsiTheme="minorHAnsi" w:cstheme="minorHAnsi"/>
            <w:sz w:val="20"/>
            <w:szCs w:val="20"/>
          </w:rPr>
          <w:t xml:space="preserve">qualifying </w:t>
        </w:r>
      </w:ins>
      <w:ins w:id="1530" w:author="Oden, Wil" w:date="2025-04-22T10:55:00Z" w16du:dateUtc="2025-04-22T15:55:00Z">
        <w:r w:rsidRPr="00AE2DF4">
          <w:rPr>
            <w:rFonts w:asciiTheme="minorHAnsi" w:hAnsiTheme="minorHAnsi" w:cstheme="minorHAnsi"/>
            <w:sz w:val="20"/>
            <w:szCs w:val="20"/>
          </w:rPr>
          <w:t>statutory trust</w:t>
        </w:r>
      </w:ins>
      <w:ins w:id="1531" w:author="Oden, Wil" w:date="2025-04-22T10:57:00Z" w16du:dateUtc="2025-04-22T15:57:00Z">
        <w:r w:rsidRPr="00AE2DF4">
          <w:rPr>
            <w:rFonts w:asciiTheme="minorHAnsi" w:hAnsiTheme="minorHAnsi" w:cstheme="minorHAnsi"/>
            <w:sz w:val="20"/>
            <w:szCs w:val="20"/>
          </w:rPr>
          <w:t>(</w:t>
        </w:r>
      </w:ins>
      <w:ins w:id="1532" w:author="Oden, Wil" w:date="2025-04-22T10:55:00Z" w16du:dateUtc="2025-04-22T15:55:00Z">
        <w:r w:rsidRPr="00AE2DF4">
          <w:rPr>
            <w:rFonts w:asciiTheme="minorHAnsi" w:hAnsiTheme="minorHAnsi" w:cstheme="minorHAnsi"/>
            <w:sz w:val="20"/>
            <w:szCs w:val="20"/>
          </w:rPr>
          <w:t>s</w:t>
        </w:r>
      </w:ins>
      <w:ins w:id="1533" w:author="Oden, Wil" w:date="2025-04-22T10:57:00Z" w16du:dateUtc="2025-04-22T15:57:00Z">
        <w:r w:rsidRPr="00AE2DF4">
          <w:rPr>
            <w:rFonts w:asciiTheme="minorHAnsi" w:hAnsiTheme="minorHAnsi" w:cstheme="minorHAnsi"/>
            <w:sz w:val="20"/>
            <w:szCs w:val="20"/>
          </w:rPr>
          <w:t>)</w:t>
        </w:r>
      </w:ins>
      <w:r w:rsidRPr="00AE2DF4">
        <w:rPr>
          <w:rFonts w:asciiTheme="minorHAnsi" w:hAnsiTheme="minorHAnsi" w:cstheme="minorHAnsi"/>
          <w:sz w:val="20"/>
          <w:szCs w:val="20"/>
        </w:rPr>
        <w:t xml:space="preserve">. Include non-conventional mortgage loans (e.g., loans that can be increased to their maximum loan value without incurring the cost of writing a new mortgage). Also include mezzanine real estate loans. For accounting and admission guidance related to mezzanine real estate loans, refer to </w:t>
      </w:r>
      <w:r w:rsidRPr="00AE2DF4">
        <w:rPr>
          <w:rFonts w:asciiTheme="minorHAnsi" w:hAnsiTheme="minorHAnsi" w:cstheme="minorHAnsi"/>
          <w:sz w:val="20"/>
          <w:szCs w:val="20"/>
        </w:rPr>
        <w:br/>
      </w:r>
      <w:r w:rsidRPr="00AE2DF4">
        <w:rPr>
          <w:rFonts w:asciiTheme="minorHAnsi" w:hAnsiTheme="minorHAnsi" w:cstheme="minorHAnsi"/>
          <w:i/>
          <w:sz w:val="20"/>
          <w:szCs w:val="20"/>
        </w:rPr>
        <w:t>SSAP No. 83—Mezzanine Real Estate Loans</w:t>
      </w:r>
      <w:r w:rsidRPr="00AE2DF4">
        <w:rPr>
          <w:rFonts w:asciiTheme="minorHAnsi" w:hAnsiTheme="minorHAnsi" w:cstheme="minorHAnsi"/>
          <w:sz w:val="20"/>
          <w:szCs w:val="20"/>
        </w:rPr>
        <w:t>. Collateralized Mortgage Obligations, (residential mortgage-backed securities), should be included in Schedule D.</w:t>
      </w:r>
    </w:p>
    <w:p w14:paraId="7E6A6C45" w14:textId="77777777" w:rsidR="002D60C1" w:rsidRPr="00AE2DF4" w:rsidRDefault="002D60C1" w:rsidP="002D60C1">
      <w:pPr>
        <w:jc w:val="both"/>
        <w:rPr>
          <w:rFonts w:asciiTheme="minorHAnsi" w:hAnsiTheme="minorHAnsi" w:cstheme="minorHAnsi"/>
          <w:sz w:val="20"/>
          <w:szCs w:val="20"/>
        </w:rPr>
      </w:pPr>
    </w:p>
    <w:p w14:paraId="53C89969" w14:textId="77777777" w:rsidR="002D60C1" w:rsidRPr="00AE2DF4" w:rsidRDefault="002D60C1" w:rsidP="002D60C1">
      <w:pPr>
        <w:jc w:val="both"/>
        <w:rPr>
          <w:rFonts w:asciiTheme="minorHAnsi" w:hAnsiTheme="minorHAnsi" w:cstheme="minorHAnsi"/>
          <w:sz w:val="20"/>
          <w:szCs w:val="20"/>
        </w:rPr>
      </w:pPr>
      <w:r w:rsidRPr="00AE2DF4">
        <w:rPr>
          <w:rFonts w:asciiTheme="minorHAnsi" w:hAnsiTheme="minorHAnsi" w:cstheme="minorHAnsi"/>
          <w:sz w:val="20"/>
          <w:szCs w:val="20"/>
        </w:rPr>
        <w:t>A description of the information required by the columnar headings is as follows:</w:t>
      </w:r>
    </w:p>
    <w:p w14:paraId="51B24535" w14:textId="77777777" w:rsidR="002D60C1" w:rsidRPr="00AE2DF4" w:rsidRDefault="002D60C1" w:rsidP="002D60C1">
      <w:pPr>
        <w:jc w:val="both"/>
        <w:rPr>
          <w:rFonts w:asciiTheme="minorHAnsi" w:hAnsiTheme="minorHAnsi" w:cstheme="minorHAnsi"/>
          <w:sz w:val="20"/>
          <w:szCs w:val="20"/>
        </w:rPr>
      </w:pPr>
    </w:p>
    <w:p w14:paraId="3F15E9F4" w14:textId="77777777" w:rsidR="002D60C1" w:rsidRPr="00AE2DF4" w:rsidRDefault="002D60C1" w:rsidP="002D60C1">
      <w:pPr>
        <w:tabs>
          <w:tab w:val="left" w:pos="1800"/>
        </w:tabs>
        <w:ind w:left="1260" w:hanging="1260"/>
        <w:jc w:val="both"/>
        <w:rPr>
          <w:rFonts w:asciiTheme="minorHAnsi" w:hAnsiTheme="minorHAnsi" w:cstheme="minorHAnsi"/>
          <w:sz w:val="20"/>
          <w:szCs w:val="20"/>
        </w:rPr>
      </w:pPr>
      <w:r w:rsidRPr="00AE2DF4">
        <w:rPr>
          <w:rFonts w:asciiTheme="minorHAnsi" w:hAnsiTheme="minorHAnsi" w:cstheme="minorHAnsi"/>
          <w:sz w:val="20"/>
          <w:szCs w:val="20"/>
        </w:rPr>
        <w:t>Column 1</w:t>
      </w:r>
      <w:r w:rsidRPr="00AE2DF4">
        <w:rPr>
          <w:rFonts w:asciiTheme="minorHAnsi" w:hAnsiTheme="minorHAnsi" w:cstheme="minorHAnsi"/>
          <w:sz w:val="20"/>
          <w:szCs w:val="20"/>
        </w:rPr>
        <w:tab/>
        <w:t>–</w:t>
      </w:r>
      <w:r w:rsidRPr="00AE2DF4">
        <w:rPr>
          <w:rFonts w:asciiTheme="minorHAnsi" w:hAnsiTheme="minorHAnsi" w:cstheme="minorHAnsi"/>
          <w:sz w:val="20"/>
          <w:szCs w:val="20"/>
        </w:rPr>
        <w:tab/>
        <w:t>Loan Number</w:t>
      </w:r>
    </w:p>
    <w:p w14:paraId="46BD1E77" w14:textId="77777777" w:rsidR="002D60C1" w:rsidRPr="00AE2DF4" w:rsidRDefault="002D60C1" w:rsidP="002D60C1">
      <w:pPr>
        <w:jc w:val="both"/>
        <w:rPr>
          <w:rFonts w:asciiTheme="minorHAnsi" w:hAnsiTheme="minorHAnsi" w:cstheme="minorHAnsi"/>
          <w:sz w:val="20"/>
          <w:szCs w:val="20"/>
        </w:rPr>
      </w:pPr>
    </w:p>
    <w:p w14:paraId="6046997D" w14:textId="77777777" w:rsidR="002D60C1" w:rsidRPr="00AE2DF4" w:rsidRDefault="002D60C1" w:rsidP="002D60C1">
      <w:pPr>
        <w:ind w:left="1800"/>
        <w:jc w:val="both"/>
        <w:rPr>
          <w:rFonts w:asciiTheme="minorHAnsi" w:hAnsiTheme="minorHAnsi" w:cstheme="minorHAnsi"/>
          <w:sz w:val="20"/>
          <w:szCs w:val="20"/>
        </w:rPr>
      </w:pPr>
      <w:proofErr w:type="gramStart"/>
      <w:r w:rsidRPr="00AE2DF4">
        <w:rPr>
          <w:rFonts w:asciiTheme="minorHAnsi" w:hAnsiTheme="minorHAnsi" w:cstheme="minorHAnsi"/>
          <w:sz w:val="20"/>
          <w:szCs w:val="20"/>
        </w:rPr>
        <w:t>Report</w:t>
      </w:r>
      <w:proofErr w:type="gramEnd"/>
      <w:r w:rsidRPr="00AE2DF4">
        <w:rPr>
          <w:rFonts w:asciiTheme="minorHAnsi" w:hAnsiTheme="minorHAnsi" w:cstheme="minorHAnsi"/>
          <w:sz w:val="20"/>
          <w:szCs w:val="20"/>
        </w:rPr>
        <w:t xml:space="preserve"> the mortgage loan number assigned by the reporting entity. For foreign denominated </w:t>
      </w:r>
      <w:proofErr w:type="gramStart"/>
      <w:r w:rsidRPr="00AE2DF4">
        <w:rPr>
          <w:rFonts w:asciiTheme="minorHAnsi" w:hAnsiTheme="minorHAnsi" w:cstheme="minorHAnsi"/>
          <w:sz w:val="20"/>
          <w:szCs w:val="20"/>
        </w:rPr>
        <w:t>mortgages,</w:t>
      </w:r>
      <w:proofErr w:type="gramEnd"/>
      <w:r w:rsidRPr="00AE2DF4">
        <w:rPr>
          <w:rFonts w:asciiTheme="minorHAnsi" w:hAnsiTheme="minorHAnsi" w:cstheme="minorHAnsi"/>
          <w:sz w:val="20"/>
          <w:szCs w:val="20"/>
        </w:rPr>
        <w:t xml:space="preserve"> indicate the principal indebtedness amount in its local currency.</w:t>
      </w:r>
    </w:p>
    <w:p w14:paraId="0F7B3D95" w14:textId="77777777" w:rsidR="002D60C1" w:rsidRPr="00AE2DF4" w:rsidRDefault="002D60C1" w:rsidP="002D60C1">
      <w:pPr>
        <w:jc w:val="both"/>
        <w:rPr>
          <w:rFonts w:asciiTheme="minorHAnsi" w:hAnsiTheme="minorHAnsi" w:cstheme="minorHAnsi"/>
          <w:sz w:val="20"/>
          <w:szCs w:val="20"/>
        </w:rPr>
      </w:pPr>
    </w:p>
    <w:p w14:paraId="05F6498F" w14:textId="77777777" w:rsidR="002D60C1" w:rsidRPr="00AE2DF4" w:rsidRDefault="002D60C1" w:rsidP="002D60C1">
      <w:pPr>
        <w:tabs>
          <w:tab w:val="left" w:pos="1800"/>
        </w:tabs>
        <w:ind w:left="1260" w:hanging="1260"/>
        <w:jc w:val="both"/>
        <w:rPr>
          <w:rFonts w:asciiTheme="minorHAnsi" w:hAnsiTheme="minorHAnsi" w:cstheme="minorHAnsi"/>
          <w:sz w:val="20"/>
          <w:szCs w:val="20"/>
        </w:rPr>
      </w:pPr>
      <w:r w:rsidRPr="00AE2DF4">
        <w:rPr>
          <w:rFonts w:asciiTheme="minorHAnsi" w:hAnsiTheme="minorHAnsi" w:cstheme="minorHAnsi"/>
          <w:sz w:val="20"/>
          <w:szCs w:val="20"/>
        </w:rPr>
        <w:t>Column 2</w:t>
      </w:r>
      <w:r w:rsidRPr="00AE2DF4">
        <w:rPr>
          <w:rFonts w:asciiTheme="minorHAnsi" w:hAnsiTheme="minorHAnsi" w:cstheme="minorHAnsi"/>
          <w:sz w:val="20"/>
          <w:szCs w:val="20"/>
        </w:rPr>
        <w:tab/>
        <w:t>–</w:t>
      </w:r>
      <w:r w:rsidRPr="00AE2DF4">
        <w:rPr>
          <w:rFonts w:asciiTheme="minorHAnsi" w:hAnsiTheme="minorHAnsi" w:cstheme="minorHAnsi"/>
          <w:sz w:val="20"/>
          <w:szCs w:val="20"/>
        </w:rPr>
        <w:tab/>
        <w:t>Code</w:t>
      </w:r>
    </w:p>
    <w:p w14:paraId="5470B0EA" w14:textId="77777777" w:rsidR="002D60C1" w:rsidRPr="00AE2DF4" w:rsidRDefault="002D60C1" w:rsidP="002D60C1">
      <w:pPr>
        <w:jc w:val="both"/>
        <w:rPr>
          <w:rFonts w:asciiTheme="minorHAnsi" w:hAnsiTheme="minorHAnsi" w:cstheme="minorHAnsi"/>
          <w:snapToGrid w:val="0"/>
          <w:sz w:val="20"/>
          <w:szCs w:val="20"/>
        </w:rPr>
      </w:pPr>
    </w:p>
    <w:p w14:paraId="023FE32B" w14:textId="77777777" w:rsidR="002D60C1" w:rsidRPr="00AE2DF4" w:rsidRDefault="002D60C1" w:rsidP="002D60C1">
      <w:pPr>
        <w:tabs>
          <w:tab w:val="left" w:pos="1800"/>
        </w:tabs>
        <w:ind w:left="1800"/>
        <w:jc w:val="both"/>
        <w:rPr>
          <w:rFonts w:asciiTheme="minorHAnsi" w:hAnsiTheme="minorHAnsi" w:cstheme="minorHAnsi"/>
          <w:sz w:val="20"/>
          <w:szCs w:val="20"/>
        </w:rPr>
      </w:pPr>
      <w:r w:rsidRPr="00AE2DF4">
        <w:rPr>
          <w:rFonts w:asciiTheme="minorHAnsi" w:hAnsiTheme="minorHAnsi" w:cstheme="minorHAnsi"/>
          <w:snapToGrid w:val="0"/>
          <w:sz w:val="20"/>
          <w:szCs w:val="20"/>
        </w:rPr>
        <w:t xml:space="preserve">Enter “^” in this column for all </w:t>
      </w:r>
      <w:r w:rsidRPr="00AE2DF4">
        <w:rPr>
          <w:rFonts w:asciiTheme="minorHAnsi" w:hAnsiTheme="minorHAnsi" w:cstheme="minorHAnsi"/>
          <w:sz w:val="20"/>
          <w:szCs w:val="20"/>
        </w:rPr>
        <w:t>assets that are bifurcated between the insulated separate account filing and the non-insulated separate account filing.</w:t>
      </w:r>
    </w:p>
    <w:p w14:paraId="67FA9A26" w14:textId="77777777" w:rsidR="002D60C1" w:rsidRPr="00AE2DF4" w:rsidRDefault="002D60C1" w:rsidP="002D60C1">
      <w:pPr>
        <w:jc w:val="both"/>
        <w:rPr>
          <w:rFonts w:asciiTheme="minorHAnsi" w:hAnsiTheme="minorHAnsi" w:cstheme="minorHAnsi"/>
          <w:sz w:val="20"/>
          <w:szCs w:val="20"/>
        </w:rPr>
      </w:pPr>
    </w:p>
    <w:p w14:paraId="13F8801F" w14:textId="77777777" w:rsidR="002D60C1" w:rsidRPr="00AE2DF4" w:rsidRDefault="002D60C1" w:rsidP="002D60C1">
      <w:pPr>
        <w:ind w:left="1800"/>
        <w:jc w:val="both"/>
        <w:rPr>
          <w:rFonts w:asciiTheme="minorHAnsi" w:hAnsiTheme="minorHAnsi" w:cstheme="minorHAnsi"/>
          <w:sz w:val="20"/>
          <w:szCs w:val="20"/>
        </w:rPr>
      </w:pPr>
      <w:r w:rsidRPr="00AE2DF4">
        <w:rPr>
          <w:rFonts w:asciiTheme="minorHAnsi" w:hAnsiTheme="minorHAnsi" w:cstheme="minorHAnsi"/>
          <w:sz w:val="20"/>
          <w:szCs w:val="20"/>
        </w:rPr>
        <w:t xml:space="preserve">If mortgage loans are not under the exclusive control of the company as shown in the General Interrogatories, it is to be identified by placing one of the </w:t>
      </w:r>
      <w:r w:rsidRPr="00AE2DF4">
        <w:rPr>
          <w:rFonts w:asciiTheme="minorHAnsi" w:hAnsiTheme="minorHAnsi" w:cstheme="minorHAnsi"/>
          <w:b/>
          <w:sz w:val="20"/>
          <w:szCs w:val="20"/>
        </w:rPr>
        <w:t>symbols identified in the Investment Schedules General Instructions</w:t>
      </w:r>
      <w:r w:rsidRPr="00AE2DF4">
        <w:rPr>
          <w:rFonts w:asciiTheme="minorHAnsi" w:hAnsiTheme="minorHAnsi" w:cstheme="minorHAnsi"/>
          <w:sz w:val="20"/>
          <w:szCs w:val="20"/>
        </w:rPr>
        <w:t xml:space="preserve"> in this column.</w:t>
      </w:r>
    </w:p>
    <w:p w14:paraId="3F57E759" w14:textId="77777777" w:rsidR="002D60C1" w:rsidRPr="00AE2DF4" w:rsidRDefault="002D60C1" w:rsidP="002D60C1">
      <w:pPr>
        <w:jc w:val="both"/>
        <w:rPr>
          <w:rFonts w:asciiTheme="minorHAnsi" w:hAnsiTheme="minorHAnsi" w:cstheme="minorHAnsi"/>
          <w:sz w:val="20"/>
          <w:szCs w:val="20"/>
        </w:rPr>
      </w:pPr>
    </w:p>
    <w:p w14:paraId="2A53231D" w14:textId="77777777" w:rsidR="002D60C1" w:rsidRPr="00AE2DF4" w:rsidRDefault="002D60C1" w:rsidP="002D60C1">
      <w:pPr>
        <w:ind w:left="1800"/>
        <w:jc w:val="both"/>
        <w:rPr>
          <w:rFonts w:asciiTheme="minorHAnsi" w:hAnsiTheme="minorHAnsi" w:cstheme="minorHAnsi"/>
          <w:b/>
          <w:sz w:val="20"/>
          <w:szCs w:val="20"/>
          <w:u w:val="single"/>
        </w:rPr>
      </w:pPr>
      <w:r w:rsidRPr="00AE2DF4">
        <w:rPr>
          <w:rFonts w:asciiTheme="minorHAnsi" w:hAnsiTheme="minorHAnsi" w:cstheme="minorHAnsi"/>
          <w:b/>
          <w:sz w:val="20"/>
          <w:szCs w:val="20"/>
          <w:u w:val="single"/>
        </w:rPr>
        <w:t>Separate Account Filing Only:</w:t>
      </w:r>
    </w:p>
    <w:p w14:paraId="5276EAF2" w14:textId="77777777" w:rsidR="002D60C1" w:rsidRPr="00AE2DF4" w:rsidRDefault="002D60C1" w:rsidP="002D60C1">
      <w:pPr>
        <w:jc w:val="both"/>
        <w:rPr>
          <w:rFonts w:asciiTheme="minorHAnsi" w:hAnsiTheme="minorHAnsi" w:cstheme="minorHAnsi"/>
          <w:sz w:val="20"/>
          <w:szCs w:val="20"/>
        </w:rPr>
      </w:pPr>
    </w:p>
    <w:p w14:paraId="372036D5" w14:textId="77777777" w:rsidR="002D60C1" w:rsidRPr="00AE2DF4" w:rsidRDefault="002D60C1" w:rsidP="002D60C1">
      <w:pPr>
        <w:ind w:left="2160"/>
        <w:jc w:val="both"/>
        <w:rPr>
          <w:rFonts w:asciiTheme="minorHAnsi" w:hAnsiTheme="minorHAnsi" w:cstheme="minorHAnsi"/>
          <w:sz w:val="20"/>
          <w:szCs w:val="20"/>
        </w:rPr>
      </w:pPr>
      <w:r w:rsidRPr="00AE2DF4">
        <w:rPr>
          <w:rFonts w:asciiTheme="minorHAnsi" w:hAnsiTheme="minorHAnsi" w:cstheme="minorHAnsi"/>
          <w:sz w:val="20"/>
          <w:szCs w:val="20"/>
        </w:rPr>
        <w:lastRenderedPageBreak/>
        <w:t>If the asset is a bifurcated asset between the insulated separate account filing and the non-insulated separate account filing, the “^” should appear first, immediately followed by the appropriate code (</w:t>
      </w:r>
      <w:r w:rsidRPr="00AE2DF4">
        <w:rPr>
          <w:rFonts w:asciiTheme="minorHAnsi" w:hAnsiTheme="minorHAnsi" w:cstheme="minorHAnsi"/>
          <w:b/>
          <w:sz w:val="20"/>
          <w:szCs w:val="20"/>
        </w:rPr>
        <w:t>identified in the Investment Schedules General Instructions</w:t>
      </w:r>
      <w:r w:rsidRPr="00AE2DF4">
        <w:rPr>
          <w:rFonts w:asciiTheme="minorHAnsi" w:hAnsiTheme="minorHAnsi" w:cstheme="minorHAnsi"/>
          <w:sz w:val="20"/>
          <w:szCs w:val="20"/>
        </w:rPr>
        <w:t>).</w:t>
      </w:r>
    </w:p>
    <w:p w14:paraId="69E458F3" w14:textId="77777777" w:rsidR="002D60C1" w:rsidRPr="00AE2DF4" w:rsidRDefault="002D60C1" w:rsidP="002D60C1">
      <w:pPr>
        <w:jc w:val="both"/>
        <w:rPr>
          <w:rFonts w:asciiTheme="minorHAnsi" w:hAnsiTheme="minorHAnsi" w:cstheme="minorHAnsi"/>
          <w:sz w:val="20"/>
          <w:szCs w:val="20"/>
        </w:rPr>
      </w:pPr>
    </w:p>
    <w:p w14:paraId="78355EBB" w14:textId="77777777" w:rsidR="002D60C1" w:rsidRPr="00AE2DF4" w:rsidRDefault="002D60C1" w:rsidP="002D60C1">
      <w:pPr>
        <w:tabs>
          <w:tab w:val="left" w:pos="1800"/>
        </w:tabs>
        <w:ind w:left="1260" w:hanging="1260"/>
        <w:jc w:val="both"/>
        <w:rPr>
          <w:sz w:val="20"/>
          <w:szCs w:val="20"/>
        </w:rPr>
      </w:pPr>
      <w:r w:rsidRPr="00AE2DF4">
        <w:rPr>
          <w:sz w:val="20"/>
          <w:szCs w:val="20"/>
        </w:rPr>
        <w:t>Column 3</w:t>
      </w:r>
      <w:r w:rsidRPr="00AE2DF4">
        <w:rPr>
          <w:sz w:val="20"/>
          <w:szCs w:val="20"/>
        </w:rPr>
        <w:tab/>
        <w:t>–</w:t>
      </w:r>
      <w:r w:rsidRPr="00AE2DF4">
        <w:rPr>
          <w:sz w:val="20"/>
          <w:szCs w:val="20"/>
        </w:rPr>
        <w:tab/>
        <w:t>City</w:t>
      </w:r>
    </w:p>
    <w:p w14:paraId="328020D3" w14:textId="77777777" w:rsidR="002D60C1" w:rsidRPr="00AE2DF4" w:rsidRDefault="002D60C1" w:rsidP="002D60C1">
      <w:pPr>
        <w:jc w:val="both"/>
        <w:rPr>
          <w:sz w:val="20"/>
          <w:szCs w:val="20"/>
        </w:rPr>
      </w:pPr>
    </w:p>
    <w:p w14:paraId="7877FFE9" w14:textId="77777777" w:rsidR="002D60C1" w:rsidRPr="00AE2DF4" w:rsidRDefault="002D60C1" w:rsidP="002D60C1">
      <w:pPr>
        <w:ind w:left="1800"/>
        <w:jc w:val="both"/>
        <w:rPr>
          <w:sz w:val="20"/>
          <w:szCs w:val="20"/>
        </w:rPr>
      </w:pPr>
      <w:r w:rsidRPr="00AE2DF4">
        <w:rPr>
          <w:sz w:val="20"/>
          <w:szCs w:val="20"/>
        </w:rPr>
        <w:t xml:space="preserve">For mortgages in the </w:t>
      </w:r>
      <w:smartTag w:uri="urn:schemas-microsoft-com:office:smarttags" w:element="country-region">
        <w:smartTag w:uri="urn:schemas-microsoft-com:office:smarttags" w:element="place">
          <w:r w:rsidRPr="00AE2DF4">
            <w:rPr>
              <w:sz w:val="20"/>
              <w:szCs w:val="20"/>
            </w:rPr>
            <w:t>U.S.</w:t>
          </w:r>
        </w:smartTag>
      </w:smartTag>
      <w:r w:rsidRPr="00AE2DF4">
        <w:rPr>
          <w:sz w:val="20"/>
          <w:szCs w:val="20"/>
        </w:rPr>
        <w:t>, list city. If the city is unknown, indicate the county. If the mortgage is outside the U.S., indicate the city or province.</w:t>
      </w:r>
    </w:p>
    <w:p w14:paraId="2EA195DE" w14:textId="77777777" w:rsidR="002D60C1" w:rsidRPr="00AE2DF4" w:rsidRDefault="002D60C1" w:rsidP="002D60C1">
      <w:pPr>
        <w:jc w:val="both"/>
        <w:rPr>
          <w:sz w:val="20"/>
          <w:szCs w:val="20"/>
        </w:rPr>
      </w:pPr>
    </w:p>
    <w:p w14:paraId="07FF21D2" w14:textId="77777777" w:rsidR="002D60C1" w:rsidRPr="00AE2DF4" w:rsidRDefault="002D60C1" w:rsidP="002D60C1">
      <w:pPr>
        <w:tabs>
          <w:tab w:val="left" w:pos="1800"/>
        </w:tabs>
        <w:ind w:left="1260" w:hanging="1260"/>
        <w:jc w:val="both"/>
        <w:rPr>
          <w:sz w:val="20"/>
          <w:szCs w:val="20"/>
        </w:rPr>
      </w:pPr>
      <w:r w:rsidRPr="00AE2DF4">
        <w:rPr>
          <w:sz w:val="20"/>
          <w:szCs w:val="20"/>
        </w:rPr>
        <w:t>Column 4</w:t>
      </w:r>
      <w:r w:rsidRPr="00AE2DF4">
        <w:rPr>
          <w:sz w:val="20"/>
          <w:szCs w:val="20"/>
        </w:rPr>
        <w:tab/>
        <w:t>–</w:t>
      </w:r>
      <w:r w:rsidRPr="00AE2DF4">
        <w:rPr>
          <w:sz w:val="20"/>
          <w:szCs w:val="20"/>
        </w:rPr>
        <w:tab/>
        <w:t>State</w:t>
      </w:r>
    </w:p>
    <w:p w14:paraId="61C1234B" w14:textId="77777777" w:rsidR="002D60C1" w:rsidRPr="00AE2DF4" w:rsidRDefault="002D60C1" w:rsidP="002D60C1">
      <w:pPr>
        <w:jc w:val="both"/>
        <w:rPr>
          <w:sz w:val="20"/>
          <w:szCs w:val="20"/>
        </w:rPr>
      </w:pPr>
    </w:p>
    <w:p w14:paraId="4973E251" w14:textId="77777777" w:rsidR="002D60C1" w:rsidRPr="00AE2DF4" w:rsidRDefault="002D60C1" w:rsidP="002D60C1">
      <w:pPr>
        <w:ind w:left="1800"/>
        <w:jc w:val="both"/>
        <w:rPr>
          <w:sz w:val="20"/>
          <w:szCs w:val="20"/>
        </w:rPr>
      </w:pPr>
      <w:r w:rsidRPr="00AE2DF4">
        <w:rPr>
          <w:sz w:val="20"/>
          <w:szCs w:val="20"/>
        </w:rPr>
        <w:t xml:space="preserve">For mortgages in U.S. states, territories and possessions, report the two-character U.S. postal abbreviation for U.S. states, territories and possessions. If the mortgage is located outside the </w:t>
      </w:r>
      <w:r w:rsidRPr="00AE2DF4">
        <w:rPr>
          <w:sz w:val="20"/>
          <w:szCs w:val="20"/>
        </w:rPr>
        <w:br/>
        <w:t>U.S. states, territories and possessions, report the three-character (ISO Alpha 3) country abbreviations available in the listing in the appendix of these instructions.</w:t>
      </w:r>
    </w:p>
    <w:p w14:paraId="7DBE10BE" w14:textId="77777777" w:rsidR="002D60C1" w:rsidRPr="00AE2DF4" w:rsidRDefault="002D60C1" w:rsidP="002D60C1">
      <w:pPr>
        <w:jc w:val="both"/>
        <w:rPr>
          <w:sz w:val="20"/>
          <w:szCs w:val="20"/>
        </w:rPr>
      </w:pPr>
    </w:p>
    <w:p w14:paraId="7F95489F" w14:textId="77777777" w:rsidR="002D60C1" w:rsidRPr="00AE2DF4" w:rsidRDefault="002D60C1" w:rsidP="002D60C1">
      <w:pPr>
        <w:tabs>
          <w:tab w:val="left" w:pos="1800"/>
        </w:tabs>
        <w:ind w:left="1260" w:hanging="1260"/>
        <w:jc w:val="both"/>
        <w:rPr>
          <w:sz w:val="20"/>
          <w:szCs w:val="20"/>
        </w:rPr>
      </w:pPr>
      <w:r w:rsidRPr="00AE2DF4">
        <w:rPr>
          <w:sz w:val="20"/>
          <w:szCs w:val="20"/>
        </w:rPr>
        <w:t>Column 5</w:t>
      </w:r>
      <w:r w:rsidRPr="00AE2DF4">
        <w:rPr>
          <w:sz w:val="20"/>
          <w:szCs w:val="20"/>
        </w:rPr>
        <w:tab/>
        <w:t>–</w:t>
      </w:r>
      <w:r w:rsidRPr="00AE2DF4">
        <w:rPr>
          <w:sz w:val="20"/>
          <w:szCs w:val="20"/>
        </w:rPr>
        <w:tab/>
        <w:t>Loan Type</w:t>
      </w:r>
    </w:p>
    <w:p w14:paraId="1D1008DB" w14:textId="77777777" w:rsidR="002D60C1" w:rsidRPr="00AE2DF4" w:rsidRDefault="002D60C1" w:rsidP="002D60C1">
      <w:pPr>
        <w:jc w:val="both"/>
        <w:rPr>
          <w:sz w:val="20"/>
          <w:szCs w:val="20"/>
        </w:rPr>
      </w:pPr>
    </w:p>
    <w:p w14:paraId="0B306E3D" w14:textId="77777777" w:rsidR="002D60C1" w:rsidRPr="00AE2DF4" w:rsidRDefault="002D60C1" w:rsidP="002D60C1">
      <w:pPr>
        <w:ind w:left="1800"/>
        <w:jc w:val="both"/>
        <w:rPr>
          <w:sz w:val="20"/>
          <w:szCs w:val="20"/>
        </w:rPr>
      </w:pPr>
      <w:r w:rsidRPr="00AE2DF4">
        <w:rPr>
          <w:sz w:val="20"/>
          <w:szCs w:val="20"/>
        </w:rPr>
        <w:t>If the loan was made to an officer or director of the reporting entity/subsidiary/affiliate, enter “E”.</w:t>
      </w:r>
    </w:p>
    <w:p w14:paraId="5C01C1DF" w14:textId="77777777" w:rsidR="002D60C1" w:rsidRPr="00AE2DF4" w:rsidRDefault="002D60C1" w:rsidP="002D60C1">
      <w:pPr>
        <w:jc w:val="both"/>
        <w:rPr>
          <w:sz w:val="20"/>
          <w:szCs w:val="20"/>
        </w:rPr>
      </w:pPr>
    </w:p>
    <w:p w14:paraId="4A776C31" w14:textId="77777777" w:rsidR="002D60C1" w:rsidRPr="00AE2DF4" w:rsidRDefault="002D60C1" w:rsidP="002D60C1">
      <w:pPr>
        <w:ind w:left="1800"/>
        <w:jc w:val="both"/>
        <w:rPr>
          <w:sz w:val="20"/>
          <w:szCs w:val="20"/>
        </w:rPr>
      </w:pPr>
      <w:r w:rsidRPr="00AE2DF4">
        <w:rPr>
          <w:sz w:val="20"/>
          <w:szCs w:val="20"/>
        </w:rPr>
        <w:t>If the loan was made directly to a subsidiary or affiliate enter “S”.</w:t>
      </w:r>
    </w:p>
    <w:p w14:paraId="627E6805" w14:textId="77777777" w:rsidR="002D60C1" w:rsidRPr="00AE2DF4" w:rsidRDefault="002D60C1" w:rsidP="002D60C1">
      <w:pPr>
        <w:jc w:val="both"/>
        <w:rPr>
          <w:sz w:val="20"/>
          <w:szCs w:val="20"/>
        </w:rPr>
      </w:pPr>
    </w:p>
    <w:p w14:paraId="266967F4" w14:textId="77777777" w:rsidR="002D60C1" w:rsidRPr="00AE2DF4" w:rsidRDefault="002D60C1" w:rsidP="002D60C1">
      <w:pPr>
        <w:ind w:left="1800"/>
        <w:jc w:val="both"/>
        <w:rPr>
          <w:sz w:val="20"/>
          <w:szCs w:val="20"/>
        </w:rPr>
      </w:pPr>
      <w:r w:rsidRPr="00AE2DF4">
        <w:rPr>
          <w:sz w:val="20"/>
          <w:szCs w:val="20"/>
        </w:rPr>
        <w:t xml:space="preserve">If the loan was made directly to a </w:t>
      </w:r>
      <w:r w:rsidRPr="00AE2DF4">
        <w:rPr>
          <w:color w:val="222222"/>
          <w:sz w:val="20"/>
          <w:szCs w:val="20"/>
        </w:rPr>
        <w:t>related party that doesn’t meet the affiliate definition or the reporting entity has received domiciliary state approval to disclaim control/affiliation</w:t>
      </w:r>
      <w:r w:rsidRPr="00AE2DF4">
        <w:rPr>
          <w:sz w:val="20"/>
          <w:szCs w:val="20"/>
        </w:rPr>
        <w:t>, enter “R.”</w:t>
      </w:r>
    </w:p>
    <w:p w14:paraId="34C5B0D7" w14:textId="77777777" w:rsidR="002D60C1" w:rsidRPr="00AE2DF4" w:rsidRDefault="002D60C1" w:rsidP="002D60C1">
      <w:pPr>
        <w:tabs>
          <w:tab w:val="left" w:pos="1800"/>
        </w:tabs>
        <w:ind w:left="1800"/>
        <w:jc w:val="both"/>
        <w:rPr>
          <w:ins w:id="1534" w:author="Oden, Wil" w:date="2025-06-04T15:48:00Z" w16du:dateUtc="2025-06-04T20:48:00Z"/>
          <w:rFonts w:asciiTheme="minorHAnsi" w:hAnsiTheme="minorHAnsi" w:cstheme="minorHAnsi"/>
          <w:sz w:val="20"/>
          <w:szCs w:val="20"/>
        </w:rPr>
      </w:pPr>
    </w:p>
    <w:p w14:paraId="1F1E0099" w14:textId="77777777" w:rsidR="002D60C1" w:rsidRPr="00AE2DF4" w:rsidRDefault="002D60C1" w:rsidP="002D60C1">
      <w:pPr>
        <w:tabs>
          <w:tab w:val="left" w:pos="1800"/>
        </w:tabs>
        <w:ind w:left="1800"/>
        <w:jc w:val="both"/>
        <w:rPr>
          <w:ins w:id="1535" w:author="Oden, Wil" w:date="2025-06-18T12:00:00Z" w16du:dateUtc="2025-06-18T17:00:00Z"/>
          <w:rFonts w:asciiTheme="minorHAnsi" w:hAnsiTheme="minorHAnsi" w:cstheme="minorHAnsi"/>
          <w:sz w:val="20"/>
          <w:szCs w:val="20"/>
        </w:rPr>
      </w:pPr>
      <w:ins w:id="1536" w:author="Oden, Wil" w:date="2025-06-04T15:53:00Z" w16du:dateUtc="2025-06-04T20:53:00Z">
        <w:r w:rsidRPr="00AE2DF4">
          <w:rPr>
            <w:rFonts w:asciiTheme="minorHAnsi" w:hAnsiTheme="minorHAnsi" w:cstheme="minorHAnsi"/>
            <w:sz w:val="20"/>
            <w:szCs w:val="20"/>
          </w:rPr>
          <w:t>If the residential mortgage loan is held in a qualifying statutory trust, enter “</w:t>
        </w:r>
      </w:ins>
      <w:ins w:id="1537" w:author="Oden, Wil" w:date="2025-06-05T12:13:00Z" w16du:dateUtc="2025-06-05T17:13:00Z">
        <w:r w:rsidRPr="00AE2DF4">
          <w:rPr>
            <w:rFonts w:asciiTheme="minorHAnsi" w:hAnsiTheme="minorHAnsi" w:cstheme="minorHAnsi"/>
            <w:sz w:val="20"/>
            <w:szCs w:val="20"/>
          </w:rPr>
          <w:t>T</w:t>
        </w:r>
      </w:ins>
      <w:ins w:id="1538" w:author="Oden, Wil" w:date="2025-06-04T15:53:00Z" w16du:dateUtc="2025-06-04T20:53:00Z">
        <w:r w:rsidRPr="00AE2DF4">
          <w:rPr>
            <w:rFonts w:asciiTheme="minorHAnsi" w:hAnsiTheme="minorHAnsi" w:cstheme="minorHAnsi"/>
            <w:sz w:val="20"/>
            <w:szCs w:val="20"/>
          </w:rPr>
          <w:t>”.</w:t>
        </w:r>
      </w:ins>
    </w:p>
    <w:p w14:paraId="5D09B4EA" w14:textId="77777777" w:rsidR="002D60C1" w:rsidRPr="00AE2DF4" w:rsidRDefault="002D60C1" w:rsidP="002D60C1">
      <w:pPr>
        <w:tabs>
          <w:tab w:val="left" w:pos="1800"/>
        </w:tabs>
        <w:ind w:left="1800"/>
        <w:jc w:val="both"/>
        <w:rPr>
          <w:ins w:id="1539" w:author="Oden, Wil" w:date="2025-06-18T12:00:00Z" w16du:dateUtc="2025-06-18T17:00:00Z"/>
          <w:rFonts w:asciiTheme="minorHAnsi" w:hAnsiTheme="minorHAnsi" w:cstheme="minorHAnsi"/>
          <w:sz w:val="20"/>
          <w:szCs w:val="20"/>
        </w:rPr>
      </w:pPr>
    </w:p>
    <w:p w14:paraId="586E4BD9" w14:textId="77777777" w:rsidR="002D60C1" w:rsidRPr="00AE2DF4" w:rsidRDefault="002D60C1" w:rsidP="002D60C1">
      <w:pPr>
        <w:tabs>
          <w:tab w:val="left" w:pos="1800"/>
        </w:tabs>
        <w:ind w:left="1800"/>
        <w:jc w:val="both"/>
        <w:rPr>
          <w:ins w:id="1540" w:author="Oden, Wil" w:date="2025-06-18T12:00:00Z" w16du:dateUtc="2025-06-18T17:00:00Z"/>
          <w:rFonts w:asciiTheme="minorHAnsi" w:hAnsiTheme="minorHAnsi" w:cstheme="minorHAnsi"/>
          <w:sz w:val="20"/>
          <w:szCs w:val="20"/>
        </w:rPr>
      </w:pPr>
      <w:ins w:id="1541" w:author="Oden, Wil" w:date="2025-06-18T12:00:00Z" w16du:dateUtc="2025-06-18T17:00:00Z">
        <w:r w:rsidRPr="00AE2DF4">
          <w:rPr>
            <w:rFonts w:asciiTheme="minorHAnsi" w:hAnsiTheme="minorHAnsi" w:cstheme="minorHAnsi"/>
            <w:sz w:val="20"/>
            <w:szCs w:val="20"/>
          </w:rPr>
          <w:t>If the mortgage loan is 100% first lien, enter “1”.</w:t>
        </w:r>
      </w:ins>
    </w:p>
    <w:p w14:paraId="1A60B1AE" w14:textId="77777777" w:rsidR="002D60C1" w:rsidRPr="00AE2DF4" w:rsidRDefault="002D60C1" w:rsidP="002D60C1">
      <w:pPr>
        <w:tabs>
          <w:tab w:val="left" w:pos="1800"/>
        </w:tabs>
        <w:ind w:left="1800"/>
        <w:jc w:val="both"/>
        <w:rPr>
          <w:ins w:id="1542" w:author="Oden, Wil" w:date="2025-06-18T12:00:00Z" w16du:dateUtc="2025-06-18T17:00:00Z"/>
          <w:rFonts w:asciiTheme="minorHAnsi" w:hAnsiTheme="minorHAnsi" w:cstheme="minorHAnsi"/>
          <w:sz w:val="20"/>
          <w:szCs w:val="20"/>
        </w:rPr>
      </w:pPr>
    </w:p>
    <w:p w14:paraId="0A8D1EA1" w14:textId="77777777" w:rsidR="002D60C1" w:rsidRPr="00AE2DF4" w:rsidRDefault="002D60C1" w:rsidP="002D60C1">
      <w:pPr>
        <w:tabs>
          <w:tab w:val="left" w:pos="1800"/>
        </w:tabs>
        <w:ind w:left="1800"/>
        <w:jc w:val="both"/>
        <w:rPr>
          <w:ins w:id="1543" w:author="Oden, Wil" w:date="2025-06-18T12:00:00Z" w16du:dateUtc="2025-06-18T17:00:00Z"/>
          <w:rFonts w:asciiTheme="minorHAnsi" w:hAnsiTheme="minorHAnsi" w:cstheme="minorHAnsi"/>
          <w:sz w:val="20"/>
          <w:szCs w:val="20"/>
        </w:rPr>
      </w:pPr>
      <w:ins w:id="1544" w:author="Oden, Wil" w:date="2025-06-18T12:03:00Z" w16du:dateUtc="2025-06-18T17:03:00Z">
        <w:r w:rsidRPr="00AE2DF4">
          <w:rPr>
            <w:rFonts w:asciiTheme="minorHAnsi" w:hAnsiTheme="minorHAnsi" w:cstheme="minorHAnsi"/>
            <w:sz w:val="20"/>
            <w:szCs w:val="20"/>
          </w:rPr>
          <w:t xml:space="preserve">If </w:t>
        </w:r>
      </w:ins>
      <w:ins w:id="1545" w:author="Oden, Wil" w:date="2025-06-18T12:04:00Z" w16du:dateUtc="2025-06-18T17:04:00Z">
        <w:r w:rsidRPr="00AE2DF4">
          <w:rPr>
            <w:rFonts w:asciiTheme="minorHAnsi" w:hAnsiTheme="minorHAnsi" w:cstheme="minorHAnsi"/>
            <w:sz w:val="20"/>
            <w:szCs w:val="20"/>
          </w:rPr>
          <w:t xml:space="preserve">the </w:t>
        </w:r>
      </w:ins>
      <w:ins w:id="1546" w:author="Oden, Wil" w:date="2025-06-18T12:03:00Z" w16du:dateUtc="2025-06-18T17:03:00Z">
        <w:r w:rsidRPr="00AE2DF4">
          <w:rPr>
            <w:rFonts w:asciiTheme="minorHAnsi" w:hAnsiTheme="minorHAnsi" w:cstheme="minorHAnsi"/>
            <w:sz w:val="20"/>
            <w:szCs w:val="20"/>
          </w:rPr>
          <w:t>mortgage loan</w:t>
        </w:r>
      </w:ins>
      <w:ins w:id="1547" w:author="Oden, Wil" w:date="2025-06-18T12:04:00Z" w16du:dateUtc="2025-06-18T17:04:00Z">
        <w:r w:rsidRPr="00AE2DF4">
          <w:rPr>
            <w:rFonts w:asciiTheme="minorHAnsi" w:hAnsiTheme="minorHAnsi" w:cstheme="minorHAnsi"/>
            <w:sz w:val="20"/>
            <w:szCs w:val="20"/>
          </w:rPr>
          <w:t xml:space="preserve"> </w:t>
        </w:r>
      </w:ins>
      <w:ins w:id="1548" w:author="Oden, Wil" w:date="2025-06-18T12:03:00Z" w16du:dateUtc="2025-06-18T17:03:00Z">
        <w:r w:rsidRPr="00AE2DF4">
          <w:rPr>
            <w:rFonts w:asciiTheme="minorHAnsi" w:hAnsiTheme="minorHAnsi" w:cstheme="minorHAnsi"/>
            <w:sz w:val="20"/>
            <w:szCs w:val="20"/>
          </w:rPr>
          <w:t xml:space="preserve">is not </w:t>
        </w:r>
      </w:ins>
      <w:ins w:id="1549" w:author="Oden, Wil" w:date="2025-06-18T12:04:00Z" w16du:dateUtc="2025-06-18T17:04:00Z">
        <w:r w:rsidRPr="00AE2DF4">
          <w:rPr>
            <w:rFonts w:asciiTheme="minorHAnsi" w:hAnsiTheme="minorHAnsi" w:cstheme="minorHAnsi"/>
            <w:sz w:val="20"/>
            <w:szCs w:val="20"/>
          </w:rPr>
          <w:t>a</w:t>
        </w:r>
      </w:ins>
      <w:ins w:id="1550" w:author="Oden, Wil" w:date="2025-06-18T12:03:00Z" w16du:dateUtc="2025-06-18T17:03:00Z">
        <w:r w:rsidRPr="00AE2DF4">
          <w:rPr>
            <w:rFonts w:asciiTheme="minorHAnsi" w:hAnsiTheme="minorHAnsi" w:cstheme="minorHAnsi"/>
            <w:sz w:val="20"/>
            <w:szCs w:val="20"/>
          </w:rPr>
          <w:t xml:space="preserve"> first lien</w:t>
        </w:r>
      </w:ins>
      <w:ins w:id="1551" w:author="Oden, Wil" w:date="2025-06-18T12:04:00Z" w16du:dateUtc="2025-06-18T17:04:00Z">
        <w:r w:rsidRPr="00AE2DF4">
          <w:rPr>
            <w:rFonts w:asciiTheme="minorHAnsi" w:hAnsiTheme="minorHAnsi" w:cstheme="minorHAnsi"/>
            <w:sz w:val="20"/>
            <w:szCs w:val="20"/>
          </w:rPr>
          <w:t>, including those with a combination of first and subordinate liens, e</w:t>
        </w:r>
      </w:ins>
      <w:ins w:id="1552" w:author="Oden, Wil" w:date="2025-06-18T12:03:00Z" w16du:dateUtc="2025-06-18T17:03:00Z">
        <w:r w:rsidRPr="00AE2DF4">
          <w:rPr>
            <w:rFonts w:asciiTheme="minorHAnsi" w:hAnsiTheme="minorHAnsi" w:cstheme="minorHAnsi"/>
            <w:sz w:val="20"/>
            <w:szCs w:val="20"/>
          </w:rPr>
          <w:t>nter “2”</w:t>
        </w:r>
      </w:ins>
      <w:ins w:id="1553" w:author="Oden, Wil" w:date="2025-06-18T12:04:00Z" w16du:dateUtc="2025-06-18T17:04:00Z">
        <w:r w:rsidRPr="00AE2DF4">
          <w:rPr>
            <w:rFonts w:asciiTheme="minorHAnsi" w:hAnsiTheme="minorHAnsi" w:cstheme="minorHAnsi"/>
            <w:sz w:val="20"/>
            <w:szCs w:val="20"/>
          </w:rPr>
          <w:t>.</w:t>
        </w:r>
      </w:ins>
    </w:p>
    <w:p w14:paraId="62DCC5BA" w14:textId="77777777" w:rsidR="002D60C1" w:rsidRPr="00AE2DF4" w:rsidRDefault="002D60C1" w:rsidP="002D60C1">
      <w:pPr>
        <w:jc w:val="both"/>
        <w:rPr>
          <w:sz w:val="20"/>
          <w:szCs w:val="20"/>
        </w:rPr>
      </w:pPr>
    </w:p>
    <w:p w14:paraId="4A9A5619" w14:textId="77777777" w:rsidR="002D60C1" w:rsidRPr="00AE2DF4" w:rsidRDefault="002D60C1" w:rsidP="002D60C1">
      <w:pPr>
        <w:ind w:left="1800"/>
        <w:jc w:val="both"/>
        <w:rPr>
          <w:sz w:val="20"/>
          <w:szCs w:val="20"/>
        </w:rPr>
      </w:pPr>
      <w:r w:rsidRPr="00AE2DF4">
        <w:rPr>
          <w:sz w:val="20"/>
          <w:szCs w:val="20"/>
        </w:rPr>
        <w:t>Otherwise, leave the column blank.</w:t>
      </w:r>
    </w:p>
    <w:p w14:paraId="1DE5DBA5" w14:textId="77777777" w:rsidR="002D60C1" w:rsidRPr="00AE2DF4" w:rsidRDefault="002D60C1" w:rsidP="002D60C1">
      <w:pPr>
        <w:jc w:val="both"/>
        <w:rPr>
          <w:rFonts w:asciiTheme="minorHAnsi" w:hAnsiTheme="minorHAnsi" w:cstheme="minorHAnsi"/>
          <w:sz w:val="20"/>
          <w:szCs w:val="20"/>
        </w:rPr>
      </w:pPr>
    </w:p>
    <w:p w14:paraId="16280543" w14:textId="17C6F52C" w:rsidR="002D60C1" w:rsidRPr="00DA553F" w:rsidDel="00DA553F" w:rsidRDefault="002D60C1" w:rsidP="002D60C1">
      <w:pPr>
        <w:tabs>
          <w:tab w:val="left" w:pos="1800"/>
        </w:tabs>
        <w:ind w:left="1260" w:hanging="1260"/>
        <w:jc w:val="both"/>
        <w:rPr>
          <w:del w:id="1554" w:author="Oden, Wil" w:date="2025-10-15T13:54:00Z" w16du:dateUtc="2025-10-15T18:54:00Z"/>
          <w:rFonts w:asciiTheme="minorHAnsi" w:hAnsiTheme="minorHAnsi" w:cstheme="minorHAnsi"/>
          <w:color w:val="222222"/>
          <w:sz w:val="20"/>
          <w:szCs w:val="20"/>
          <w:highlight w:val="lightGray"/>
        </w:rPr>
      </w:pPr>
      <w:del w:id="1555" w:author="Oden, Wil" w:date="2025-10-15T13:54:00Z" w16du:dateUtc="2025-10-15T18:54:00Z">
        <w:r w:rsidRPr="00DA553F" w:rsidDel="00DA553F">
          <w:rPr>
            <w:rFonts w:asciiTheme="minorHAnsi" w:hAnsiTheme="minorHAnsi" w:cstheme="minorHAnsi"/>
            <w:sz w:val="20"/>
            <w:szCs w:val="20"/>
            <w:highlight w:val="lightGray"/>
          </w:rPr>
          <w:delText>Column</w:delText>
        </w:r>
        <w:r w:rsidRPr="00DA553F" w:rsidDel="00DA553F">
          <w:rPr>
            <w:rFonts w:asciiTheme="minorHAnsi" w:hAnsiTheme="minorHAnsi" w:cstheme="minorHAnsi"/>
            <w:color w:val="222222"/>
            <w:sz w:val="20"/>
            <w:szCs w:val="20"/>
            <w:highlight w:val="lightGray"/>
          </w:rPr>
          <w:delText xml:space="preserve"> 21</w:delText>
        </w:r>
        <w:r w:rsidRPr="00DA553F" w:rsidDel="00DA553F">
          <w:rPr>
            <w:rFonts w:asciiTheme="minorHAnsi" w:hAnsiTheme="minorHAnsi" w:cstheme="minorHAnsi"/>
            <w:sz w:val="20"/>
            <w:szCs w:val="20"/>
            <w:highlight w:val="lightGray"/>
          </w:rPr>
          <w:tab/>
          <w:delText>–</w:delText>
        </w:r>
        <w:r w:rsidRPr="00DA553F" w:rsidDel="00DA553F">
          <w:rPr>
            <w:rFonts w:asciiTheme="minorHAnsi" w:hAnsiTheme="minorHAnsi" w:cstheme="minorHAnsi"/>
            <w:sz w:val="20"/>
            <w:szCs w:val="20"/>
            <w:highlight w:val="lightGray"/>
          </w:rPr>
          <w:tab/>
        </w:r>
        <w:r w:rsidRPr="00DA553F" w:rsidDel="00DA553F">
          <w:rPr>
            <w:rFonts w:asciiTheme="minorHAnsi" w:hAnsiTheme="minorHAnsi" w:cstheme="minorHAnsi"/>
            <w:color w:val="222222"/>
            <w:sz w:val="20"/>
            <w:szCs w:val="20"/>
            <w:highlight w:val="lightGray"/>
          </w:rPr>
          <w:delText>State of Domicile (Statutory Trust Only)</w:delText>
        </w:r>
      </w:del>
    </w:p>
    <w:p w14:paraId="185E9749" w14:textId="46B862B7" w:rsidR="002D60C1" w:rsidRPr="00DA553F" w:rsidDel="00DA553F" w:rsidRDefault="002D60C1" w:rsidP="002D60C1">
      <w:pPr>
        <w:shd w:val="clear" w:color="auto" w:fill="FFFFFF"/>
        <w:jc w:val="both"/>
        <w:rPr>
          <w:del w:id="1556" w:author="Oden, Wil" w:date="2025-10-15T13:54:00Z" w16du:dateUtc="2025-10-15T18:54:00Z"/>
          <w:rFonts w:asciiTheme="minorHAnsi" w:hAnsiTheme="minorHAnsi" w:cstheme="minorHAnsi"/>
          <w:color w:val="222222"/>
          <w:sz w:val="20"/>
          <w:szCs w:val="20"/>
          <w:highlight w:val="lightGray"/>
        </w:rPr>
      </w:pPr>
    </w:p>
    <w:p w14:paraId="7FDE8AFB" w14:textId="7219A3A2" w:rsidR="002D60C1" w:rsidRPr="00AE2DF4" w:rsidDel="00DA553F" w:rsidRDefault="002D60C1" w:rsidP="002D60C1">
      <w:pPr>
        <w:shd w:val="clear" w:color="auto" w:fill="FFFFFF"/>
        <w:ind w:left="1800"/>
        <w:jc w:val="both"/>
        <w:rPr>
          <w:del w:id="1557" w:author="Oden, Wil" w:date="2025-10-15T13:54:00Z" w16du:dateUtc="2025-10-15T18:54:00Z"/>
          <w:rFonts w:asciiTheme="minorHAnsi" w:hAnsiTheme="minorHAnsi" w:cstheme="minorHAnsi"/>
          <w:color w:val="222222"/>
          <w:sz w:val="20"/>
          <w:szCs w:val="20"/>
        </w:rPr>
      </w:pPr>
      <w:del w:id="1558" w:author="Oden, Wil" w:date="2025-10-15T13:54:00Z" w16du:dateUtc="2025-10-15T18:54:00Z">
        <w:r w:rsidRPr="00DA553F" w:rsidDel="00DA553F">
          <w:rPr>
            <w:rFonts w:asciiTheme="minorHAnsi" w:hAnsiTheme="minorHAnsi" w:cstheme="minorHAnsi"/>
            <w:color w:val="222222"/>
            <w:sz w:val="20"/>
            <w:szCs w:val="20"/>
            <w:highlight w:val="lightGray"/>
          </w:rPr>
          <w:delText>Report the two-character U.S. postal abbreviation for the U.S. state or territory the statutory trust is domiciled within.</w:delText>
        </w:r>
      </w:del>
    </w:p>
    <w:p w14:paraId="1786B99F" w14:textId="77777777" w:rsidR="002D60C1" w:rsidRPr="00AE2DF4" w:rsidDel="00E02EDE" w:rsidRDefault="002D60C1" w:rsidP="002D60C1">
      <w:pPr>
        <w:shd w:val="clear" w:color="auto" w:fill="FFFFFF"/>
        <w:jc w:val="both"/>
        <w:rPr>
          <w:del w:id="1559" w:author="Oden, Wil" w:date="2025-05-01T09:34:00Z" w16du:dateUtc="2025-05-01T14:34:00Z"/>
          <w:rFonts w:asciiTheme="minorHAnsi" w:hAnsiTheme="minorHAnsi" w:cstheme="minorHAnsi"/>
          <w:color w:val="222222"/>
          <w:sz w:val="20"/>
          <w:szCs w:val="20"/>
        </w:rPr>
      </w:pPr>
    </w:p>
    <w:p w14:paraId="268BB4BF" w14:textId="77777777" w:rsidR="002D60C1" w:rsidRPr="00AE2DF4" w:rsidRDefault="002D60C1" w:rsidP="002D60C1">
      <w:pPr>
        <w:jc w:val="both"/>
        <w:rPr>
          <w:rFonts w:asciiTheme="minorHAnsi" w:hAnsiTheme="minorHAnsi" w:cstheme="minorHAnsi"/>
          <w:sz w:val="20"/>
          <w:szCs w:val="20"/>
        </w:rPr>
      </w:pPr>
    </w:p>
    <w:p w14:paraId="58A1CEC3" w14:textId="77777777" w:rsidR="002D60C1" w:rsidRPr="00AE2DF4" w:rsidRDefault="002D60C1" w:rsidP="002D60C1">
      <w:pPr>
        <w:jc w:val="center"/>
        <w:rPr>
          <w:rFonts w:asciiTheme="minorHAnsi" w:hAnsiTheme="minorHAnsi" w:cstheme="minorHAnsi"/>
          <w:b/>
          <w:sz w:val="20"/>
          <w:szCs w:val="20"/>
          <w:u w:val="single"/>
        </w:rPr>
      </w:pPr>
      <w:r w:rsidRPr="00AE2DF4">
        <w:rPr>
          <w:rFonts w:asciiTheme="minorHAnsi" w:hAnsiTheme="minorHAnsi" w:cstheme="minorHAnsi"/>
          <w:b/>
          <w:sz w:val="20"/>
          <w:szCs w:val="20"/>
          <w:u w:val="single"/>
        </w:rPr>
        <w:t>SCHEDULE B – PART 2</w:t>
      </w:r>
    </w:p>
    <w:p w14:paraId="528604B4" w14:textId="77777777" w:rsidR="002D60C1" w:rsidRPr="00AE2DF4" w:rsidRDefault="002D60C1" w:rsidP="002D60C1">
      <w:pPr>
        <w:jc w:val="both"/>
        <w:rPr>
          <w:rFonts w:asciiTheme="minorHAnsi" w:hAnsiTheme="minorHAnsi" w:cstheme="minorHAnsi"/>
          <w:sz w:val="20"/>
          <w:szCs w:val="20"/>
        </w:rPr>
      </w:pPr>
    </w:p>
    <w:p w14:paraId="7A6F3C83" w14:textId="77777777" w:rsidR="002D60C1" w:rsidRPr="00AE2DF4" w:rsidRDefault="002D60C1" w:rsidP="002D60C1">
      <w:pPr>
        <w:jc w:val="center"/>
        <w:rPr>
          <w:rFonts w:asciiTheme="minorHAnsi" w:hAnsiTheme="minorHAnsi" w:cstheme="minorHAnsi"/>
          <w:b/>
          <w:sz w:val="20"/>
          <w:szCs w:val="20"/>
          <w:u w:val="single"/>
        </w:rPr>
      </w:pPr>
      <w:r w:rsidRPr="00AE2DF4">
        <w:rPr>
          <w:rFonts w:asciiTheme="minorHAnsi" w:hAnsiTheme="minorHAnsi" w:cstheme="minorHAnsi"/>
          <w:b/>
          <w:sz w:val="20"/>
          <w:szCs w:val="20"/>
          <w:u w:val="single"/>
        </w:rPr>
        <w:t>MORTGAGE LOANS ACQUIRED AND ADDITIONS MADE DURING YEAR</w:t>
      </w:r>
    </w:p>
    <w:p w14:paraId="1871669A" w14:textId="77777777" w:rsidR="002D60C1" w:rsidRPr="00AE2DF4" w:rsidRDefault="002D60C1" w:rsidP="002D60C1">
      <w:pPr>
        <w:jc w:val="both"/>
        <w:rPr>
          <w:rFonts w:asciiTheme="minorHAnsi" w:hAnsiTheme="minorHAnsi" w:cstheme="minorHAnsi"/>
          <w:sz w:val="20"/>
          <w:szCs w:val="20"/>
        </w:rPr>
      </w:pPr>
    </w:p>
    <w:p w14:paraId="5179E2E8" w14:textId="77777777" w:rsidR="002D60C1" w:rsidRPr="00AE2DF4" w:rsidRDefault="002D60C1" w:rsidP="002D60C1">
      <w:pPr>
        <w:jc w:val="both"/>
        <w:rPr>
          <w:rFonts w:asciiTheme="minorHAnsi" w:hAnsiTheme="minorHAnsi" w:cstheme="minorHAnsi"/>
          <w:sz w:val="20"/>
          <w:szCs w:val="20"/>
        </w:rPr>
      </w:pPr>
      <w:r w:rsidRPr="00AE2DF4">
        <w:rPr>
          <w:rFonts w:asciiTheme="minorHAnsi" w:hAnsiTheme="minorHAnsi" w:cstheme="minorHAnsi"/>
          <w:sz w:val="20"/>
          <w:szCs w:val="20"/>
        </w:rPr>
        <w:t xml:space="preserve">Report individually all mortgage loans acquired or transferred from another category (e.g., joint ventures, Schedule BA) but also any increases or additions to mortgage loans acquired or transferred in the current and prior periods. Mortgages acquired and </w:t>
      </w:r>
      <w:proofErr w:type="gramStart"/>
      <w:r w:rsidRPr="00AE2DF4">
        <w:rPr>
          <w:rFonts w:asciiTheme="minorHAnsi" w:hAnsiTheme="minorHAnsi" w:cstheme="minorHAnsi"/>
          <w:sz w:val="20"/>
          <w:szCs w:val="20"/>
        </w:rPr>
        <w:t>disposed</w:t>
      </w:r>
      <w:proofErr w:type="gramEnd"/>
      <w:r w:rsidRPr="00AE2DF4">
        <w:rPr>
          <w:rFonts w:asciiTheme="minorHAnsi" w:hAnsiTheme="minorHAnsi" w:cstheme="minorHAnsi"/>
          <w:sz w:val="20"/>
          <w:szCs w:val="20"/>
        </w:rPr>
        <w:t xml:space="preserve"> during the same year should be reported in both Part 2 and Part 3</w:t>
      </w:r>
      <w:ins w:id="1560" w:author="Oden, Wil" w:date="2025-05-01T09:50:00Z" w16du:dateUtc="2025-05-01T14:50:00Z">
        <w:r w:rsidRPr="00AE2DF4">
          <w:rPr>
            <w:rFonts w:asciiTheme="minorHAnsi" w:hAnsiTheme="minorHAnsi" w:cstheme="minorHAnsi"/>
            <w:sz w:val="20"/>
            <w:szCs w:val="20"/>
          </w:rPr>
          <w:t xml:space="preserve">, which would </w:t>
        </w:r>
      </w:ins>
      <w:ins w:id="1561" w:author="Oden, Wil" w:date="2025-05-01T09:54:00Z" w16du:dateUtc="2025-05-01T14:54:00Z">
        <w:r w:rsidRPr="00AE2DF4">
          <w:rPr>
            <w:rFonts w:asciiTheme="minorHAnsi" w:hAnsiTheme="minorHAnsi" w:cstheme="minorHAnsi"/>
            <w:sz w:val="20"/>
            <w:szCs w:val="20"/>
          </w:rPr>
          <w:t xml:space="preserve">also </w:t>
        </w:r>
      </w:ins>
      <w:ins w:id="1562" w:author="Oden, Wil" w:date="2025-05-01T09:50:00Z" w16du:dateUtc="2025-05-01T14:50:00Z">
        <w:r w:rsidRPr="00AE2DF4">
          <w:rPr>
            <w:rFonts w:asciiTheme="minorHAnsi" w:hAnsiTheme="minorHAnsi" w:cstheme="minorHAnsi"/>
            <w:sz w:val="20"/>
            <w:szCs w:val="20"/>
          </w:rPr>
          <w:t xml:space="preserve">include </w:t>
        </w:r>
      </w:ins>
      <w:ins w:id="1563" w:author="Oden, Wil" w:date="2025-05-01T09:54:00Z" w16du:dateUtc="2025-05-01T14:54:00Z">
        <w:r w:rsidRPr="00AE2DF4">
          <w:rPr>
            <w:rFonts w:asciiTheme="minorHAnsi" w:hAnsiTheme="minorHAnsi" w:cstheme="minorHAnsi"/>
            <w:sz w:val="20"/>
            <w:szCs w:val="20"/>
          </w:rPr>
          <w:t>acquired</w:t>
        </w:r>
      </w:ins>
      <w:ins w:id="1564" w:author="Oden, Wil" w:date="2025-05-01T09:52:00Z" w16du:dateUtc="2025-05-01T14:52:00Z">
        <w:r w:rsidRPr="00AE2DF4">
          <w:rPr>
            <w:rFonts w:asciiTheme="minorHAnsi" w:hAnsiTheme="minorHAnsi" w:cstheme="minorHAnsi"/>
            <w:sz w:val="20"/>
            <w:szCs w:val="20"/>
          </w:rPr>
          <w:t xml:space="preserve"> or </w:t>
        </w:r>
      </w:ins>
      <w:ins w:id="1565" w:author="Oden, Wil" w:date="2025-05-01T09:54:00Z" w16du:dateUtc="2025-05-01T14:54:00Z">
        <w:r w:rsidRPr="00AE2DF4">
          <w:rPr>
            <w:rFonts w:asciiTheme="minorHAnsi" w:hAnsiTheme="minorHAnsi" w:cstheme="minorHAnsi"/>
            <w:sz w:val="20"/>
            <w:szCs w:val="20"/>
          </w:rPr>
          <w:t>disposed</w:t>
        </w:r>
      </w:ins>
      <w:ins w:id="1566" w:author="Oden, Wil" w:date="2025-05-01T09:52:00Z" w16du:dateUtc="2025-05-01T14:52:00Z">
        <w:r w:rsidRPr="00AE2DF4">
          <w:rPr>
            <w:rFonts w:asciiTheme="minorHAnsi" w:hAnsiTheme="minorHAnsi" w:cstheme="minorHAnsi"/>
            <w:sz w:val="20"/>
            <w:szCs w:val="20"/>
          </w:rPr>
          <w:t xml:space="preserve"> </w:t>
        </w:r>
      </w:ins>
      <w:ins w:id="1567" w:author="Marcotte, Robin" w:date="2025-05-07T17:59:00Z" w16du:dateUtc="2025-05-07T22:59:00Z">
        <w:r w:rsidRPr="00AE2DF4">
          <w:rPr>
            <w:rFonts w:asciiTheme="minorHAnsi" w:hAnsiTheme="minorHAnsi" w:cstheme="minorHAnsi"/>
            <w:sz w:val="20"/>
            <w:szCs w:val="20"/>
          </w:rPr>
          <w:t xml:space="preserve">of </w:t>
        </w:r>
      </w:ins>
      <w:ins w:id="1568" w:author="Oden, Wil" w:date="2025-05-01T09:50:00Z" w16du:dateUtc="2025-05-01T14:50:00Z">
        <w:r w:rsidRPr="00AE2DF4">
          <w:rPr>
            <w:rFonts w:asciiTheme="minorHAnsi" w:hAnsiTheme="minorHAnsi" w:cstheme="minorHAnsi"/>
            <w:sz w:val="20"/>
            <w:szCs w:val="20"/>
          </w:rPr>
          <w:t xml:space="preserve">residential mortgage loans held within </w:t>
        </w:r>
      </w:ins>
      <w:ins w:id="1569" w:author="Oden, Wil" w:date="2025-05-01T09:52:00Z" w16du:dateUtc="2025-05-01T14:52:00Z">
        <w:r w:rsidRPr="00AE2DF4">
          <w:rPr>
            <w:rFonts w:asciiTheme="minorHAnsi" w:hAnsiTheme="minorHAnsi" w:cstheme="minorHAnsi"/>
            <w:sz w:val="20"/>
            <w:szCs w:val="20"/>
          </w:rPr>
          <w:t xml:space="preserve">qualifying </w:t>
        </w:r>
      </w:ins>
      <w:ins w:id="1570" w:author="Oden, Wil" w:date="2025-05-01T09:50:00Z" w16du:dateUtc="2025-05-01T14:50:00Z">
        <w:r w:rsidRPr="00AE2DF4">
          <w:rPr>
            <w:rFonts w:asciiTheme="minorHAnsi" w:hAnsiTheme="minorHAnsi" w:cstheme="minorHAnsi"/>
            <w:sz w:val="20"/>
            <w:szCs w:val="20"/>
          </w:rPr>
          <w:t>statutory trust</w:t>
        </w:r>
      </w:ins>
      <w:ins w:id="1571" w:author="Oden, Wil" w:date="2025-05-01T09:51:00Z" w16du:dateUtc="2025-05-01T14:51:00Z">
        <w:r w:rsidRPr="00AE2DF4">
          <w:rPr>
            <w:rFonts w:asciiTheme="minorHAnsi" w:hAnsiTheme="minorHAnsi" w:cstheme="minorHAnsi"/>
            <w:sz w:val="20"/>
            <w:szCs w:val="20"/>
          </w:rPr>
          <w:t>s</w:t>
        </w:r>
      </w:ins>
      <w:r w:rsidRPr="00AE2DF4">
        <w:rPr>
          <w:rFonts w:asciiTheme="minorHAnsi" w:hAnsiTheme="minorHAnsi" w:cstheme="minorHAnsi"/>
          <w:sz w:val="20"/>
          <w:szCs w:val="20"/>
        </w:rPr>
        <w:t xml:space="preserve">. Include non-conventional mortgage loans (e.g., loans that can be increased to their maximum loan value without incurring the cost of writing a new mortgage). Also include mezzanine real estate loans. For accounting and admission guidance related to mezzanine real estate loans, refer to </w:t>
      </w:r>
      <w:r w:rsidRPr="00AE2DF4">
        <w:rPr>
          <w:rFonts w:asciiTheme="minorHAnsi" w:hAnsiTheme="minorHAnsi" w:cstheme="minorHAnsi"/>
          <w:i/>
          <w:sz w:val="20"/>
          <w:szCs w:val="20"/>
        </w:rPr>
        <w:t>SSAP No. 83—Mezzanine Real Estate Loans</w:t>
      </w:r>
      <w:r w:rsidRPr="00AE2DF4">
        <w:rPr>
          <w:rFonts w:asciiTheme="minorHAnsi" w:hAnsiTheme="minorHAnsi" w:cstheme="minorHAnsi"/>
          <w:sz w:val="20"/>
          <w:szCs w:val="20"/>
        </w:rPr>
        <w:t>. Collateralized Mortgage Obligations (residential mortgage-backed securities) should be included in Schedule D.</w:t>
      </w:r>
    </w:p>
    <w:p w14:paraId="4C02CAA1" w14:textId="77777777" w:rsidR="002D60C1" w:rsidRPr="00AE2DF4" w:rsidRDefault="002D60C1" w:rsidP="002D60C1">
      <w:pPr>
        <w:jc w:val="both"/>
        <w:rPr>
          <w:rFonts w:asciiTheme="minorHAnsi" w:hAnsiTheme="minorHAnsi" w:cstheme="minorHAnsi"/>
          <w:sz w:val="20"/>
          <w:szCs w:val="20"/>
        </w:rPr>
      </w:pPr>
    </w:p>
    <w:p w14:paraId="22244EFE" w14:textId="77777777" w:rsidR="002D60C1" w:rsidRPr="00AE2DF4" w:rsidRDefault="002D60C1" w:rsidP="002D60C1">
      <w:pPr>
        <w:jc w:val="both"/>
        <w:rPr>
          <w:rFonts w:asciiTheme="minorHAnsi" w:hAnsiTheme="minorHAnsi" w:cstheme="minorHAnsi"/>
          <w:sz w:val="20"/>
          <w:szCs w:val="20"/>
        </w:rPr>
      </w:pPr>
      <w:r w:rsidRPr="00AE2DF4">
        <w:rPr>
          <w:rFonts w:asciiTheme="minorHAnsi" w:hAnsiTheme="minorHAnsi" w:cstheme="minorHAnsi"/>
          <w:sz w:val="20"/>
          <w:szCs w:val="20"/>
        </w:rPr>
        <w:t>A description of the information required by the columnar headings is as follows:</w:t>
      </w:r>
    </w:p>
    <w:p w14:paraId="65F72B35" w14:textId="77777777" w:rsidR="002D60C1" w:rsidRPr="00AE2DF4" w:rsidRDefault="002D60C1" w:rsidP="002D60C1">
      <w:pPr>
        <w:jc w:val="both"/>
        <w:rPr>
          <w:rFonts w:asciiTheme="minorHAnsi" w:hAnsiTheme="minorHAnsi" w:cstheme="minorHAnsi"/>
          <w:sz w:val="20"/>
          <w:szCs w:val="20"/>
        </w:rPr>
      </w:pPr>
    </w:p>
    <w:p w14:paraId="56416E4A" w14:textId="77777777" w:rsidR="002D60C1" w:rsidRPr="00AE2DF4" w:rsidRDefault="002D60C1" w:rsidP="002D60C1">
      <w:pPr>
        <w:tabs>
          <w:tab w:val="left" w:pos="1800"/>
        </w:tabs>
        <w:ind w:left="1260" w:hanging="1260"/>
        <w:jc w:val="both"/>
        <w:rPr>
          <w:rFonts w:asciiTheme="minorHAnsi" w:hAnsiTheme="minorHAnsi" w:cstheme="minorHAnsi"/>
          <w:sz w:val="20"/>
          <w:szCs w:val="20"/>
        </w:rPr>
      </w:pPr>
      <w:r w:rsidRPr="00AE2DF4">
        <w:rPr>
          <w:rFonts w:asciiTheme="minorHAnsi" w:hAnsiTheme="minorHAnsi" w:cstheme="minorHAnsi"/>
          <w:sz w:val="20"/>
          <w:szCs w:val="20"/>
        </w:rPr>
        <w:lastRenderedPageBreak/>
        <w:t>Column 1</w:t>
      </w:r>
      <w:r w:rsidRPr="00AE2DF4">
        <w:rPr>
          <w:rFonts w:asciiTheme="minorHAnsi" w:hAnsiTheme="minorHAnsi" w:cstheme="minorHAnsi"/>
          <w:sz w:val="20"/>
          <w:szCs w:val="20"/>
        </w:rPr>
        <w:tab/>
        <w:t>–</w:t>
      </w:r>
      <w:r w:rsidRPr="00AE2DF4">
        <w:rPr>
          <w:rFonts w:asciiTheme="minorHAnsi" w:hAnsiTheme="minorHAnsi" w:cstheme="minorHAnsi"/>
          <w:sz w:val="20"/>
          <w:szCs w:val="20"/>
        </w:rPr>
        <w:tab/>
        <w:t>Loan Number</w:t>
      </w:r>
    </w:p>
    <w:p w14:paraId="2730E526" w14:textId="77777777" w:rsidR="002D60C1" w:rsidRPr="00AE2DF4" w:rsidRDefault="002D60C1" w:rsidP="002D60C1">
      <w:pPr>
        <w:jc w:val="both"/>
        <w:rPr>
          <w:rFonts w:asciiTheme="minorHAnsi" w:hAnsiTheme="minorHAnsi" w:cstheme="minorHAnsi"/>
          <w:sz w:val="20"/>
          <w:szCs w:val="20"/>
        </w:rPr>
      </w:pPr>
    </w:p>
    <w:p w14:paraId="19D3BB99" w14:textId="77777777" w:rsidR="002D60C1" w:rsidRPr="00AE2DF4" w:rsidRDefault="002D60C1" w:rsidP="002D60C1">
      <w:pPr>
        <w:ind w:left="1800"/>
        <w:jc w:val="both"/>
        <w:rPr>
          <w:rFonts w:asciiTheme="minorHAnsi" w:hAnsiTheme="minorHAnsi" w:cstheme="minorHAnsi"/>
          <w:sz w:val="20"/>
          <w:szCs w:val="20"/>
        </w:rPr>
      </w:pPr>
      <w:proofErr w:type="gramStart"/>
      <w:r w:rsidRPr="00AE2DF4">
        <w:rPr>
          <w:rFonts w:asciiTheme="minorHAnsi" w:hAnsiTheme="minorHAnsi" w:cstheme="minorHAnsi"/>
          <w:sz w:val="20"/>
          <w:szCs w:val="20"/>
        </w:rPr>
        <w:t>Report</w:t>
      </w:r>
      <w:proofErr w:type="gramEnd"/>
      <w:r w:rsidRPr="00AE2DF4">
        <w:rPr>
          <w:rFonts w:asciiTheme="minorHAnsi" w:hAnsiTheme="minorHAnsi" w:cstheme="minorHAnsi"/>
          <w:sz w:val="20"/>
          <w:szCs w:val="20"/>
        </w:rPr>
        <w:t xml:space="preserve"> the mortgage loan number assigned by the reporting entity. For foreign denominated </w:t>
      </w:r>
      <w:proofErr w:type="gramStart"/>
      <w:r w:rsidRPr="00AE2DF4">
        <w:rPr>
          <w:rFonts w:asciiTheme="minorHAnsi" w:hAnsiTheme="minorHAnsi" w:cstheme="minorHAnsi"/>
          <w:sz w:val="20"/>
          <w:szCs w:val="20"/>
        </w:rPr>
        <w:t>mortgages,</w:t>
      </w:r>
      <w:proofErr w:type="gramEnd"/>
      <w:r w:rsidRPr="00AE2DF4">
        <w:rPr>
          <w:rFonts w:asciiTheme="minorHAnsi" w:hAnsiTheme="minorHAnsi" w:cstheme="minorHAnsi"/>
          <w:sz w:val="20"/>
          <w:szCs w:val="20"/>
        </w:rPr>
        <w:t xml:space="preserve"> indicate the principal indebtedness amount in its local currency.</w:t>
      </w:r>
    </w:p>
    <w:p w14:paraId="6AD0996C" w14:textId="77777777" w:rsidR="002D60C1" w:rsidRPr="00AE2DF4" w:rsidRDefault="002D60C1" w:rsidP="002D60C1">
      <w:pPr>
        <w:jc w:val="both"/>
        <w:rPr>
          <w:rFonts w:asciiTheme="minorHAnsi" w:hAnsiTheme="minorHAnsi" w:cstheme="minorHAnsi"/>
          <w:sz w:val="20"/>
          <w:szCs w:val="20"/>
        </w:rPr>
      </w:pPr>
    </w:p>
    <w:p w14:paraId="5F9AB0F4" w14:textId="77777777" w:rsidR="002D60C1" w:rsidRPr="00AE2DF4" w:rsidRDefault="002D60C1" w:rsidP="002D60C1">
      <w:pPr>
        <w:tabs>
          <w:tab w:val="left" w:pos="1800"/>
        </w:tabs>
        <w:ind w:left="1260" w:hanging="1260"/>
        <w:jc w:val="both"/>
        <w:rPr>
          <w:rFonts w:asciiTheme="minorHAnsi" w:hAnsiTheme="minorHAnsi" w:cstheme="minorHAnsi"/>
          <w:sz w:val="20"/>
          <w:szCs w:val="20"/>
        </w:rPr>
      </w:pPr>
      <w:r w:rsidRPr="00AE2DF4">
        <w:rPr>
          <w:rFonts w:asciiTheme="minorHAnsi" w:hAnsiTheme="minorHAnsi" w:cstheme="minorHAnsi"/>
          <w:sz w:val="20"/>
          <w:szCs w:val="20"/>
        </w:rPr>
        <w:t>Column 2</w:t>
      </w:r>
      <w:r w:rsidRPr="00AE2DF4">
        <w:rPr>
          <w:rFonts w:asciiTheme="minorHAnsi" w:hAnsiTheme="minorHAnsi" w:cstheme="minorHAnsi"/>
          <w:sz w:val="20"/>
          <w:szCs w:val="20"/>
        </w:rPr>
        <w:tab/>
        <w:t>–</w:t>
      </w:r>
      <w:r w:rsidRPr="00AE2DF4">
        <w:rPr>
          <w:rFonts w:asciiTheme="minorHAnsi" w:hAnsiTheme="minorHAnsi" w:cstheme="minorHAnsi"/>
          <w:sz w:val="20"/>
          <w:szCs w:val="20"/>
        </w:rPr>
        <w:tab/>
        <w:t>City</w:t>
      </w:r>
    </w:p>
    <w:p w14:paraId="4C83700F" w14:textId="77777777" w:rsidR="002D60C1" w:rsidRPr="00AE2DF4" w:rsidRDefault="002D60C1" w:rsidP="002D60C1">
      <w:pPr>
        <w:jc w:val="both"/>
        <w:rPr>
          <w:rFonts w:asciiTheme="minorHAnsi" w:hAnsiTheme="minorHAnsi" w:cstheme="minorHAnsi"/>
          <w:sz w:val="20"/>
          <w:szCs w:val="20"/>
        </w:rPr>
      </w:pPr>
    </w:p>
    <w:p w14:paraId="696ECD1B" w14:textId="77777777" w:rsidR="002D60C1" w:rsidRPr="00AE2DF4" w:rsidRDefault="002D60C1" w:rsidP="002D60C1">
      <w:pPr>
        <w:ind w:left="1800"/>
        <w:jc w:val="both"/>
        <w:rPr>
          <w:rFonts w:asciiTheme="minorHAnsi" w:hAnsiTheme="minorHAnsi" w:cstheme="minorHAnsi"/>
          <w:sz w:val="20"/>
          <w:szCs w:val="20"/>
        </w:rPr>
      </w:pPr>
      <w:r w:rsidRPr="00AE2DF4">
        <w:rPr>
          <w:rFonts w:asciiTheme="minorHAnsi" w:hAnsiTheme="minorHAnsi" w:cstheme="minorHAnsi"/>
          <w:sz w:val="20"/>
          <w:szCs w:val="20"/>
        </w:rPr>
        <w:t>For mortgages in the U.S., list city. If the city is unknown, indicate the county. If the mortgage is outside the U.S., indicate the city or province.</w:t>
      </w:r>
    </w:p>
    <w:p w14:paraId="5ABF86F5" w14:textId="77777777" w:rsidR="002D60C1" w:rsidRPr="00AE2DF4" w:rsidRDefault="002D60C1" w:rsidP="002D60C1">
      <w:pPr>
        <w:jc w:val="both"/>
        <w:rPr>
          <w:rFonts w:asciiTheme="minorHAnsi" w:hAnsiTheme="minorHAnsi" w:cstheme="minorHAnsi"/>
          <w:sz w:val="20"/>
          <w:szCs w:val="20"/>
        </w:rPr>
      </w:pPr>
    </w:p>
    <w:p w14:paraId="00A95267" w14:textId="77777777" w:rsidR="002D60C1" w:rsidRPr="00AE2DF4" w:rsidRDefault="002D60C1" w:rsidP="002D60C1">
      <w:pPr>
        <w:tabs>
          <w:tab w:val="left" w:pos="1800"/>
        </w:tabs>
        <w:ind w:left="1260" w:hanging="1260"/>
        <w:jc w:val="both"/>
        <w:rPr>
          <w:rFonts w:asciiTheme="minorHAnsi" w:hAnsiTheme="minorHAnsi" w:cstheme="minorHAnsi"/>
          <w:sz w:val="20"/>
          <w:szCs w:val="20"/>
        </w:rPr>
      </w:pPr>
      <w:r w:rsidRPr="00AE2DF4">
        <w:rPr>
          <w:rFonts w:asciiTheme="minorHAnsi" w:hAnsiTheme="minorHAnsi" w:cstheme="minorHAnsi"/>
          <w:sz w:val="20"/>
          <w:szCs w:val="20"/>
        </w:rPr>
        <w:t>Column 3</w:t>
      </w:r>
      <w:r w:rsidRPr="00AE2DF4">
        <w:rPr>
          <w:rFonts w:asciiTheme="minorHAnsi" w:hAnsiTheme="minorHAnsi" w:cstheme="minorHAnsi"/>
          <w:sz w:val="20"/>
          <w:szCs w:val="20"/>
        </w:rPr>
        <w:tab/>
        <w:t>–</w:t>
      </w:r>
      <w:r w:rsidRPr="00AE2DF4">
        <w:rPr>
          <w:rFonts w:asciiTheme="minorHAnsi" w:hAnsiTheme="minorHAnsi" w:cstheme="minorHAnsi"/>
          <w:sz w:val="20"/>
          <w:szCs w:val="20"/>
        </w:rPr>
        <w:tab/>
        <w:t>State</w:t>
      </w:r>
    </w:p>
    <w:p w14:paraId="7ACAF462" w14:textId="77777777" w:rsidR="002D60C1" w:rsidRPr="00AE2DF4" w:rsidRDefault="002D60C1" w:rsidP="002D60C1">
      <w:pPr>
        <w:jc w:val="both"/>
        <w:rPr>
          <w:rFonts w:asciiTheme="minorHAnsi" w:hAnsiTheme="minorHAnsi" w:cstheme="minorHAnsi"/>
          <w:sz w:val="20"/>
          <w:szCs w:val="20"/>
        </w:rPr>
      </w:pPr>
    </w:p>
    <w:p w14:paraId="570E51EE" w14:textId="77777777" w:rsidR="002D60C1" w:rsidRPr="00AE2DF4" w:rsidRDefault="002D60C1" w:rsidP="002D60C1">
      <w:pPr>
        <w:ind w:left="1800"/>
        <w:jc w:val="both"/>
        <w:rPr>
          <w:rFonts w:asciiTheme="minorHAnsi" w:hAnsiTheme="minorHAnsi" w:cstheme="minorHAnsi"/>
          <w:sz w:val="20"/>
          <w:szCs w:val="20"/>
        </w:rPr>
      </w:pPr>
      <w:r w:rsidRPr="00AE2DF4">
        <w:rPr>
          <w:rFonts w:asciiTheme="minorHAnsi" w:hAnsiTheme="minorHAnsi" w:cstheme="minorHAnsi"/>
          <w:sz w:val="20"/>
          <w:szCs w:val="20"/>
        </w:rPr>
        <w:t xml:space="preserve">For mortgages in U.S. states, territories and possessions, report the two-character U.S. postal abbreviation for U.S. states, territories and possessions. If the mortgage is located outside the </w:t>
      </w:r>
      <w:r w:rsidRPr="00AE2DF4">
        <w:rPr>
          <w:rFonts w:asciiTheme="minorHAnsi" w:hAnsiTheme="minorHAnsi" w:cstheme="minorHAnsi"/>
          <w:sz w:val="20"/>
          <w:szCs w:val="20"/>
        </w:rPr>
        <w:br/>
        <w:t>U.S. states, territories and possessions, report the three-character (ISO Alpha 3) country abbreviations available in the listing in the appendix of these instructions.</w:t>
      </w:r>
    </w:p>
    <w:p w14:paraId="5B6A0647" w14:textId="77777777" w:rsidR="002D60C1" w:rsidRPr="00AE2DF4" w:rsidRDefault="002D60C1" w:rsidP="002D60C1">
      <w:pPr>
        <w:jc w:val="both"/>
        <w:rPr>
          <w:rFonts w:asciiTheme="minorHAnsi" w:hAnsiTheme="minorHAnsi" w:cstheme="minorHAnsi"/>
          <w:sz w:val="20"/>
          <w:szCs w:val="20"/>
        </w:rPr>
      </w:pPr>
    </w:p>
    <w:p w14:paraId="0D7FC470" w14:textId="77777777" w:rsidR="002D60C1" w:rsidRPr="00AE2DF4" w:rsidRDefault="002D60C1" w:rsidP="002D60C1">
      <w:pPr>
        <w:tabs>
          <w:tab w:val="left" w:pos="1800"/>
        </w:tabs>
        <w:ind w:left="1260" w:hanging="1260"/>
        <w:jc w:val="both"/>
        <w:rPr>
          <w:rFonts w:asciiTheme="minorHAnsi" w:hAnsiTheme="minorHAnsi" w:cstheme="minorHAnsi"/>
          <w:sz w:val="20"/>
          <w:szCs w:val="20"/>
        </w:rPr>
      </w:pPr>
      <w:r w:rsidRPr="00AE2DF4">
        <w:rPr>
          <w:rFonts w:asciiTheme="minorHAnsi" w:hAnsiTheme="minorHAnsi" w:cstheme="minorHAnsi"/>
          <w:sz w:val="20"/>
          <w:szCs w:val="20"/>
        </w:rPr>
        <w:t>Column 4</w:t>
      </w:r>
      <w:r w:rsidRPr="00AE2DF4">
        <w:rPr>
          <w:rFonts w:asciiTheme="minorHAnsi" w:hAnsiTheme="minorHAnsi" w:cstheme="minorHAnsi"/>
          <w:sz w:val="20"/>
          <w:szCs w:val="20"/>
        </w:rPr>
        <w:tab/>
        <w:t>–</w:t>
      </w:r>
      <w:r w:rsidRPr="00AE2DF4">
        <w:rPr>
          <w:rFonts w:asciiTheme="minorHAnsi" w:hAnsiTheme="minorHAnsi" w:cstheme="minorHAnsi"/>
          <w:sz w:val="20"/>
          <w:szCs w:val="20"/>
        </w:rPr>
        <w:tab/>
        <w:t>Loan Type</w:t>
      </w:r>
    </w:p>
    <w:p w14:paraId="799FACB7" w14:textId="77777777" w:rsidR="002D60C1" w:rsidRPr="00AE2DF4" w:rsidRDefault="002D60C1" w:rsidP="002D60C1">
      <w:pPr>
        <w:jc w:val="both"/>
        <w:rPr>
          <w:rFonts w:asciiTheme="minorHAnsi" w:hAnsiTheme="minorHAnsi" w:cstheme="minorHAnsi"/>
          <w:sz w:val="20"/>
          <w:szCs w:val="20"/>
        </w:rPr>
      </w:pPr>
    </w:p>
    <w:p w14:paraId="7DB1D2E0" w14:textId="77777777" w:rsidR="002D60C1" w:rsidRPr="00AE2DF4" w:rsidRDefault="002D60C1" w:rsidP="002D60C1">
      <w:pPr>
        <w:ind w:left="1800"/>
        <w:jc w:val="both"/>
        <w:rPr>
          <w:rFonts w:asciiTheme="minorHAnsi" w:hAnsiTheme="minorHAnsi" w:cstheme="minorHAnsi"/>
          <w:sz w:val="20"/>
          <w:szCs w:val="20"/>
        </w:rPr>
      </w:pPr>
      <w:r w:rsidRPr="00AE2DF4">
        <w:rPr>
          <w:rFonts w:asciiTheme="minorHAnsi" w:hAnsiTheme="minorHAnsi" w:cstheme="minorHAnsi"/>
          <w:sz w:val="20"/>
          <w:szCs w:val="20"/>
        </w:rPr>
        <w:t>If the loan was made to an officer or director of the reporting entity/subsidiary/affiliate, enter “E”.</w:t>
      </w:r>
    </w:p>
    <w:p w14:paraId="29F3D8E2" w14:textId="77777777" w:rsidR="002D60C1" w:rsidRPr="00AE2DF4" w:rsidRDefault="002D60C1" w:rsidP="002D60C1">
      <w:pPr>
        <w:jc w:val="both"/>
        <w:rPr>
          <w:rFonts w:asciiTheme="minorHAnsi" w:hAnsiTheme="minorHAnsi" w:cstheme="minorHAnsi"/>
          <w:sz w:val="20"/>
          <w:szCs w:val="20"/>
        </w:rPr>
      </w:pPr>
    </w:p>
    <w:p w14:paraId="0AD4132C" w14:textId="77777777" w:rsidR="002D60C1" w:rsidRPr="00AE2DF4" w:rsidRDefault="002D60C1" w:rsidP="002D60C1">
      <w:pPr>
        <w:ind w:left="1800"/>
        <w:jc w:val="both"/>
        <w:rPr>
          <w:rFonts w:asciiTheme="minorHAnsi" w:hAnsiTheme="minorHAnsi" w:cstheme="minorHAnsi"/>
          <w:sz w:val="20"/>
          <w:szCs w:val="20"/>
        </w:rPr>
      </w:pPr>
      <w:r w:rsidRPr="00AE2DF4">
        <w:rPr>
          <w:rFonts w:asciiTheme="minorHAnsi" w:hAnsiTheme="minorHAnsi" w:cstheme="minorHAnsi"/>
          <w:sz w:val="20"/>
          <w:szCs w:val="20"/>
        </w:rPr>
        <w:t>If the loan was made directly to a subsidiary or affiliate, enter “S.”</w:t>
      </w:r>
    </w:p>
    <w:p w14:paraId="04F033E3" w14:textId="77777777" w:rsidR="002D60C1" w:rsidRPr="00AE2DF4" w:rsidRDefault="002D60C1" w:rsidP="002D60C1">
      <w:pPr>
        <w:jc w:val="both"/>
        <w:rPr>
          <w:rFonts w:asciiTheme="minorHAnsi" w:hAnsiTheme="minorHAnsi" w:cstheme="minorHAnsi"/>
          <w:sz w:val="20"/>
          <w:szCs w:val="20"/>
        </w:rPr>
      </w:pPr>
    </w:p>
    <w:p w14:paraId="0E034816" w14:textId="77777777" w:rsidR="002D60C1" w:rsidRPr="00AE2DF4" w:rsidRDefault="002D60C1" w:rsidP="002D60C1">
      <w:pPr>
        <w:ind w:left="1800"/>
        <w:jc w:val="both"/>
        <w:rPr>
          <w:rFonts w:asciiTheme="minorHAnsi" w:hAnsiTheme="minorHAnsi" w:cstheme="minorHAnsi"/>
          <w:sz w:val="20"/>
          <w:szCs w:val="20"/>
        </w:rPr>
      </w:pPr>
      <w:r w:rsidRPr="00AE2DF4">
        <w:rPr>
          <w:rFonts w:asciiTheme="minorHAnsi" w:hAnsiTheme="minorHAnsi" w:cstheme="minorHAnsi"/>
          <w:sz w:val="20"/>
          <w:szCs w:val="20"/>
        </w:rPr>
        <w:t xml:space="preserve">If the loan was made directly to a </w:t>
      </w:r>
      <w:r w:rsidRPr="00AE2DF4">
        <w:rPr>
          <w:rFonts w:asciiTheme="minorHAnsi" w:hAnsiTheme="minorHAnsi" w:cstheme="minorHAnsi"/>
          <w:color w:val="222222"/>
          <w:sz w:val="20"/>
          <w:szCs w:val="20"/>
        </w:rPr>
        <w:t>related party that doesn’t meet the affiliate definition or the reporting entity has received domiciliary state approval to disclaim control/affiliation</w:t>
      </w:r>
      <w:r w:rsidRPr="00AE2DF4">
        <w:rPr>
          <w:rFonts w:asciiTheme="minorHAnsi" w:hAnsiTheme="minorHAnsi" w:cstheme="minorHAnsi"/>
          <w:sz w:val="20"/>
          <w:szCs w:val="20"/>
        </w:rPr>
        <w:t>, enter “R.”</w:t>
      </w:r>
    </w:p>
    <w:p w14:paraId="2EF12572" w14:textId="77777777" w:rsidR="002D60C1" w:rsidRPr="00AE2DF4" w:rsidRDefault="002D60C1" w:rsidP="002D60C1">
      <w:pPr>
        <w:tabs>
          <w:tab w:val="left" w:pos="1800"/>
        </w:tabs>
        <w:ind w:left="1800"/>
        <w:jc w:val="both"/>
        <w:rPr>
          <w:ins w:id="1572" w:author="Oden, Wil" w:date="2025-06-04T15:53:00Z" w16du:dateUtc="2025-06-04T20:53:00Z"/>
          <w:rFonts w:asciiTheme="minorHAnsi" w:hAnsiTheme="minorHAnsi" w:cstheme="minorHAnsi"/>
          <w:sz w:val="20"/>
          <w:szCs w:val="20"/>
        </w:rPr>
      </w:pPr>
    </w:p>
    <w:p w14:paraId="74365BC1" w14:textId="77777777" w:rsidR="002D60C1" w:rsidRPr="00AE2DF4" w:rsidRDefault="002D60C1" w:rsidP="002D60C1">
      <w:pPr>
        <w:tabs>
          <w:tab w:val="left" w:pos="1800"/>
        </w:tabs>
        <w:ind w:left="1800"/>
        <w:jc w:val="both"/>
        <w:rPr>
          <w:ins w:id="1573" w:author="Oden, Wil" w:date="2025-06-18T12:00:00Z" w16du:dateUtc="2025-06-18T17:00:00Z"/>
          <w:rFonts w:asciiTheme="minorHAnsi" w:hAnsiTheme="minorHAnsi" w:cstheme="minorHAnsi"/>
          <w:sz w:val="20"/>
          <w:szCs w:val="20"/>
        </w:rPr>
      </w:pPr>
      <w:ins w:id="1574" w:author="Oden, Wil" w:date="2025-06-04T15:53:00Z" w16du:dateUtc="2025-06-04T20:53:00Z">
        <w:r w:rsidRPr="00AE2DF4">
          <w:rPr>
            <w:rFonts w:asciiTheme="minorHAnsi" w:hAnsiTheme="minorHAnsi" w:cstheme="minorHAnsi"/>
            <w:sz w:val="20"/>
            <w:szCs w:val="20"/>
          </w:rPr>
          <w:t>If the residential mortgage loan is held in a qualifying statutory trust, enter “</w:t>
        </w:r>
      </w:ins>
      <w:ins w:id="1575" w:author="Oden, Wil" w:date="2025-06-05T12:13:00Z" w16du:dateUtc="2025-06-05T17:13:00Z">
        <w:r w:rsidRPr="00AE2DF4">
          <w:rPr>
            <w:rFonts w:asciiTheme="minorHAnsi" w:hAnsiTheme="minorHAnsi" w:cstheme="minorHAnsi"/>
            <w:sz w:val="20"/>
            <w:szCs w:val="20"/>
          </w:rPr>
          <w:t>T</w:t>
        </w:r>
      </w:ins>
      <w:ins w:id="1576" w:author="Oden, Wil" w:date="2025-06-04T15:53:00Z" w16du:dateUtc="2025-06-04T20:53:00Z">
        <w:r w:rsidRPr="00AE2DF4">
          <w:rPr>
            <w:rFonts w:asciiTheme="minorHAnsi" w:hAnsiTheme="minorHAnsi" w:cstheme="minorHAnsi"/>
            <w:sz w:val="20"/>
            <w:szCs w:val="20"/>
          </w:rPr>
          <w:t>”.</w:t>
        </w:r>
      </w:ins>
    </w:p>
    <w:p w14:paraId="646AF70B" w14:textId="77777777" w:rsidR="002D60C1" w:rsidRPr="00AE2DF4" w:rsidRDefault="002D60C1" w:rsidP="002D60C1">
      <w:pPr>
        <w:tabs>
          <w:tab w:val="left" w:pos="1800"/>
        </w:tabs>
        <w:ind w:left="1800"/>
        <w:jc w:val="both"/>
        <w:rPr>
          <w:ins w:id="1577" w:author="Oden, Wil" w:date="2025-06-18T12:00:00Z" w16du:dateUtc="2025-06-18T17:00:00Z"/>
          <w:rFonts w:asciiTheme="minorHAnsi" w:hAnsiTheme="minorHAnsi" w:cstheme="minorHAnsi"/>
          <w:sz w:val="20"/>
          <w:szCs w:val="20"/>
        </w:rPr>
      </w:pPr>
    </w:p>
    <w:p w14:paraId="76944B9E" w14:textId="77777777" w:rsidR="002D60C1" w:rsidRPr="00AE2DF4" w:rsidRDefault="002D60C1" w:rsidP="002D60C1">
      <w:pPr>
        <w:tabs>
          <w:tab w:val="left" w:pos="1800"/>
        </w:tabs>
        <w:ind w:left="1800"/>
        <w:jc w:val="both"/>
        <w:rPr>
          <w:ins w:id="1578" w:author="Oden, Wil" w:date="2025-06-18T12:00:00Z" w16du:dateUtc="2025-06-18T17:00:00Z"/>
          <w:rFonts w:asciiTheme="minorHAnsi" w:hAnsiTheme="minorHAnsi" w:cstheme="minorHAnsi"/>
          <w:sz w:val="20"/>
          <w:szCs w:val="20"/>
        </w:rPr>
      </w:pPr>
      <w:ins w:id="1579" w:author="Oden, Wil" w:date="2025-06-18T12:00:00Z" w16du:dateUtc="2025-06-18T17:00:00Z">
        <w:r w:rsidRPr="00AE2DF4">
          <w:rPr>
            <w:rFonts w:asciiTheme="minorHAnsi" w:hAnsiTheme="minorHAnsi" w:cstheme="minorHAnsi"/>
            <w:sz w:val="20"/>
            <w:szCs w:val="20"/>
          </w:rPr>
          <w:t>If the mortgage loan is 100% first lien, enter “1”.</w:t>
        </w:r>
      </w:ins>
    </w:p>
    <w:p w14:paraId="3225D872" w14:textId="77777777" w:rsidR="002D60C1" w:rsidRPr="00AE2DF4" w:rsidRDefault="002D60C1" w:rsidP="002D60C1">
      <w:pPr>
        <w:tabs>
          <w:tab w:val="left" w:pos="1800"/>
        </w:tabs>
        <w:ind w:left="1800"/>
        <w:jc w:val="both"/>
        <w:rPr>
          <w:ins w:id="1580" w:author="Oden, Wil" w:date="2025-06-18T12:00:00Z" w16du:dateUtc="2025-06-18T17:00:00Z"/>
          <w:rFonts w:asciiTheme="minorHAnsi" w:hAnsiTheme="minorHAnsi" w:cstheme="minorHAnsi"/>
          <w:sz w:val="20"/>
          <w:szCs w:val="20"/>
        </w:rPr>
      </w:pPr>
    </w:p>
    <w:p w14:paraId="70ED648E" w14:textId="77777777" w:rsidR="002D60C1" w:rsidRPr="00AE2DF4" w:rsidRDefault="002D60C1" w:rsidP="002D60C1">
      <w:pPr>
        <w:tabs>
          <w:tab w:val="left" w:pos="1800"/>
        </w:tabs>
        <w:ind w:left="1800"/>
        <w:jc w:val="both"/>
        <w:rPr>
          <w:ins w:id="1581" w:author="Oden, Wil" w:date="2025-06-18T12:00:00Z" w16du:dateUtc="2025-06-18T17:00:00Z"/>
          <w:rFonts w:asciiTheme="minorHAnsi" w:hAnsiTheme="minorHAnsi" w:cstheme="minorHAnsi"/>
          <w:sz w:val="20"/>
          <w:szCs w:val="20"/>
        </w:rPr>
      </w:pPr>
      <w:ins w:id="1582" w:author="Oden, Wil" w:date="2025-06-18T12:03:00Z" w16du:dateUtc="2025-06-18T17:03:00Z">
        <w:r w:rsidRPr="00AE2DF4">
          <w:rPr>
            <w:rFonts w:asciiTheme="minorHAnsi" w:hAnsiTheme="minorHAnsi" w:cstheme="minorHAnsi"/>
            <w:sz w:val="20"/>
            <w:szCs w:val="20"/>
          </w:rPr>
          <w:t xml:space="preserve">If </w:t>
        </w:r>
      </w:ins>
      <w:ins w:id="1583" w:author="Oden, Wil" w:date="2025-06-18T12:04:00Z" w16du:dateUtc="2025-06-18T17:04:00Z">
        <w:r w:rsidRPr="00AE2DF4">
          <w:rPr>
            <w:rFonts w:asciiTheme="minorHAnsi" w:hAnsiTheme="minorHAnsi" w:cstheme="minorHAnsi"/>
            <w:sz w:val="20"/>
            <w:szCs w:val="20"/>
          </w:rPr>
          <w:t xml:space="preserve">the </w:t>
        </w:r>
      </w:ins>
      <w:ins w:id="1584" w:author="Oden, Wil" w:date="2025-06-18T12:03:00Z" w16du:dateUtc="2025-06-18T17:03:00Z">
        <w:r w:rsidRPr="00AE2DF4">
          <w:rPr>
            <w:rFonts w:asciiTheme="minorHAnsi" w:hAnsiTheme="minorHAnsi" w:cstheme="minorHAnsi"/>
            <w:sz w:val="20"/>
            <w:szCs w:val="20"/>
          </w:rPr>
          <w:t>mortgage loan</w:t>
        </w:r>
      </w:ins>
      <w:ins w:id="1585" w:author="Oden, Wil" w:date="2025-06-18T12:04:00Z" w16du:dateUtc="2025-06-18T17:04:00Z">
        <w:r w:rsidRPr="00AE2DF4">
          <w:rPr>
            <w:rFonts w:asciiTheme="minorHAnsi" w:hAnsiTheme="minorHAnsi" w:cstheme="minorHAnsi"/>
            <w:sz w:val="20"/>
            <w:szCs w:val="20"/>
          </w:rPr>
          <w:t xml:space="preserve"> </w:t>
        </w:r>
      </w:ins>
      <w:ins w:id="1586" w:author="Oden, Wil" w:date="2025-06-18T12:03:00Z" w16du:dateUtc="2025-06-18T17:03:00Z">
        <w:r w:rsidRPr="00AE2DF4">
          <w:rPr>
            <w:rFonts w:asciiTheme="minorHAnsi" w:hAnsiTheme="minorHAnsi" w:cstheme="minorHAnsi"/>
            <w:sz w:val="20"/>
            <w:szCs w:val="20"/>
          </w:rPr>
          <w:t xml:space="preserve">is not </w:t>
        </w:r>
      </w:ins>
      <w:ins w:id="1587" w:author="Oden, Wil" w:date="2025-06-18T12:04:00Z" w16du:dateUtc="2025-06-18T17:04:00Z">
        <w:r w:rsidRPr="00AE2DF4">
          <w:rPr>
            <w:rFonts w:asciiTheme="minorHAnsi" w:hAnsiTheme="minorHAnsi" w:cstheme="minorHAnsi"/>
            <w:sz w:val="20"/>
            <w:szCs w:val="20"/>
          </w:rPr>
          <w:t>a</w:t>
        </w:r>
      </w:ins>
      <w:ins w:id="1588" w:author="Oden, Wil" w:date="2025-06-18T12:03:00Z" w16du:dateUtc="2025-06-18T17:03:00Z">
        <w:r w:rsidRPr="00AE2DF4">
          <w:rPr>
            <w:rFonts w:asciiTheme="minorHAnsi" w:hAnsiTheme="minorHAnsi" w:cstheme="minorHAnsi"/>
            <w:sz w:val="20"/>
            <w:szCs w:val="20"/>
          </w:rPr>
          <w:t xml:space="preserve"> first lien</w:t>
        </w:r>
      </w:ins>
      <w:ins w:id="1589" w:author="Oden, Wil" w:date="2025-06-18T12:04:00Z" w16du:dateUtc="2025-06-18T17:04:00Z">
        <w:r w:rsidRPr="00AE2DF4">
          <w:rPr>
            <w:rFonts w:asciiTheme="minorHAnsi" w:hAnsiTheme="minorHAnsi" w:cstheme="minorHAnsi"/>
            <w:sz w:val="20"/>
            <w:szCs w:val="20"/>
          </w:rPr>
          <w:t>, including those with a combination of first and subordinate liens, e</w:t>
        </w:r>
      </w:ins>
      <w:ins w:id="1590" w:author="Oden, Wil" w:date="2025-06-18T12:03:00Z" w16du:dateUtc="2025-06-18T17:03:00Z">
        <w:r w:rsidRPr="00AE2DF4">
          <w:rPr>
            <w:rFonts w:asciiTheme="minorHAnsi" w:hAnsiTheme="minorHAnsi" w:cstheme="minorHAnsi"/>
            <w:sz w:val="20"/>
            <w:szCs w:val="20"/>
          </w:rPr>
          <w:t>nter “2”</w:t>
        </w:r>
      </w:ins>
      <w:ins w:id="1591" w:author="Oden, Wil" w:date="2025-06-18T12:04:00Z" w16du:dateUtc="2025-06-18T17:04:00Z">
        <w:r w:rsidRPr="00AE2DF4">
          <w:rPr>
            <w:rFonts w:asciiTheme="minorHAnsi" w:hAnsiTheme="minorHAnsi" w:cstheme="minorHAnsi"/>
            <w:sz w:val="20"/>
            <w:szCs w:val="20"/>
          </w:rPr>
          <w:t>.</w:t>
        </w:r>
      </w:ins>
    </w:p>
    <w:p w14:paraId="5E377EF0" w14:textId="77777777" w:rsidR="002D60C1" w:rsidRPr="00AE2DF4" w:rsidRDefault="002D60C1" w:rsidP="002D60C1">
      <w:pPr>
        <w:jc w:val="both"/>
        <w:rPr>
          <w:rFonts w:asciiTheme="minorHAnsi" w:hAnsiTheme="minorHAnsi" w:cstheme="minorHAnsi"/>
          <w:sz w:val="20"/>
          <w:szCs w:val="20"/>
        </w:rPr>
      </w:pPr>
    </w:p>
    <w:p w14:paraId="120DB800" w14:textId="77777777" w:rsidR="002D60C1" w:rsidRPr="00AE2DF4" w:rsidRDefault="002D60C1" w:rsidP="002D60C1">
      <w:pPr>
        <w:ind w:left="1800"/>
        <w:jc w:val="both"/>
        <w:rPr>
          <w:rFonts w:asciiTheme="minorHAnsi" w:hAnsiTheme="minorHAnsi" w:cstheme="minorHAnsi"/>
          <w:sz w:val="20"/>
          <w:szCs w:val="20"/>
        </w:rPr>
      </w:pPr>
      <w:r w:rsidRPr="00AE2DF4">
        <w:rPr>
          <w:rFonts w:asciiTheme="minorHAnsi" w:hAnsiTheme="minorHAnsi" w:cstheme="minorHAnsi"/>
          <w:sz w:val="20"/>
          <w:szCs w:val="20"/>
        </w:rPr>
        <w:t>Otherwise, leave the column blank.</w:t>
      </w:r>
    </w:p>
    <w:p w14:paraId="33588050" w14:textId="77777777" w:rsidR="002D60C1" w:rsidRPr="00AE2DF4" w:rsidRDefault="002D60C1" w:rsidP="002D60C1">
      <w:pPr>
        <w:jc w:val="both"/>
        <w:rPr>
          <w:rFonts w:asciiTheme="minorHAnsi" w:hAnsiTheme="minorHAnsi" w:cstheme="minorHAnsi"/>
          <w:sz w:val="20"/>
          <w:szCs w:val="20"/>
        </w:rPr>
      </w:pPr>
    </w:p>
    <w:p w14:paraId="653F4C42" w14:textId="74C82354" w:rsidR="002D60C1" w:rsidRPr="00EB14CA" w:rsidDel="00EB14CA" w:rsidRDefault="002D60C1" w:rsidP="002D60C1">
      <w:pPr>
        <w:tabs>
          <w:tab w:val="left" w:pos="1800"/>
        </w:tabs>
        <w:ind w:left="1260" w:hanging="1260"/>
        <w:jc w:val="both"/>
        <w:rPr>
          <w:del w:id="1592" w:author="Oden, Wil" w:date="2025-10-15T14:16:00Z" w16du:dateUtc="2025-10-15T19:16:00Z"/>
          <w:rFonts w:asciiTheme="minorHAnsi" w:hAnsiTheme="minorHAnsi" w:cstheme="minorHAnsi"/>
          <w:color w:val="222222"/>
          <w:sz w:val="20"/>
          <w:szCs w:val="20"/>
          <w:highlight w:val="lightGray"/>
        </w:rPr>
      </w:pPr>
      <w:del w:id="1593" w:author="Oden, Wil" w:date="2025-10-15T14:16:00Z" w16du:dateUtc="2025-10-15T19:16:00Z">
        <w:r w:rsidRPr="00EB14CA" w:rsidDel="00EB14CA">
          <w:rPr>
            <w:rFonts w:asciiTheme="minorHAnsi" w:hAnsiTheme="minorHAnsi" w:cstheme="minorHAnsi"/>
            <w:sz w:val="20"/>
            <w:szCs w:val="20"/>
            <w:highlight w:val="lightGray"/>
          </w:rPr>
          <w:delText>Column</w:delText>
        </w:r>
        <w:r w:rsidRPr="00EB14CA" w:rsidDel="00EB14CA">
          <w:rPr>
            <w:rFonts w:asciiTheme="minorHAnsi" w:hAnsiTheme="minorHAnsi" w:cstheme="minorHAnsi"/>
            <w:color w:val="222222"/>
            <w:sz w:val="20"/>
            <w:szCs w:val="20"/>
            <w:highlight w:val="lightGray"/>
          </w:rPr>
          <w:delText xml:space="preserve"> 15</w:delText>
        </w:r>
        <w:r w:rsidRPr="00EB14CA" w:rsidDel="00EB14CA">
          <w:rPr>
            <w:rFonts w:asciiTheme="minorHAnsi" w:hAnsiTheme="minorHAnsi" w:cstheme="minorHAnsi"/>
            <w:sz w:val="20"/>
            <w:szCs w:val="20"/>
            <w:highlight w:val="lightGray"/>
          </w:rPr>
          <w:tab/>
          <w:delText>–</w:delText>
        </w:r>
        <w:r w:rsidRPr="00EB14CA" w:rsidDel="00EB14CA">
          <w:rPr>
            <w:rFonts w:asciiTheme="minorHAnsi" w:hAnsiTheme="minorHAnsi" w:cstheme="minorHAnsi"/>
            <w:sz w:val="20"/>
            <w:szCs w:val="20"/>
            <w:highlight w:val="lightGray"/>
          </w:rPr>
          <w:tab/>
        </w:r>
        <w:r w:rsidRPr="00EB14CA" w:rsidDel="00EB14CA">
          <w:rPr>
            <w:rFonts w:asciiTheme="minorHAnsi" w:hAnsiTheme="minorHAnsi" w:cstheme="minorHAnsi"/>
            <w:color w:val="222222"/>
            <w:sz w:val="20"/>
            <w:szCs w:val="20"/>
            <w:highlight w:val="lightGray"/>
          </w:rPr>
          <w:delText>State of Domicile (Statutory Trust Only)</w:delText>
        </w:r>
      </w:del>
    </w:p>
    <w:p w14:paraId="485D7FF4" w14:textId="3D0043D4" w:rsidR="002D60C1" w:rsidRPr="00EB14CA" w:rsidDel="00EB14CA" w:rsidRDefault="002D60C1" w:rsidP="002D60C1">
      <w:pPr>
        <w:shd w:val="clear" w:color="auto" w:fill="FFFFFF"/>
        <w:jc w:val="both"/>
        <w:rPr>
          <w:del w:id="1594" w:author="Oden, Wil" w:date="2025-10-15T14:16:00Z" w16du:dateUtc="2025-10-15T19:16:00Z"/>
          <w:rFonts w:asciiTheme="minorHAnsi" w:hAnsiTheme="minorHAnsi" w:cstheme="minorHAnsi"/>
          <w:color w:val="222222"/>
          <w:sz w:val="20"/>
          <w:szCs w:val="20"/>
          <w:highlight w:val="lightGray"/>
        </w:rPr>
      </w:pPr>
    </w:p>
    <w:p w14:paraId="460296C5" w14:textId="324B4DCF" w:rsidR="002D60C1" w:rsidRPr="00AE2DF4" w:rsidDel="00EB14CA" w:rsidRDefault="002D60C1" w:rsidP="002D60C1">
      <w:pPr>
        <w:shd w:val="clear" w:color="auto" w:fill="FFFFFF"/>
        <w:ind w:left="1800"/>
        <w:jc w:val="both"/>
        <w:rPr>
          <w:del w:id="1595" w:author="Oden, Wil" w:date="2025-10-15T14:16:00Z" w16du:dateUtc="2025-10-15T19:16:00Z"/>
          <w:rFonts w:asciiTheme="minorHAnsi" w:hAnsiTheme="minorHAnsi" w:cstheme="minorHAnsi"/>
          <w:color w:val="222222"/>
          <w:sz w:val="20"/>
          <w:szCs w:val="20"/>
        </w:rPr>
      </w:pPr>
      <w:del w:id="1596" w:author="Oden, Wil" w:date="2025-10-15T14:16:00Z" w16du:dateUtc="2025-10-15T19:16:00Z">
        <w:r w:rsidRPr="00EB14CA" w:rsidDel="00EB14CA">
          <w:rPr>
            <w:rFonts w:asciiTheme="minorHAnsi" w:hAnsiTheme="minorHAnsi" w:cstheme="minorHAnsi"/>
            <w:color w:val="222222"/>
            <w:sz w:val="20"/>
            <w:szCs w:val="20"/>
            <w:highlight w:val="lightGray"/>
          </w:rPr>
          <w:delText>Report the two-character U.S. postal abbreviation for the U.S. state or territory the statutory trust is domiciled within.</w:delText>
        </w:r>
      </w:del>
    </w:p>
    <w:p w14:paraId="6C5EE951" w14:textId="77777777" w:rsidR="002D60C1" w:rsidRPr="00AE2DF4" w:rsidRDefault="002D60C1" w:rsidP="002D60C1">
      <w:pPr>
        <w:jc w:val="both"/>
        <w:rPr>
          <w:rFonts w:asciiTheme="minorHAnsi" w:hAnsiTheme="minorHAnsi" w:cstheme="minorHAnsi"/>
          <w:sz w:val="20"/>
          <w:szCs w:val="20"/>
        </w:rPr>
      </w:pPr>
    </w:p>
    <w:p w14:paraId="1029BBE5" w14:textId="77777777" w:rsidR="002D60C1" w:rsidRPr="00AE2DF4" w:rsidRDefault="002D60C1" w:rsidP="002D60C1">
      <w:pPr>
        <w:jc w:val="center"/>
        <w:rPr>
          <w:rFonts w:asciiTheme="minorHAnsi" w:hAnsiTheme="minorHAnsi" w:cstheme="minorHAnsi"/>
          <w:b/>
          <w:sz w:val="20"/>
          <w:szCs w:val="20"/>
          <w:u w:val="single"/>
        </w:rPr>
      </w:pPr>
      <w:r w:rsidRPr="00AE2DF4">
        <w:rPr>
          <w:rFonts w:asciiTheme="minorHAnsi" w:hAnsiTheme="minorHAnsi" w:cstheme="minorHAnsi"/>
          <w:b/>
          <w:sz w:val="20"/>
          <w:szCs w:val="20"/>
          <w:u w:val="single"/>
        </w:rPr>
        <w:t>SCHEDULE B – PART 3</w:t>
      </w:r>
    </w:p>
    <w:p w14:paraId="2C19F039" w14:textId="77777777" w:rsidR="002D60C1" w:rsidRPr="00AE2DF4" w:rsidRDefault="002D60C1" w:rsidP="002D60C1">
      <w:pPr>
        <w:jc w:val="both"/>
        <w:rPr>
          <w:rFonts w:asciiTheme="minorHAnsi" w:hAnsiTheme="minorHAnsi" w:cstheme="minorHAnsi"/>
          <w:sz w:val="20"/>
          <w:szCs w:val="20"/>
        </w:rPr>
      </w:pPr>
    </w:p>
    <w:p w14:paraId="7A217EBD" w14:textId="77777777" w:rsidR="002D60C1" w:rsidRPr="00AE2DF4" w:rsidRDefault="002D60C1" w:rsidP="002D60C1">
      <w:pPr>
        <w:jc w:val="center"/>
        <w:rPr>
          <w:rFonts w:asciiTheme="minorHAnsi" w:hAnsiTheme="minorHAnsi" w:cstheme="minorHAnsi"/>
          <w:b/>
          <w:sz w:val="20"/>
          <w:szCs w:val="20"/>
        </w:rPr>
      </w:pPr>
      <w:r w:rsidRPr="00AE2DF4">
        <w:rPr>
          <w:rFonts w:asciiTheme="minorHAnsi" w:hAnsiTheme="minorHAnsi" w:cstheme="minorHAnsi"/>
          <w:b/>
          <w:sz w:val="20"/>
          <w:szCs w:val="20"/>
          <w:u w:val="single"/>
        </w:rPr>
        <w:t>MORTGAGE LOANS DISPOSED, TRANSFERRED OR REPAID DURING THE YEAR</w:t>
      </w:r>
    </w:p>
    <w:p w14:paraId="7208162A" w14:textId="77777777" w:rsidR="002D60C1" w:rsidRPr="00AE2DF4" w:rsidRDefault="002D60C1" w:rsidP="002D60C1">
      <w:pPr>
        <w:jc w:val="both"/>
        <w:rPr>
          <w:rFonts w:asciiTheme="minorHAnsi" w:hAnsiTheme="minorHAnsi" w:cstheme="minorHAnsi"/>
          <w:sz w:val="20"/>
          <w:szCs w:val="20"/>
        </w:rPr>
      </w:pPr>
    </w:p>
    <w:p w14:paraId="3B472CB0" w14:textId="77777777" w:rsidR="002D60C1" w:rsidRPr="00AE2DF4" w:rsidRDefault="002D60C1" w:rsidP="002D60C1">
      <w:pPr>
        <w:jc w:val="both"/>
        <w:rPr>
          <w:rFonts w:asciiTheme="minorHAnsi" w:hAnsiTheme="minorHAnsi" w:cstheme="minorHAnsi"/>
          <w:sz w:val="20"/>
          <w:szCs w:val="20"/>
        </w:rPr>
      </w:pPr>
      <w:r w:rsidRPr="00AE2DF4">
        <w:rPr>
          <w:rFonts w:asciiTheme="minorHAnsi" w:hAnsiTheme="minorHAnsi" w:cstheme="minorHAnsi"/>
          <w:sz w:val="20"/>
          <w:szCs w:val="20"/>
        </w:rPr>
        <w:t xml:space="preserve">Report </w:t>
      </w:r>
      <w:proofErr w:type="gramStart"/>
      <w:r w:rsidRPr="00AE2DF4">
        <w:rPr>
          <w:rFonts w:asciiTheme="minorHAnsi" w:hAnsiTheme="minorHAnsi" w:cstheme="minorHAnsi"/>
          <w:sz w:val="20"/>
          <w:szCs w:val="20"/>
        </w:rPr>
        <w:t>individually</w:t>
      </w:r>
      <w:proofErr w:type="gramEnd"/>
      <w:r w:rsidRPr="00AE2DF4">
        <w:rPr>
          <w:rFonts w:asciiTheme="minorHAnsi" w:hAnsiTheme="minorHAnsi" w:cstheme="minorHAnsi"/>
          <w:sz w:val="20"/>
          <w:szCs w:val="20"/>
        </w:rPr>
        <w:t xml:space="preserve"> each mortgage</w:t>
      </w:r>
      <w:ins w:id="1597" w:author="Oden, Wil" w:date="2025-04-22T15:38:00Z" w16du:dateUtc="2025-04-22T20:38:00Z">
        <w:r w:rsidRPr="00AE2DF4">
          <w:rPr>
            <w:rFonts w:asciiTheme="minorHAnsi" w:hAnsiTheme="minorHAnsi" w:cstheme="minorHAnsi"/>
            <w:sz w:val="20"/>
            <w:szCs w:val="20"/>
          </w:rPr>
          <w:t xml:space="preserve">, </w:t>
        </w:r>
      </w:ins>
      <w:ins w:id="1598" w:author="Oden, Wil" w:date="2025-05-01T09:54:00Z" w16du:dateUtc="2025-05-01T14:54:00Z">
        <w:r w:rsidRPr="00AE2DF4">
          <w:rPr>
            <w:rFonts w:asciiTheme="minorHAnsi" w:hAnsiTheme="minorHAnsi" w:cstheme="minorHAnsi"/>
            <w:sz w:val="20"/>
            <w:szCs w:val="20"/>
          </w:rPr>
          <w:t>including those held in qualifying investments in statutory trust(s)</w:t>
        </w:r>
      </w:ins>
      <w:ins w:id="1599" w:author="Oden, Wil" w:date="2025-04-22T15:38:00Z" w16du:dateUtc="2025-04-22T20:38:00Z">
        <w:r w:rsidRPr="00AE2DF4">
          <w:rPr>
            <w:rFonts w:asciiTheme="minorHAnsi" w:hAnsiTheme="minorHAnsi" w:cstheme="minorHAnsi"/>
            <w:sz w:val="20"/>
            <w:szCs w:val="20"/>
          </w:rPr>
          <w:t>,</w:t>
        </w:r>
      </w:ins>
      <w:r w:rsidRPr="00AE2DF4">
        <w:rPr>
          <w:rFonts w:asciiTheme="minorHAnsi" w:hAnsiTheme="minorHAnsi" w:cstheme="minorHAnsi"/>
          <w:sz w:val="20"/>
          <w:szCs w:val="20"/>
        </w:rPr>
        <w:t xml:space="preserve"> that has had decreases in the balance </w:t>
      </w:r>
      <w:proofErr w:type="gramStart"/>
      <w:r w:rsidRPr="00AE2DF4">
        <w:rPr>
          <w:rFonts w:asciiTheme="minorHAnsi" w:hAnsiTheme="minorHAnsi" w:cstheme="minorHAnsi"/>
          <w:sz w:val="20"/>
          <w:szCs w:val="20"/>
        </w:rPr>
        <w:t>as a result of</w:t>
      </w:r>
      <w:proofErr w:type="gramEnd"/>
      <w:r w:rsidRPr="00AE2DF4">
        <w:rPr>
          <w:rFonts w:asciiTheme="minorHAnsi" w:hAnsiTheme="minorHAnsi" w:cstheme="minorHAnsi"/>
          <w:sz w:val="20"/>
          <w:szCs w:val="20"/>
        </w:rPr>
        <w:t xml:space="preserve"> being closed by repayment, partial repayment, disposed or transferred to another category (e.g., real estate, Schedule A). Do not report individual partial repayments but aggregate all partial repayments by mortgage loan. </w:t>
      </w:r>
    </w:p>
    <w:p w14:paraId="348A3747" w14:textId="77777777" w:rsidR="002D60C1" w:rsidRPr="00AE2DF4" w:rsidRDefault="002D60C1" w:rsidP="002D60C1">
      <w:pPr>
        <w:jc w:val="both"/>
        <w:rPr>
          <w:rFonts w:asciiTheme="minorHAnsi" w:hAnsiTheme="minorHAnsi" w:cstheme="minorHAnsi"/>
          <w:sz w:val="20"/>
          <w:szCs w:val="20"/>
        </w:rPr>
      </w:pPr>
    </w:p>
    <w:p w14:paraId="35776261" w14:textId="77777777" w:rsidR="002D60C1" w:rsidRPr="00AE2DF4" w:rsidRDefault="002D60C1" w:rsidP="002D60C1">
      <w:pPr>
        <w:jc w:val="both"/>
        <w:rPr>
          <w:rFonts w:asciiTheme="minorHAnsi" w:hAnsiTheme="minorHAnsi" w:cstheme="minorHAnsi"/>
          <w:sz w:val="20"/>
          <w:szCs w:val="20"/>
        </w:rPr>
      </w:pPr>
      <w:r w:rsidRPr="00AE2DF4">
        <w:rPr>
          <w:rFonts w:asciiTheme="minorHAnsi" w:hAnsiTheme="minorHAnsi" w:cstheme="minorHAnsi"/>
          <w:sz w:val="20"/>
          <w:szCs w:val="20"/>
        </w:rPr>
        <w:t xml:space="preserve">If a reporting entity has any </w:t>
      </w:r>
      <w:proofErr w:type="gramStart"/>
      <w:r w:rsidRPr="00AE2DF4">
        <w:rPr>
          <w:rFonts w:asciiTheme="minorHAnsi" w:hAnsiTheme="minorHAnsi" w:cstheme="minorHAnsi"/>
          <w:sz w:val="20"/>
          <w:szCs w:val="20"/>
        </w:rPr>
        <w:t>detail</w:t>
      </w:r>
      <w:proofErr w:type="gramEnd"/>
      <w:r w:rsidRPr="00AE2DF4">
        <w:rPr>
          <w:rFonts w:asciiTheme="minorHAnsi" w:hAnsiTheme="minorHAnsi" w:cstheme="minorHAnsi"/>
          <w:sz w:val="20"/>
          <w:szCs w:val="20"/>
        </w:rPr>
        <w:t xml:space="preserve"> lines reported for any of the following required groups, it shall report the subtotal amount of the corresponding group with the specified subtotal line number appearing in the same manner and location as the pre</w:t>
      </w:r>
      <w:r w:rsidRPr="00AE2DF4">
        <w:rPr>
          <w:rFonts w:asciiTheme="minorHAnsi" w:hAnsiTheme="minorHAnsi" w:cstheme="minorHAnsi"/>
          <w:sz w:val="20"/>
          <w:szCs w:val="20"/>
        </w:rPr>
        <w:noBreakHyphen/>
        <w:t>printed total.</w:t>
      </w:r>
    </w:p>
    <w:p w14:paraId="4005F6EF" w14:textId="77777777" w:rsidR="002D60C1" w:rsidRPr="00AE2DF4" w:rsidRDefault="002D60C1" w:rsidP="002D60C1">
      <w:pPr>
        <w:jc w:val="both"/>
        <w:rPr>
          <w:rFonts w:asciiTheme="minorHAnsi" w:hAnsiTheme="minorHAnsi" w:cstheme="minorHAnsi"/>
          <w:sz w:val="20"/>
          <w:szCs w:val="20"/>
        </w:rPr>
      </w:pPr>
    </w:p>
    <w:p w14:paraId="3FDF048B" w14:textId="77777777" w:rsidR="002D60C1" w:rsidRPr="00AE2DF4" w:rsidRDefault="002D60C1" w:rsidP="002D60C1">
      <w:pPr>
        <w:tabs>
          <w:tab w:val="right" w:leader="dot" w:pos="10080"/>
        </w:tabs>
        <w:jc w:val="both"/>
        <w:rPr>
          <w:rFonts w:asciiTheme="minorHAnsi" w:hAnsiTheme="minorHAnsi" w:cstheme="minorHAnsi"/>
          <w:sz w:val="20"/>
          <w:szCs w:val="20"/>
        </w:rPr>
      </w:pPr>
      <w:r w:rsidRPr="00AE2DF4">
        <w:rPr>
          <w:rFonts w:asciiTheme="minorHAnsi" w:hAnsiTheme="minorHAnsi" w:cstheme="minorHAnsi"/>
          <w:sz w:val="20"/>
          <w:szCs w:val="20"/>
        </w:rPr>
        <w:t>Mortgages closed by repayment</w:t>
      </w:r>
      <w:r w:rsidRPr="00AE2DF4">
        <w:rPr>
          <w:rFonts w:asciiTheme="minorHAnsi" w:hAnsiTheme="minorHAnsi" w:cstheme="minorHAnsi"/>
          <w:sz w:val="20"/>
          <w:szCs w:val="20"/>
        </w:rPr>
        <w:tab/>
        <w:t>0199999</w:t>
      </w:r>
    </w:p>
    <w:p w14:paraId="69BE1A8A" w14:textId="77777777" w:rsidR="002D60C1" w:rsidRPr="00AE2DF4" w:rsidRDefault="002D60C1" w:rsidP="002D60C1">
      <w:pPr>
        <w:tabs>
          <w:tab w:val="right" w:leader="dot" w:pos="10080"/>
        </w:tabs>
        <w:spacing w:before="120"/>
        <w:jc w:val="both"/>
        <w:rPr>
          <w:rFonts w:asciiTheme="minorHAnsi" w:hAnsiTheme="minorHAnsi" w:cstheme="minorHAnsi"/>
          <w:sz w:val="20"/>
          <w:szCs w:val="20"/>
        </w:rPr>
      </w:pPr>
      <w:r w:rsidRPr="00AE2DF4">
        <w:rPr>
          <w:rFonts w:asciiTheme="minorHAnsi" w:hAnsiTheme="minorHAnsi" w:cstheme="minorHAnsi"/>
          <w:sz w:val="20"/>
          <w:szCs w:val="20"/>
        </w:rPr>
        <w:lastRenderedPageBreak/>
        <w:t>Mortgages with partial repayments</w:t>
      </w:r>
      <w:r w:rsidRPr="00AE2DF4">
        <w:rPr>
          <w:rFonts w:asciiTheme="minorHAnsi" w:hAnsiTheme="minorHAnsi" w:cstheme="minorHAnsi"/>
          <w:sz w:val="20"/>
          <w:szCs w:val="20"/>
        </w:rPr>
        <w:tab/>
        <w:t>0299999</w:t>
      </w:r>
    </w:p>
    <w:p w14:paraId="3D0D1C5D" w14:textId="77777777" w:rsidR="002D60C1" w:rsidRPr="00AE2DF4" w:rsidRDefault="002D60C1" w:rsidP="002D60C1">
      <w:pPr>
        <w:tabs>
          <w:tab w:val="right" w:leader="dot" w:pos="10080"/>
        </w:tabs>
        <w:spacing w:before="120"/>
        <w:jc w:val="both"/>
        <w:rPr>
          <w:rFonts w:asciiTheme="minorHAnsi" w:hAnsiTheme="minorHAnsi" w:cstheme="minorHAnsi"/>
          <w:sz w:val="20"/>
          <w:szCs w:val="20"/>
        </w:rPr>
      </w:pPr>
      <w:r w:rsidRPr="00AE2DF4">
        <w:rPr>
          <w:rFonts w:asciiTheme="minorHAnsi" w:hAnsiTheme="minorHAnsi" w:cstheme="minorHAnsi"/>
          <w:sz w:val="20"/>
          <w:szCs w:val="20"/>
        </w:rPr>
        <w:t>Mortgages disposed</w:t>
      </w:r>
      <w:r w:rsidRPr="00AE2DF4">
        <w:rPr>
          <w:rFonts w:asciiTheme="minorHAnsi" w:hAnsiTheme="minorHAnsi" w:cstheme="minorHAnsi"/>
          <w:sz w:val="20"/>
          <w:szCs w:val="20"/>
        </w:rPr>
        <w:tab/>
        <w:t>0399999</w:t>
      </w:r>
    </w:p>
    <w:p w14:paraId="3B05FBC5" w14:textId="77777777" w:rsidR="002D60C1" w:rsidRPr="00AE2DF4" w:rsidRDefault="002D60C1" w:rsidP="002D60C1">
      <w:pPr>
        <w:tabs>
          <w:tab w:val="right" w:leader="dot" w:pos="10080"/>
        </w:tabs>
        <w:spacing w:before="120"/>
        <w:jc w:val="both"/>
        <w:rPr>
          <w:rFonts w:asciiTheme="minorHAnsi" w:hAnsiTheme="minorHAnsi" w:cstheme="minorHAnsi"/>
          <w:sz w:val="20"/>
          <w:szCs w:val="20"/>
        </w:rPr>
      </w:pPr>
      <w:proofErr w:type="gramStart"/>
      <w:r w:rsidRPr="00AE2DF4">
        <w:rPr>
          <w:rFonts w:asciiTheme="minorHAnsi" w:hAnsiTheme="minorHAnsi" w:cstheme="minorHAnsi"/>
          <w:sz w:val="20"/>
          <w:szCs w:val="20"/>
        </w:rPr>
        <w:t>Mortgages</w:t>
      </w:r>
      <w:proofErr w:type="gramEnd"/>
      <w:r w:rsidRPr="00AE2DF4">
        <w:rPr>
          <w:rFonts w:asciiTheme="minorHAnsi" w:hAnsiTheme="minorHAnsi" w:cstheme="minorHAnsi"/>
          <w:sz w:val="20"/>
          <w:szCs w:val="20"/>
        </w:rPr>
        <w:t xml:space="preserve"> transferred</w:t>
      </w:r>
      <w:r w:rsidRPr="00AE2DF4">
        <w:rPr>
          <w:rFonts w:asciiTheme="minorHAnsi" w:hAnsiTheme="minorHAnsi" w:cstheme="minorHAnsi"/>
          <w:sz w:val="20"/>
          <w:szCs w:val="20"/>
        </w:rPr>
        <w:tab/>
        <w:t>0499999</w:t>
      </w:r>
    </w:p>
    <w:p w14:paraId="6F988231" w14:textId="77777777" w:rsidR="002D60C1" w:rsidRPr="00AE2DF4" w:rsidRDefault="002D60C1" w:rsidP="002D60C1">
      <w:pPr>
        <w:tabs>
          <w:tab w:val="right" w:leader="dot" w:pos="10080"/>
        </w:tabs>
        <w:spacing w:before="120"/>
        <w:jc w:val="both"/>
        <w:rPr>
          <w:rFonts w:asciiTheme="minorHAnsi" w:hAnsiTheme="minorHAnsi" w:cstheme="minorHAnsi"/>
          <w:sz w:val="20"/>
          <w:szCs w:val="20"/>
        </w:rPr>
      </w:pPr>
      <w:r w:rsidRPr="00AE2DF4">
        <w:rPr>
          <w:rFonts w:asciiTheme="minorHAnsi" w:hAnsiTheme="minorHAnsi" w:cstheme="minorHAnsi"/>
          <w:sz w:val="20"/>
          <w:szCs w:val="20"/>
        </w:rPr>
        <w:t>Total</w:t>
      </w:r>
      <w:r w:rsidRPr="00AE2DF4">
        <w:rPr>
          <w:rFonts w:asciiTheme="minorHAnsi" w:hAnsiTheme="minorHAnsi" w:cstheme="minorHAnsi"/>
          <w:sz w:val="20"/>
          <w:szCs w:val="20"/>
        </w:rPr>
        <w:tab/>
        <w:t>0599999</w:t>
      </w:r>
    </w:p>
    <w:p w14:paraId="48C77288" w14:textId="77777777" w:rsidR="002D60C1" w:rsidRPr="00AE2DF4" w:rsidRDefault="002D60C1" w:rsidP="002D60C1">
      <w:pPr>
        <w:jc w:val="both"/>
        <w:rPr>
          <w:rFonts w:asciiTheme="minorHAnsi" w:hAnsiTheme="minorHAnsi" w:cstheme="minorHAnsi"/>
          <w:sz w:val="20"/>
          <w:szCs w:val="20"/>
        </w:rPr>
      </w:pPr>
    </w:p>
    <w:p w14:paraId="2681B86E" w14:textId="77777777" w:rsidR="002D60C1" w:rsidRPr="00AE2DF4" w:rsidRDefault="002D60C1" w:rsidP="002D60C1">
      <w:pPr>
        <w:jc w:val="both"/>
        <w:rPr>
          <w:rFonts w:asciiTheme="minorHAnsi" w:hAnsiTheme="minorHAnsi" w:cstheme="minorHAnsi"/>
          <w:sz w:val="20"/>
          <w:szCs w:val="20"/>
        </w:rPr>
      </w:pPr>
      <w:r w:rsidRPr="00AE2DF4">
        <w:rPr>
          <w:rFonts w:asciiTheme="minorHAnsi" w:hAnsiTheme="minorHAnsi" w:cstheme="minorHAnsi"/>
          <w:sz w:val="20"/>
          <w:szCs w:val="20"/>
        </w:rPr>
        <w:t>A description of the information required by the columnar headings is as follows:</w:t>
      </w:r>
    </w:p>
    <w:p w14:paraId="598D1273" w14:textId="77777777" w:rsidR="002D60C1" w:rsidRPr="00AE2DF4" w:rsidRDefault="002D60C1" w:rsidP="002D60C1">
      <w:pPr>
        <w:jc w:val="both"/>
        <w:rPr>
          <w:rFonts w:asciiTheme="minorHAnsi" w:hAnsiTheme="minorHAnsi" w:cstheme="minorHAnsi"/>
          <w:sz w:val="20"/>
          <w:szCs w:val="20"/>
        </w:rPr>
      </w:pPr>
    </w:p>
    <w:p w14:paraId="1409B25A" w14:textId="77777777" w:rsidR="002D60C1" w:rsidRPr="00AE2DF4" w:rsidRDefault="002D60C1" w:rsidP="002D60C1">
      <w:pPr>
        <w:tabs>
          <w:tab w:val="left" w:pos="1800"/>
        </w:tabs>
        <w:ind w:left="1260" w:hanging="1260"/>
        <w:jc w:val="both"/>
        <w:rPr>
          <w:rFonts w:asciiTheme="minorHAnsi" w:hAnsiTheme="minorHAnsi" w:cstheme="minorHAnsi"/>
          <w:sz w:val="20"/>
          <w:szCs w:val="20"/>
        </w:rPr>
      </w:pPr>
      <w:r w:rsidRPr="00AE2DF4">
        <w:rPr>
          <w:rFonts w:asciiTheme="minorHAnsi" w:hAnsiTheme="minorHAnsi" w:cstheme="minorHAnsi"/>
          <w:sz w:val="20"/>
          <w:szCs w:val="20"/>
        </w:rPr>
        <w:t>Column 1</w:t>
      </w:r>
      <w:r w:rsidRPr="00AE2DF4">
        <w:rPr>
          <w:rFonts w:asciiTheme="minorHAnsi" w:hAnsiTheme="minorHAnsi" w:cstheme="minorHAnsi"/>
          <w:sz w:val="20"/>
          <w:szCs w:val="20"/>
        </w:rPr>
        <w:tab/>
        <w:t>–</w:t>
      </w:r>
      <w:r w:rsidRPr="00AE2DF4">
        <w:rPr>
          <w:rFonts w:asciiTheme="minorHAnsi" w:hAnsiTheme="minorHAnsi" w:cstheme="minorHAnsi"/>
          <w:sz w:val="20"/>
          <w:szCs w:val="20"/>
        </w:rPr>
        <w:tab/>
        <w:t>Loan Number</w:t>
      </w:r>
    </w:p>
    <w:p w14:paraId="530BE1BD" w14:textId="77777777" w:rsidR="002D60C1" w:rsidRPr="00AE2DF4" w:rsidRDefault="002D60C1" w:rsidP="002D60C1">
      <w:pPr>
        <w:jc w:val="both"/>
        <w:rPr>
          <w:rFonts w:asciiTheme="minorHAnsi" w:hAnsiTheme="minorHAnsi" w:cstheme="minorHAnsi"/>
          <w:sz w:val="20"/>
          <w:szCs w:val="20"/>
        </w:rPr>
      </w:pPr>
    </w:p>
    <w:p w14:paraId="09DFEE99" w14:textId="77777777" w:rsidR="002D60C1" w:rsidRPr="00AE2DF4" w:rsidRDefault="002D60C1" w:rsidP="002D60C1">
      <w:pPr>
        <w:ind w:left="1800"/>
        <w:jc w:val="both"/>
        <w:rPr>
          <w:rFonts w:asciiTheme="minorHAnsi" w:hAnsiTheme="minorHAnsi" w:cstheme="minorHAnsi"/>
          <w:sz w:val="20"/>
          <w:szCs w:val="20"/>
        </w:rPr>
      </w:pPr>
      <w:r w:rsidRPr="00AE2DF4">
        <w:rPr>
          <w:rFonts w:asciiTheme="minorHAnsi" w:hAnsiTheme="minorHAnsi" w:cstheme="minorHAnsi"/>
          <w:sz w:val="20"/>
          <w:szCs w:val="20"/>
        </w:rPr>
        <w:t>Report the mortgage number assigned by the reporting entity.</w:t>
      </w:r>
    </w:p>
    <w:p w14:paraId="6ED11C60" w14:textId="77777777" w:rsidR="002D60C1" w:rsidRPr="00AE2DF4" w:rsidRDefault="002D60C1" w:rsidP="002D60C1">
      <w:pPr>
        <w:jc w:val="both"/>
        <w:rPr>
          <w:rFonts w:asciiTheme="minorHAnsi" w:hAnsiTheme="minorHAnsi" w:cstheme="minorHAnsi"/>
          <w:sz w:val="20"/>
          <w:szCs w:val="20"/>
        </w:rPr>
      </w:pPr>
    </w:p>
    <w:p w14:paraId="673A82F0" w14:textId="77777777" w:rsidR="002D60C1" w:rsidRPr="00AE2DF4" w:rsidRDefault="002D60C1" w:rsidP="002D60C1">
      <w:pPr>
        <w:tabs>
          <w:tab w:val="left" w:pos="1800"/>
        </w:tabs>
        <w:ind w:left="1260" w:hanging="1260"/>
        <w:jc w:val="both"/>
        <w:rPr>
          <w:rFonts w:asciiTheme="minorHAnsi" w:hAnsiTheme="minorHAnsi" w:cstheme="minorHAnsi"/>
          <w:sz w:val="20"/>
          <w:szCs w:val="20"/>
        </w:rPr>
      </w:pPr>
      <w:r w:rsidRPr="00AE2DF4">
        <w:rPr>
          <w:rFonts w:asciiTheme="minorHAnsi" w:hAnsiTheme="minorHAnsi" w:cstheme="minorHAnsi"/>
          <w:sz w:val="20"/>
          <w:szCs w:val="20"/>
        </w:rPr>
        <w:t>Column 2</w:t>
      </w:r>
      <w:r w:rsidRPr="00AE2DF4">
        <w:rPr>
          <w:rFonts w:asciiTheme="minorHAnsi" w:hAnsiTheme="minorHAnsi" w:cstheme="minorHAnsi"/>
          <w:sz w:val="20"/>
          <w:szCs w:val="20"/>
        </w:rPr>
        <w:tab/>
        <w:t>–</w:t>
      </w:r>
      <w:r w:rsidRPr="00AE2DF4">
        <w:rPr>
          <w:rFonts w:asciiTheme="minorHAnsi" w:hAnsiTheme="minorHAnsi" w:cstheme="minorHAnsi"/>
          <w:sz w:val="20"/>
          <w:szCs w:val="20"/>
        </w:rPr>
        <w:tab/>
        <w:t>City</w:t>
      </w:r>
    </w:p>
    <w:p w14:paraId="4ABE18F6" w14:textId="77777777" w:rsidR="002D60C1" w:rsidRPr="00AE2DF4" w:rsidRDefault="002D60C1" w:rsidP="002D60C1">
      <w:pPr>
        <w:jc w:val="both"/>
        <w:rPr>
          <w:rFonts w:asciiTheme="minorHAnsi" w:hAnsiTheme="minorHAnsi" w:cstheme="minorHAnsi"/>
          <w:sz w:val="20"/>
          <w:szCs w:val="20"/>
        </w:rPr>
      </w:pPr>
    </w:p>
    <w:p w14:paraId="79D08528" w14:textId="77777777" w:rsidR="002D60C1" w:rsidRPr="00AE2DF4" w:rsidRDefault="002D60C1" w:rsidP="002D60C1">
      <w:pPr>
        <w:ind w:left="1800"/>
        <w:jc w:val="both"/>
        <w:rPr>
          <w:rFonts w:asciiTheme="minorHAnsi" w:hAnsiTheme="minorHAnsi" w:cstheme="minorHAnsi"/>
          <w:sz w:val="20"/>
          <w:szCs w:val="20"/>
        </w:rPr>
      </w:pPr>
      <w:r w:rsidRPr="00AE2DF4">
        <w:rPr>
          <w:rFonts w:asciiTheme="minorHAnsi" w:hAnsiTheme="minorHAnsi" w:cstheme="minorHAnsi"/>
          <w:sz w:val="20"/>
          <w:szCs w:val="20"/>
        </w:rPr>
        <w:t>For mortgages in the U.S., list city. If the city is unknown, indicate the county. If the mortgage is outside the U.S., indicate the city or province.</w:t>
      </w:r>
    </w:p>
    <w:p w14:paraId="4F915008" w14:textId="77777777" w:rsidR="002D60C1" w:rsidRPr="00AE2DF4" w:rsidRDefault="002D60C1" w:rsidP="002D60C1">
      <w:pPr>
        <w:jc w:val="both"/>
        <w:rPr>
          <w:rFonts w:asciiTheme="minorHAnsi" w:hAnsiTheme="minorHAnsi" w:cstheme="minorHAnsi"/>
          <w:sz w:val="20"/>
          <w:szCs w:val="20"/>
        </w:rPr>
      </w:pPr>
    </w:p>
    <w:p w14:paraId="14B83088" w14:textId="77777777" w:rsidR="002D60C1" w:rsidRPr="00AE2DF4" w:rsidRDefault="002D60C1" w:rsidP="002D60C1">
      <w:pPr>
        <w:tabs>
          <w:tab w:val="left" w:pos="1800"/>
        </w:tabs>
        <w:ind w:left="1260" w:hanging="1260"/>
        <w:jc w:val="both"/>
        <w:rPr>
          <w:rFonts w:asciiTheme="minorHAnsi" w:hAnsiTheme="minorHAnsi" w:cstheme="minorHAnsi"/>
          <w:sz w:val="20"/>
          <w:szCs w:val="20"/>
        </w:rPr>
      </w:pPr>
      <w:r w:rsidRPr="00AE2DF4">
        <w:rPr>
          <w:rFonts w:asciiTheme="minorHAnsi" w:hAnsiTheme="minorHAnsi" w:cstheme="minorHAnsi"/>
          <w:sz w:val="20"/>
          <w:szCs w:val="20"/>
        </w:rPr>
        <w:t>Column 3</w:t>
      </w:r>
      <w:r w:rsidRPr="00AE2DF4">
        <w:rPr>
          <w:rFonts w:asciiTheme="minorHAnsi" w:hAnsiTheme="minorHAnsi" w:cstheme="minorHAnsi"/>
          <w:sz w:val="20"/>
          <w:szCs w:val="20"/>
        </w:rPr>
        <w:tab/>
        <w:t>–</w:t>
      </w:r>
      <w:r w:rsidRPr="00AE2DF4">
        <w:rPr>
          <w:rFonts w:asciiTheme="minorHAnsi" w:hAnsiTheme="minorHAnsi" w:cstheme="minorHAnsi"/>
          <w:sz w:val="20"/>
          <w:szCs w:val="20"/>
        </w:rPr>
        <w:tab/>
        <w:t>State</w:t>
      </w:r>
    </w:p>
    <w:p w14:paraId="792A7AEA" w14:textId="77777777" w:rsidR="002D60C1" w:rsidRPr="00AE2DF4" w:rsidRDefault="002D60C1" w:rsidP="002D60C1">
      <w:pPr>
        <w:jc w:val="both"/>
        <w:rPr>
          <w:rFonts w:asciiTheme="minorHAnsi" w:hAnsiTheme="minorHAnsi" w:cstheme="minorHAnsi"/>
          <w:sz w:val="20"/>
          <w:szCs w:val="20"/>
        </w:rPr>
      </w:pPr>
    </w:p>
    <w:p w14:paraId="6DBA54F9" w14:textId="77777777" w:rsidR="002D60C1" w:rsidRPr="00AE2DF4" w:rsidRDefault="002D60C1" w:rsidP="002D60C1">
      <w:pPr>
        <w:ind w:left="1800"/>
        <w:jc w:val="both"/>
        <w:rPr>
          <w:rFonts w:asciiTheme="minorHAnsi" w:hAnsiTheme="minorHAnsi" w:cstheme="minorHAnsi"/>
          <w:sz w:val="20"/>
          <w:szCs w:val="20"/>
        </w:rPr>
      </w:pPr>
      <w:r w:rsidRPr="00AE2DF4">
        <w:rPr>
          <w:rFonts w:asciiTheme="minorHAnsi" w:hAnsiTheme="minorHAnsi" w:cstheme="minorHAnsi"/>
          <w:sz w:val="20"/>
          <w:szCs w:val="20"/>
        </w:rPr>
        <w:t xml:space="preserve">For mortgages in U.S. states, territories and possessions, report the two-character U.S. postal abbreviation for U.S. states, territories and possessions. If the mortgage is located outside the </w:t>
      </w:r>
      <w:r w:rsidRPr="00AE2DF4">
        <w:rPr>
          <w:rFonts w:asciiTheme="minorHAnsi" w:hAnsiTheme="minorHAnsi" w:cstheme="minorHAnsi"/>
          <w:sz w:val="20"/>
          <w:szCs w:val="20"/>
        </w:rPr>
        <w:br/>
        <w:t>U.S. states, territories and possessions, report the three-character (ISO Alpha 3) country abbreviations available in the listing in the appendix of these instructions.</w:t>
      </w:r>
    </w:p>
    <w:p w14:paraId="205AB8F0" w14:textId="77777777" w:rsidR="002D60C1" w:rsidRPr="00AE2DF4" w:rsidRDefault="002D60C1" w:rsidP="002D60C1">
      <w:pPr>
        <w:jc w:val="both"/>
        <w:rPr>
          <w:rFonts w:asciiTheme="minorHAnsi" w:hAnsiTheme="minorHAnsi" w:cstheme="minorHAnsi"/>
          <w:sz w:val="20"/>
          <w:szCs w:val="20"/>
        </w:rPr>
      </w:pPr>
    </w:p>
    <w:p w14:paraId="537598FE" w14:textId="77777777" w:rsidR="002D60C1" w:rsidRPr="00AE2DF4" w:rsidRDefault="002D60C1" w:rsidP="002D60C1">
      <w:pPr>
        <w:tabs>
          <w:tab w:val="left" w:pos="1800"/>
        </w:tabs>
        <w:ind w:left="1260" w:hanging="1260"/>
        <w:jc w:val="both"/>
        <w:rPr>
          <w:rFonts w:asciiTheme="minorHAnsi" w:hAnsiTheme="minorHAnsi" w:cstheme="minorHAnsi"/>
          <w:sz w:val="20"/>
          <w:szCs w:val="20"/>
        </w:rPr>
      </w:pPr>
      <w:r w:rsidRPr="00AE2DF4">
        <w:rPr>
          <w:rFonts w:asciiTheme="minorHAnsi" w:hAnsiTheme="minorHAnsi" w:cstheme="minorHAnsi"/>
          <w:sz w:val="20"/>
          <w:szCs w:val="20"/>
        </w:rPr>
        <w:t>Column 4</w:t>
      </w:r>
      <w:r w:rsidRPr="00AE2DF4">
        <w:rPr>
          <w:rFonts w:asciiTheme="minorHAnsi" w:hAnsiTheme="minorHAnsi" w:cstheme="minorHAnsi"/>
          <w:sz w:val="20"/>
          <w:szCs w:val="20"/>
        </w:rPr>
        <w:tab/>
        <w:t>–</w:t>
      </w:r>
      <w:r w:rsidRPr="00AE2DF4">
        <w:rPr>
          <w:rFonts w:asciiTheme="minorHAnsi" w:hAnsiTheme="minorHAnsi" w:cstheme="minorHAnsi"/>
          <w:sz w:val="20"/>
          <w:szCs w:val="20"/>
        </w:rPr>
        <w:tab/>
        <w:t>Loan Type</w:t>
      </w:r>
    </w:p>
    <w:p w14:paraId="617B1EE4" w14:textId="77777777" w:rsidR="002D60C1" w:rsidRPr="00AE2DF4" w:rsidRDefault="002D60C1" w:rsidP="002D60C1">
      <w:pPr>
        <w:jc w:val="both"/>
        <w:rPr>
          <w:rFonts w:asciiTheme="minorHAnsi" w:hAnsiTheme="minorHAnsi" w:cstheme="minorHAnsi"/>
          <w:sz w:val="20"/>
          <w:szCs w:val="20"/>
        </w:rPr>
      </w:pPr>
    </w:p>
    <w:p w14:paraId="4B5CE9C5" w14:textId="77777777" w:rsidR="002D60C1" w:rsidRPr="00AE2DF4" w:rsidRDefault="002D60C1" w:rsidP="002D60C1">
      <w:pPr>
        <w:ind w:left="1800"/>
        <w:jc w:val="both"/>
        <w:rPr>
          <w:rFonts w:asciiTheme="minorHAnsi" w:hAnsiTheme="minorHAnsi" w:cstheme="minorHAnsi"/>
          <w:sz w:val="20"/>
          <w:szCs w:val="20"/>
        </w:rPr>
      </w:pPr>
      <w:r w:rsidRPr="00AE2DF4">
        <w:rPr>
          <w:rFonts w:asciiTheme="minorHAnsi" w:hAnsiTheme="minorHAnsi" w:cstheme="minorHAnsi"/>
          <w:sz w:val="20"/>
          <w:szCs w:val="20"/>
        </w:rPr>
        <w:t>If the loan was made to an officer or director of the reporting entity/subsidiary/affiliate, enter “E.”</w:t>
      </w:r>
    </w:p>
    <w:p w14:paraId="4680F558" w14:textId="77777777" w:rsidR="002D60C1" w:rsidRPr="00AE2DF4" w:rsidRDefault="002D60C1" w:rsidP="002D60C1">
      <w:pPr>
        <w:jc w:val="both"/>
        <w:rPr>
          <w:rFonts w:asciiTheme="minorHAnsi" w:hAnsiTheme="minorHAnsi" w:cstheme="minorHAnsi"/>
          <w:sz w:val="20"/>
          <w:szCs w:val="20"/>
        </w:rPr>
      </w:pPr>
    </w:p>
    <w:p w14:paraId="5C511572" w14:textId="77777777" w:rsidR="002D60C1" w:rsidRPr="00AE2DF4" w:rsidRDefault="002D60C1" w:rsidP="002D60C1">
      <w:pPr>
        <w:ind w:left="1800"/>
        <w:jc w:val="both"/>
        <w:rPr>
          <w:rFonts w:asciiTheme="minorHAnsi" w:hAnsiTheme="minorHAnsi" w:cstheme="minorHAnsi"/>
          <w:sz w:val="20"/>
          <w:szCs w:val="20"/>
        </w:rPr>
      </w:pPr>
      <w:r w:rsidRPr="00AE2DF4">
        <w:rPr>
          <w:rFonts w:asciiTheme="minorHAnsi" w:hAnsiTheme="minorHAnsi" w:cstheme="minorHAnsi"/>
          <w:sz w:val="20"/>
          <w:szCs w:val="20"/>
        </w:rPr>
        <w:t>If the loan was made directly to a subsidiary or affiliate enter “S.”</w:t>
      </w:r>
    </w:p>
    <w:p w14:paraId="2DB0A682" w14:textId="77777777" w:rsidR="002D60C1" w:rsidRPr="00AE2DF4" w:rsidRDefault="002D60C1" w:rsidP="002D60C1">
      <w:pPr>
        <w:jc w:val="both"/>
        <w:rPr>
          <w:rFonts w:asciiTheme="minorHAnsi" w:hAnsiTheme="minorHAnsi" w:cstheme="minorHAnsi"/>
          <w:sz w:val="20"/>
          <w:szCs w:val="20"/>
        </w:rPr>
      </w:pPr>
    </w:p>
    <w:p w14:paraId="6CF098DF" w14:textId="77777777" w:rsidR="002D60C1" w:rsidRPr="00AE2DF4" w:rsidRDefault="002D60C1" w:rsidP="002D60C1">
      <w:pPr>
        <w:ind w:left="1800"/>
        <w:jc w:val="both"/>
        <w:rPr>
          <w:rFonts w:asciiTheme="minorHAnsi" w:hAnsiTheme="minorHAnsi" w:cstheme="minorHAnsi"/>
          <w:sz w:val="20"/>
          <w:szCs w:val="20"/>
        </w:rPr>
      </w:pPr>
      <w:r w:rsidRPr="00AE2DF4">
        <w:rPr>
          <w:rFonts w:asciiTheme="minorHAnsi" w:hAnsiTheme="minorHAnsi" w:cstheme="minorHAnsi"/>
          <w:sz w:val="20"/>
          <w:szCs w:val="20"/>
        </w:rPr>
        <w:t xml:space="preserve">If the loan was made directly to a </w:t>
      </w:r>
      <w:r w:rsidRPr="00AE2DF4">
        <w:rPr>
          <w:rFonts w:asciiTheme="minorHAnsi" w:hAnsiTheme="minorHAnsi" w:cstheme="minorHAnsi"/>
          <w:color w:val="222222"/>
          <w:sz w:val="20"/>
          <w:szCs w:val="20"/>
        </w:rPr>
        <w:t>related party that doesn’t meet the affiliate definition or the reporting entity has received domiciliary state approval to disclaim control/affiliation</w:t>
      </w:r>
      <w:r w:rsidRPr="00AE2DF4">
        <w:rPr>
          <w:rFonts w:asciiTheme="minorHAnsi" w:hAnsiTheme="minorHAnsi" w:cstheme="minorHAnsi"/>
          <w:sz w:val="20"/>
          <w:szCs w:val="20"/>
        </w:rPr>
        <w:t>, enter “R.”</w:t>
      </w:r>
    </w:p>
    <w:p w14:paraId="6525A66F" w14:textId="77777777" w:rsidR="002D60C1" w:rsidRPr="00AE2DF4" w:rsidRDefault="002D60C1" w:rsidP="002D60C1">
      <w:pPr>
        <w:tabs>
          <w:tab w:val="left" w:pos="1800"/>
        </w:tabs>
        <w:ind w:left="1800"/>
        <w:jc w:val="both"/>
        <w:rPr>
          <w:ins w:id="1600" w:author="Oden, Wil" w:date="2025-06-04T15:53:00Z" w16du:dateUtc="2025-06-04T20:53:00Z"/>
          <w:rFonts w:asciiTheme="minorHAnsi" w:hAnsiTheme="minorHAnsi" w:cstheme="minorHAnsi"/>
          <w:sz w:val="20"/>
          <w:szCs w:val="20"/>
        </w:rPr>
      </w:pPr>
    </w:p>
    <w:p w14:paraId="706EE13D" w14:textId="77777777" w:rsidR="002D60C1" w:rsidRPr="00AE2DF4" w:rsidRDefault="002D60C1" w:rsidP="002D60C1">
      <w:pPr>
        <w:tabs>
          <w:tab w:val="left" w:pos="1800"/>
        </w:tabs>
        <w:ind w:left="1800"/>
        <w:jc w:val="both"/>
        <w:rPr>
          <w:ins w:id="1601" w:author="Oden, Wil" w:date="2025-06-18T12:01:00Z" w16du:dateUtc="2025-06-18T17:01:00Z"/>
          <w:rFonts w:asciiTheme="minorHAnsi" w:hAnsiTheme="minorHAnsi" w:cstheme="minorHAnsi"/>
          <w:sz w:val="20"/>
          <w:szCs w:val="20"/>
        </w:rPr>
      </w:pPr>
      <w:ins w:id="1602" w:author="Oden, Wil" w:date="2025-06-04T15:53:00Z" w16du:dateUtc="2025-06-04T20:53:00Z">
        <w:r w:rsidRPr="00AE2DF4">
          <w:rPr>
            <w:rFonts w:asciiTheme="minorHAnsi" w:hAnsiTheme="minorHAnsi" w:cstheme="minorHAnsi"/>
            <w:sz w:val="20"/>
            <w:szCs w:val="20"/>
          </w:rPr>
          <w:t>If the residential mortgage loan is held in a qualifying statutory trust, enter “T”.</w:t>
        </w:r>
      </w:ins>
    </w:p>
    <w:p w14:paraId="68C3D718" w14:textId="77777777" w:rsidR="002D60C1" w:rsidRPr="00AE2DF4" w:rsidRDefault="002D60C1" w:rsidP="002D60C1">
      <w:pPr>
        <w:tabs>
          <w:tab w:val="left" w:pos="1800"/>
        </w:tabs>
        <w:ind w:left="1800"/>
        <w:jc w:val="both"/>
        <w:rPr>
          <w:ins w:id="1603" w:author="Oden, Wil" w:date="2025-06-04T15:53:00Z" w16du:dateUtc="2025-06-04T20:53:00Z"/>
          <w:rFonts w:asciiTheme="minorHAnsi" w:hAnsiTheme="minorHAnsi" w:cstheme="minorHAnsi"/>
          <w:sz w:val="20"/>
          <w:szCs w:val="20"/>
        </w:rPr>
      </w:pPr>
    </w:p>
    <w:p w14:paraId="3C1FB053" w14:textId="77777777" w:rsidR="002D60C1" w:rsidRPr="00AE2DF4" w:rsidRDefault="002D60C1" w:rsidP="002D60C1">
      <w:pPr>
        <w:tabs>
          <w:tab w:val="left" w:pos="1800"/>
        </w:tabs>
        <w:ind w:left="1800"/>
        <w:jc w:val="both"/>
        <w:rPr>
          <w:ins w:id="1604" w:author="Oden, Wil" w:date="2025-06-18T12:01:00Z" w16du:dateUtc="2025-06-18T17:01:00Z"/>
          <w:rFonts w:asciiTheme="minorHAnsi" w:hAnsiTheme="minorHAnsi" w:cstheme="minorHAnsi"/>
          <w:sz w:val="20"/>
          <w:szCs w:val="20"/>
        </w:rPr>
      </w:pPr>
      <w:ins w:id="1605" w:author="Oden, Wil" w:date="2025-06-18T12:01:00Z" w16du:dateUtc="2025-06-18T17:01:00Z">
        <w:r w:rsidRPr="00AE2DF4">
          <w:rPr>
            <w:rFonts w:asciiTheme="minorHAnsi" w:hAnsiTheme="minorHAnsi" w:cstheme="minorHAnsi"/>
            <w:sz w:val="20"/>
            <w:szCs w:val="20"/>
          </w:rPr>
          <w:t>If the mortgage loan is 100% first lien, enter “1”.</w:t>
        </w:r>
      </w:ins>
    </w:p>
    <w:p w14:paraId="26BC3C9E" w14:textId="77777777" w:rsidR="002D60C1" w:rsidRPr="00AE2DF4" w:rsidRDefault="002D60C1" w:rsidP="002D60C1">
      <w:pPr>
        <w:tabs>
          <w:tab w:val="left" w:pos="1800"/>
        </w:tabs>
        <w:ind w:left="1800"/>
        <w:jc w:val="both"/>
        <w:rPr>
          <w:ins w:id="1606" w:author="Oden, Wil" w:date="2025-06-18T12:01:00Z" w16du:dateUtc="2025-06-18T17:01:00Z"/>
          <w:rFonts w:asciiTheme="minorHAnsi" w:hAnsiTheme="minorHAnsi" w:cstheme="minorHAnsi"/>
          <w:sz w:val="20"/>
          <w:szCs w:val="20"/>
        </w:rPr>
      </w:pPr>
    </w:p>
    <w:p w14:paraId="1E6E326C" w14:textId="77777777" w:rsidR="002D60C1" w:rsidRPr="00AE2DF4" w:rsidRDefault="002D60C1" w:rsidP="002D60C1">
      <w:pPr>
        <w:tabs>
          <w:tab w:val="left" w:pos="1800"/>
        </w:tabs>
        <w:ind w:left="1800"/>
        <w:jc w:val="both"/>
        <w:rPr>
          <w:ins w:id="1607" w:author="Oden, Wil" w:date="2025-06-18T12:04:00Z" w16du:dateUtc="2025-06-18T17:04:00Z"/>
          <w:rFonts w:asciiTheme="minorHAnsi" w:hAnsiTheme="minorHAnsi" w:cstheme="minorHAnsi"/>
          <w:sz w:val="20"/>
          <w:szCs w:val="20"/>
        </w:rPr>
      </w:pPr>
      <w:ins w:id="1608" w:author="Oden, Wil" w:date="2025-06-18T12:04:00Z" w16du:dateUtc="2025-06-18T17:04:00Z">
        <w:r w:rsidRPr="00AE2DF4">
          <w:rPr>
            <w:rFonts w:asciiTheme="minorHAnsi" w:hAnsiTheme="minorHAnsi" w:cstheme="minorHAnsi"/>
            <w:sz w:val="20"/>
            <w:szCs w:val="20"/>
          </w:rPr>
          <w:t xml:space="preserve">If the mortgage loan is not </w:t>
        </w:r>
      </w:ins>
      <w:ins w:id="1609" w:author="Oden, Wil" w:date="2025-06-18T12:05:00Z" w16du:dateUtc="2025-06-18T17:05:00Z">
        <w:r w:rsidRPr="00AE2DF4">
          <w:rPr>
            <w:rFonts w:asciiTheme="minorHAnsi" w:hAnsiTheme="minorHAnsi" w:cstheme="minorHAnsi"/>
            <w:sz w:val="20"/>
            <w:szCs w:val="20"/>
          </w:rPr>
          <w:t>a</w:t>
        </w:r>
      </w:ins>
      <w:ins w:id="1610" w:author="Oden, Wil" w:date="2025-06-18T12:04:00Z" w16du:dateUtc="2025-06-18T17:04:00Z">
        <w:r w:rsidRPr="00AE2DF4">
          <w:rPr>
            <w:rFonts w:asciiTheme="minorHAnsi" w:hAnsiTheme="minorHAnsi" w:cstheme="minorHAnsi"/>
            <w:sz w:val="20"/>
            <w:szCs w:val="20"/>
          </w:rPr>
          <w:t xml:space="preserve"> first lien, including those with a combination of first and subordinate liens, enter “2”.</w:t>
        </w:r>
      </w:ins>
    </w:p>
    <w:p w14:paraId="0491157B" w14:textId="77777777" w:rsidR="002D60C1" w:rsidRPr="00AE2DF4" w:rsidRDefault="002D60C1" w:rsidP="002D60C1">
      <w:pPr>
        <w:jc w:val="both"/>
        <w:rPr>
          <w:rFonts w:asciiTheme="minorHAnsi" w:hAnsiTheme="minorHAnsi" w:cstheme="minorHAnsi"/>
          <w:sz w:val="20"/>
          <w:szCs w:val="20"/>
        </w:rPr>
      </w:pPr>
    </w:p>
    <w:p w14:paraId="4CF1C4A8" w14:textId="77777777" w:rsidR="002D60C1" w:rsidRPr="00AE2DF4" w:rsidRDefault="002D60C1" w:rsidP="002D60C1">
      <w:pPr>
        <w:ind w:left="1800"/>
        <w:jc w:val="both"/>
        <w:rPr>
          <w:rFonts w:asciiTheme="minorHAnsi" w:hAnsiTheme="minorHAnsi" w:cstheme="minorHAnsi"/>
          <w:sz w:val="20"/>
          <w:szCs w:val="20"/>
        </w:rPr>
      </w:pPr>
      <w:r w:rsidRPr="00AE2DF4">
        <w:rPr>
          <w:rFonts w:asciiTheme="minorHAnsi" w:hAnsiTheme="minorHAnsi" w:cstheme="minorHAnsi"/>
          <w:sz w:val="20"/>
          <w:szCs w:val="20"/>
        </w:rPr>
        <w:t>Otherwise, leave the column blank.</w:t>
      </w:r>
    </w:p>
    <w:p w14:paraId="72124AFA" w14:textId="77777777" w:rsidR="002D60C1" w:rsidRPr="00AE2DF4" w:rsidRDefault="002D60C1" w:rsidP="002D60C1">
      <w:pPr>
        <w:tabs>
          <w:tab w:val="left" w:pos="1800"/>
        </w:tabs>
        <w:ind w:left="1260" w:hanging="1260"/>
        <w:jc w:val="both"/>
        <w:rPr>
          <w:ins w:id="1611" w:author="Oden, Wil" w:date="2025-05-01T10:26:00Z" w16du:dateUtc="2025-05-01T15:26:00Z"/>
          <w:rFonts w:asciiTheme="minorHAnsi" w:hAnsiTheme="minorHAnsi" w:cstheme="minorHAnsi"/>
          <w:sz w:val="20"/>
          <w:szCs w:val="20"/>
        </w:rPr>
      </w:pPr>
    </w:p>
    <w:p w14:paraId="42D352E1" w14:textId="2C63F6BE" w:rsidR="002D60C1" w:rsidRPr="00EB14CA" w:rsidDel="00EB14CA" w:rsidRDefault="002D60C1" w:rsidP="002D60C1">
      <w:pPr>
        <w:tabs>
          <w:tab w:val="left" w:pos="1800"/>
        </w:tabs>
        <w:ind w:left="1260" w:hanging="1260"/>
        <w:jc w:val="both"/>
        <w:rPr>
          <w:del w:id="1612" w:author="Oden, Wil" w:date="2025-10-15T14:16:00Z" w16du:dateUtc="2025-10-15T19:16:00Z"/>
          <w:rFonts w:asciiTheme="minorHAnsi" w:hAnsiTheme="minorHAnsi" w:cstheme="minorHAnsi"/>
          <w:color w:val="222222"/>
          <w:sz w:val="20"/>
          <w:szCs w:val="20"/>
          <w:highlight w:val="lightGray"/>
        </w:rPr>
      </w:pPr>
      <w:del w:id="1613" w:author="Oden, Wil" w:date="2025-10-15T14:16:00Z" w16du:dateUtc="2025-10-15T19:16:00Z">
        <w:r w:rsidRPr="00EB14CA" w:rsidDel="00EB14CA">
          <w:rPr>
            <w:rFonts w:asciiTheme="minorHAnsi" w:hAnsiTheme="minorHAnsi" w:cstheme="minorHAnsi"/>
            <w:sz w:val="20"/>
            <w:szCs w:val="20"/>
            <w:highlight w:val="lightGray"/>
          </w:rPr>
          <w:delText>Column</w:delText>
        </w:r>
        <w:r w:rsidRPr="00EB14CA" w:rsidDel="00EB14CA">
          <w:rPr>
            <w:rFonts w:asciiTheme="minorHAnsi" w:hAnsiTheme="minorHAnsi" w:cstheme="minorHAnsi"/>
            <w:color w:val="222222"/>
            <w:sz w:val="20"/>
            <w:szCs w:val="20"/>
            <w:highlight w:val="lightGray"/>
          </w:rPr>
          <w:delText xml:space="preserve"> 24</w:delText>
        </w:r>
        <w:r w:rsidRPr="00EB14CA" w:rsidDel="00EB14CA">
          <w:rPr>
            <w:rFonts w:asciiTheme="minorHAnsi" w:hAnsiTheme="minorHAnsi" w:cstheme="minorHAnsi"/>
            <w:sz w:val="20"/>
            <w:szCs w:val="20"/>
            <w:highlight w:val="lightGray"/>
          </w:rPr>
          <w:tab/>
          <w:delText>–</w:delText>
        </w:r>
        <w:r w:rsidRPr="00EB14CA" w:rsidDel="00EB14CA">
          <w:rPr>
            <w:rFonts w:asciiTheme="minorHAnsi" w:hAnsiTheme="minorHAnsi" w:cstheme="minorHAnsi"/>
            <w:sz w:val="20"/>
            <w:szCs w:val="20"/>
            <w:highlight w:val="lightGray"/>
          </w:rPr>
          <w:tab/>
        </w:r>
        <w:r w:rsidRPr="00EB14CA" w:rsidDel="00EB14CA">
          <w:rPr>
            <w:rFonts w:asciiTheme="minorHAnsi" w:hAnsiTheme="minorHAnsi" w:cstheme="minorHAnsi"/>
            <w:color w:val="222222"/>
            <w:sz w:val="20"/>
            <w:szCs w:val="20"/>
            <w:highlight w:val="lightGray"/>
          </w:rPr>
          <w:delText>State of Domicile (Statutory Trust Only)</w:delText>
        </w:r>
      </w:del>
    </w:p>
    <w:p w14:paraId="401F5788" w14:textId="11FDA10E" w:rsidR="002D60C1" w:rsidRPr="00EB14CA" w:rsidDel="00EB14CA" w:rsidRDefault="002D60C1" w:rsidP="002D60C1">
      <w:pPr>
        <w:shd w:val="clear" w:color="auto" w:fill="FFFFFF"/>
        <w:jc w:val="both"/>
        <w:rPr>
          <w:del w:id="1614" w:author="Oden, Wil" w:date="2025-10-15T14:16:00Z" w16du:dateUtc="2025-10-15T19:16:00Z"/>
          <w:rFonts w:asciiTheme="minorHAnsi" w:hAnsiTheme="minorHAnsi" w:cstheme="minorHAnsi"/>
          <w:color w:val="222222"/>
          <w:sz w:val="20"/>
          <w:szCs w:val="20"/>
          <w:highlight w:val="lightGray"/>
        </w:rPr>
      </w:pPr>
    </w:p>
    <w:p w14:paraId="0D6DD56D" w14:textId="2E291B44" w:rsidR="002D60C1" w:rsidRPr="00F02C29" w:rsidDel="00EB14CA" w:rsidRDefault="002D60C1" w:rsidP="002D60C1">
      <w:pPr>
        <w:shd w:val="clear" w:color="auto" w:fill="FFFFFF"/>
        <w:ind w:left="1800"/>
        <w:jc w:val="both"/>
        <w:rPr>
          <w:del w:id="1615" w:author="Oden, Wil" w:date="2025-10-15T14:16:00Z" w16du:dateUtc="2025-10-15T19:16:00Z"/>
          <w:rFonts w:asciiTheme="minorHAnsi" w:hAnsiTheme="minorHAnsi" w:cstheme="minorHAnsi"/>
          <w:color w:val="222222"/>
          <w:sz w:val="20"/>
          <w:szCs w:val="20"/>
        </w:rPr>
      </w:pPr>
      <w:del w:id="1616" w:author="Oden, Wil" w:date="2025-10-15T14:16:00Z" w16du:dateUtc="2025-10-15T19:16:00Z">
        <w:r w:rsidRPr="00EB14CA" w:rsidDel="00EB14CA">
          <w:rPr>
            <w:rFonts w:asciiTheme="minorHAnsi" w:hAnsiTheme="minorHAnsi" w:cstheme="minorHAnsi"/>
            <w:color w:val="222222"/>
            <w:sz w:val="20"/>
            <w:szCs w:val="20"/>
            <w:highlight w:val="lightGray"/>
          </w:rPr>
          <w:delText>Report the two-character U.S. postal abbreviation for the U.S. state or territory the statutory trust is domiciled within.</w:delText>
        </w:r>
      </w:del>
    </w:p>
    <w:p w14:paraId="49A161FB" w14:textId="77777777" w:rsidR="002D60C1" w:rsidRDefault="002D60C1" w:rsidP="002D60C1">
      <w:pPr>
        <w:rPr>
          <w:rFonts w:asciiTheme="minorHAnsi" w:hAnsiTheme="minorHAnsi" w:cstheme="minorHAnsi"/>
          <w:sz w:val="16"/>
          <w:szCs w:val="16"/>
        </w:rPr>
      </w:pPr>
    </w:p>
    <w:p w14:paraId="2A7FACAB" w14:textId="77777777" w:rsidR="00933192" w:rsidRPr="008972E7" w:rsidRDefault="00933192" w:rsidP="00933192">
      <w:pPr>
        <w:rPr>
          <w:rFonts w:asciiTheme="minorHAnsi" w:hAnsiTheme="minorHAnsi" w:cstheme="minorHAnsi"/>
          <w:color w:val="222222"/>
          <w:sz w:val="20"/>
          <w:szCs w:val="20"/>
        </w:rPr>
      </w:pPr>
    </w:p>
    <w:p w14:paraId="5A910686" w14:textId="77777777" w:rsidR="00BA7C9C" w:rsidRPr="00933192" w:rsidRDefault="00BA7C9C" w:rsidP="00BA7C9C">
      <w:pPr>
        <w:jc w:val="center"/>
        <w:rPr>
          <w:rFonts w:asciiTheme="minorHAnsi" w:hAnsiTheme="minorHAnsi" w:cstheme="minorHAnsi"/>
          <w:b/>
          <w:sz w:val="20"/>
          <w:szCs w:val="20"/>
          <w:u w:val="single"/>
        </w:rPr>
      </w:pPr>
      <w:r w:rsidRPr="00933192">
        <w:rPr>
          <w:rFonts w:asciiTheme="minorHAnsi" w:hAnsiTheme="minorHAnsi" w:cstheme="minorHAnsi"/>
          <w:b/>
          <w:sz w:val="20"/>
          <w:szCs w:val="20"/>
          <w:u w:val="single"/>
        </w:rPr>
        <w:t>SCHEDULE A – PART 1</w:t>
      </w:r>
    </w:p>
    <w:p w14:paraId="08B428E3" w14:textId="77777777" w:rsidR="00BA7C9C" w:rsidRPr="00933192" w:rsidRDefault="00BA7C9C" w:rsidP="00BA7C9C">
      <w:pPr>
        <w:rPr>
          <w:rFonts w:asciiTheme="minorHAnsi" w:hAnsiTheme="minorHAnsi" w:cstheme="minorHAnsi"/>
          <w:b/>
          <w:sz w:val="20"/>
          <w:szCs w:val="20"/>
          <w:u w:val="single"/>
        </w:rPr>
      </w:pPr>
    </w:p>
    <w:p w14:paraId="029136A7" w14:textId="77777777" w:rsidR="00BA7C9C" w:rsidRPr="00933192" w:rsidRDefault="00BA7C9C" w:rsidP="00BA7C9C">
      <w:pPr>
        <w:jc w:val="center"/>
        <w:rPr>
          <w:rFonts w:asciiTheme="minorHAnsi" w:hAnsiTheme="minorHAnsi" w:cstheme="minorHAnsi"/>
          <w:b/>
          <w:sz w:val="20"/>
          <w:szCs w:val="20"/>
          <w:u w:val="single"/>
        </w:rPr>
      </w:pPr>
      <w:r w:rsidRPr="00933192">
        <w:rPr>
          <w:rFonts w:asciiTheme="minorHAnsi" w:hAnsiTheme="minorHAnsi" w:cstheme="minorHAnsi"/>
          <w:b/>
          <w:sz w:val="20"/>
          <w:szCs w:val="20"/>
          <w:u w:val="single"/>
        </w:rPr>
        <w:t>REAL ESTATE OWNED DECEMBER 31 OF CURRENT YEAR</w:t>
      </w:r>
    </w:p>
    <w:p w14:paraId="5CBED8FD" w14:textId="77777777" w:rsidR="002C79B9" w:rsidRDefault="002C79B9" w:rsidP="002C79B9">
      <w:pPr>
        <w:rPr>
          <w:rFonts w:asciiTheme="minorHAnsi" w:hAnsiTheme="minorHAnsi" w:cstheme="minorHAnsi"/>
          <w:color w:val="222222"/>
          <w:sz w:val="20"/>
          <w:szCs w:val="20"/>
        </w:rPr>
      </w:pPr>
    </w:p>
    <w:p w14:paraId="502199FC" w14:textId="77777777" w:rsidR="008F40A4" w:rsidRPr="008F40A4" w:rsidRDefault="008F40A4" w:rsidP="00A74043">
      <w:pPr>
        <w:jc w:val="both"/>
        <w:rPr>
          <w:rFonts w:asciiTheme="minorHAnsi" w:hAnsiTheme="minorHAnsi" w:cstheme="minorHAnsi"/>
          <w:color w:val="222222"/>
          <w:sz w:val="20"/>
          <w:szCs w:val="20"/>
        </w:rPr>
      </w:pPr>
      <w:r w:rsidRPr="008F40A4">
        <w:rPr>
          <w:rFonts w:asciiTheme="minorHAnsi" w:hAnsiTheme="minorHAnsi" w:cstheme="minorHAnsi"/>
          <w:color w:val="222222"/>
          <w:sz w:val="20"/>
          <w:szCs w:val="20"/>
        </w:rPr>
        <w:lastRenderedPageBreak/>
        <w:t>Real estate includes land, buildings and permanent improvements (</w:t>
      </w:r>
      <w:proofErr w:type="gramStart"/>
      <w:r w:rsidRPr="008F40A4">
        <w:rPr>
          <w:rFonts w:asciiTheme="minorHAnsi" w:hAnsiTheme="minorHAnsi" w:cstheme="minorHAnsi"/>
          <w:color w:val="222222"/>
          <w:sz w:val="20"/>
          <w:szCs w:val="20"/>
        </w:rPr>
        <w:t>includes</w:t>
      </w:r>
      <w:proofErr w:type="gramEnd"/>
      <w:r w:rsidRPr="008F40A4">
        <w:rPr>
          <w:rFonts w:asciiTheme="minorHAnsi" w:hAnsiTheme="minorHAnsi" w:cstheme="minorHAnsi"/>
          <w:color w:val="222222"/>
          <w:sz w:val="20"/>
          <w:szCs w:val="20"/>
        </w:rPr>
        <w:t xml:space="preserve"> real estate owned under contract of sale). Also include single real estate property wholly owned by an LLC that meets the criteria set forth in SSAP No. 40—Real Estate Investments. All other real estate owned indirectly (such as through joint ventures) should be included in Schedule BA. </w:t>
      </w:r>
    </w:p>
    <w:p w14:paraId="341D2BCB" w14:textId="77777777" w:rsidR="008F40A4" w:rsidRDefault="008F40A4" w:rsidP="00A74043">
      <w:pPr>
        <w:jc w:val="both"/>
        <w:rPr>
          <w:rFonts w:asciiTheme="minorHAnsi" w:hAnsiTheme="minorHAnsi" w:cstheme="minorHAnsi"/>
          <w:color w:val="222222"/>
          <w:sz w:val="20"/>
          <w:szCs w:val="20"/>
        </w:rPr>
      </w:pPr>
      <w:r w:rsidRPr="008F40A4">
        <w:rPr>
          <w:rFonts w:asciiTheme="minorHAnsi" w:hAnsiTheme="minorHAnsi" w:cstheme="minorHAnsi"/>
          <w:color w:val="222222"/>
          <w:sz w:val="20"/>
          <w:szCs w:val="20"/>
        </w:rPr>
        <w:t xml:space="preserve">The purpose </w:t>
      </w:r>
      <w:proofErr w:type="gramStart"/>
      <w:r w:rsidRPr="008F40A4">
        <w:rPr>
          <w:rFonts w:asciiTheme="minorHAnsi" w:hAnsiTheme="minorHAnsi" w:cstheme="minorHAnsi"/>
          <w:color w:val="222222"/>
          <w:sz w:val="20"/>
          <w:szCs w:val="20"/>
        </w:rPr>
        <w:t>for</w:t>
      </w:r>
      <w:proofErr w:type="gramEnd"/>
      <w:r w:rsidRPr="008F40A4">
        <w:rPr>
          <w:rFonts w:asciiTheme="minorHAnsi" w:hAnsiTheme="minorHAnsi" w:cstheme="minorHAnsi"/>
          <w:color w:val="222222"/>
          <w:sz w:val="20"/>
          <w:szCs w:val="20"/>
        </w:rPr>
        <w:t xml:space="preserve"> this schedule is to report </w:t>
      </w:r>
      <w:proofErr w:type="gramStart"/>
      <w:r w:rsidRPr="008F40A4">
        <w:rPr>
          <w:rFonts w:asciiTheme="minorHAnsi" w:hAnsiTheme="minorHAnsi" w:cstheme="minorHAnsi"/>
          <w:color w:val="222222"/>
          <w:sz w:val="20"/>
          <w:szCs w:val="20"/>
        </w:rPr>
        <w:t>individually</w:t>
      </w:r>
      <w:proofErr w:type="gramEnd"/>
      <w:r w:rsidRPr="008F40A4">
        <w:rPr>
          <w:rFonts w:asciiTheme="minorHAnsi" w:hAnsiTheme="minorHAnsi" w:cstheme="minorHAnsi"/>
          <w:color w:val="222222"/>
          <w:sz w:val="20"/>
          <w:szCs w:val="20"/>
        </w:rPr>
        <w:t xml:space="preserve"> each property owned, classified into categories that separately identify properties occupied by the reporting entity, properties held </w:t>
      </w:r>
      <w:proofErr w:type="gramStart"/>
      <w:r w:rsidRPr="008F40A4">
        <w:rPr>
          <w:rFonts w:asciiTheme="minorHAnsi" w:hAnsiTheme="minorHAnsi" w:cstheme="minorHAnsi"/>
          <w:color w:val="222222"/>
          <w:sz w:val="20"/>
          <w:szCs w:val="20"/>
        </w:rPr>
        <w:t>for the production of</w:t>
      </w:r>
      <w:proofErr w:type="gramEnd"/>
      <w:r w:rsidRPr="008F40A4">
        <w:rPr>
          <w:rFonts w:asciiTheme="minorHAnsi" w:hAnsiTheme="minorHAnsi" w:cstheme="minorHAnsi"/>
          <w:color w:val="222222"/>
          <w:sz w:val="20"/>
          <w:szCs w:val="20"/>
        </w:rPr>
        <w:t xml:space="preserve"> income, and properties held for sale. </w:t>
      </w:r>
    </w:p>
    <w:p w14:paraId="313C20E8" w14:textId="77777777" w:rsidR="008F40A4" w:rsidRPr="008F40A4" w:rsidRDefault="008F40A4" w:rsidP="00A74043">
      <w:pPr>
        <w:jc w:val="both"/>
        <w:rPr>
          <w:rFonts w:asciiTheme="minorHAnsi" w:hAnsiTheme="minorHAnsi" w:cstheme="minorHAnsi"/>
          <w:color w:val="222222"/>
          <w:sz w:val="20"/>
          <w:szCs w:val="20"/>
        </w:rPr>
      </w:pPr>
    </w:p>
    <w:p w14:paraId="38910E8D" w14:textId="5E25DD04" w:rsidR="008F40A4" w:rsidRDefault="008F40A4" w:rsidP="00A74043">
      <w:pPr>
        <w:jc w:val="both"/>
        <w:rPr>
          <w:rFonts w:asciiTheme="minorHAnsi" w:hAnsiTheme="minorHAnsi" w:cstheme="minorHAnsi"/>
          <w:color w:val="222222"/>
          <w:sz w:val="20"/>
          <w:szCs w:val="20"/>
        </w:rPr>
      </w:pPr>
      <w:r w:rsidRPr="008F40A4">
        <w:rPr>
          <w:rFonts w:asciiTheme="minorHAnsi" w:hAnsiTheme="minorHAnsi" w:cstheme="minorHAnsi"/>
          <w:color w:val="222222"/>
          <w:sz w:val="20"/>
          <w:szCs w:val="20"/>
        </w:rPr>
        <w:t xml:space="preserve">Report each Real Estate project under development in the category where it will ultimately reside, (e.g., a project under development that will be owned </w:t>
      </w:r>
      <w:proofErr w:type="gramStart"/>
      <w:r w:rsidRPr="008F40A4">
        <w:rPr>
          <w:rFonts w:asciiTheme="minorHAnsi" w:hAnsiTheme="minorHAnsi" w:cstheme="minorHAnsi"/>
          <w:color w:val="222222"/>
          <w:sz w:val="20"/>
          <w:szCs w:val="20"/>
        </w:rPr>
        <w:t>for the production of</w:t>
      </w:r>
      <w:proofErr w:type="gramEnd"/>
      <w:r w:rsidRPr="008F40A4">
        <w:rPr>
          <w:rFonts w:asciiTheme="minorHAnsi" w:hAnsiTheme="minorHAnsi" w:cstheme="minorHAnsi"/>
          <w:color w:val="222222"/>
          <w:sz w:val="20"/>
          <w:szCs w:val="20"/>
        </w:rPr>
        <w:t xml:space="preserve"> income should be reported in properties held </w:t>
      </w:r>
      <w:proofErr w:type="gramStart"/>
      <w:r w:rsidRPr="008F40A4">
        <w:rPr>
          <w:rFonts w:asciiTheme="minorHAnsi" w:hAnsiTheme="minorHAnsi" w:cstheme="minorHAnsi"/>
          <w:color w:val="222222"/>
          <w:sz w:val="20"/>
          <w:szCs w:val="20"/>
        </w:rPr>
        <w:t>for the production of</w:t>
      </w:r>
      <w:proofErr w:type="gramEnd"/>
      <w:r w:rsidRPr="008F40A4">
        <w:rPr>
          <w:rFonts w:asciiTheme="minorHAnsi" w:hAnsiTheme="minorHAnsi" w:cstheme="minorHAnsi"/>
          <w:color w:val="222222"/>
          <w:sz w:val="20"/>
          <w:szCs w:val="20"/>
        </w:rPr>
        <w:t xml:space="preserve"> income category). Refer to SSAP No. 40—Real Estate Investments and SSAP No. 90—Impairment or Disposal of Real Estate Investments for accounting guidance.</w:t>
      </w:r>
    </w:p>
    <w:p w14:paraId="5C5BC51F" w14:textId="77777777" w:rsidR="008230B3" w:rsidRDefault="008230B3" w:rsidP="002C79B9">
      <w:pPr>
        <w:rPr>
          <w:ins w:id="1617" w:author="{644677AC-8525-4201-BBB0-5F7795750A46}" w:date="2025-10-01T08:26:00Z" w16du:dateUtc="2025-10-01T13:26:00Z"/>
          <w:rFonts w:asciiTheme="minorHAnsi" w:hAnsiTheme="minorHAnsi" w:cstheme="minorHAnsi"/>
          <w:color w:val="222222"/>
          <w:sz w:val="20"/>
          <w:szCs w:val="20"/>
        </w:rPr>
      </w:pPr>
    </w:p>
    <w:p w14:paraId="2097475E" w14:textId="77777777" w:rsidR="002C79B9" w:rsidRPr="008972E7" w:rsidRDefault="002C79B9" w:rsidP="002C79B9">
      <w:pPr>
        <w:tabs>
          <w:tab w:val="left" w:pos="1800"/>
        </w:tabs>
        <w:ind w:left="1260" w:hanging="1260"/>
        <w:rPr>
          <w:rFonts w:asciiTheme="minorHAnsi" w:hAnsiTheme="minorHAnsi" w:cstheme="minorHAnsi"/>
          <w:color w:val="222222"/>
          <w:sz w:val="20"/>
          <w:szCs w:val="20"/>
        </w:rPr>
      </w:pPr>
      <w:r w:rsidRPr="008972E7">
        <w:rPr>
          <w:rFonts w:asciiTheme="minorHAnsi" w:hAnsiTheme="minorHAnsi" w:cstheme="minorHAnsi"/>
          <w:color w:val="222222"/>
          <w:sz w:val="20"/>
          <w:szCs w:val="20"/>
        </w:rPr>
        <w:t>Column 18</w:t>
      </w:r>
      <w:r w:rsidRPr="008972E7">
        <w:rPr>
          <w:rFonts w:asciiTheme="minorHAnsi" w:hAnsiTheme="minorHAnsi" w:cstheme="minorHAnsi"/>
          <w:color w:val="222222"/>
          <w:sz w:val="20"/>
          <w:szCs w:val="20"/>
        </w:rPr>
        <w:tab/>
        <w:t>–</w:t>
      </w:r>
      <w:r w:rsidRPr="008972E7">
        <w:rPr>
          <w:rFonts w:asciiTheme="minorHAnsi" w:hAnsiTheme="minorHAnsi" w:cstheme="minorHAnsi"/>
          <w:color w:val="222222"/>
          <w:sz w:val="20"/>
          <w:szCs w:val="20"/>
        </w:rPr>
        <w:tab/>
        <w:t>Investment Characteristics</w:t>
      </w:r>
    </w:p>
    <w:p w14:paraId="66999260" w14:textId="77777777" w:rsidR="002C79B9" w:rsidRPr="008972E7" w:rsidRDefault="002C79B9" w:rsidP="002C79B9">
      <w:pPr>
        <w:rPr>
          <w:rFonts w:asciiTheme="minorHAnsi" w:hAnsiTheme="minorHAnsi" w:cstheme="minorHAnsi"/>
          <w:color w:val="222222"/>
          <w:sz w:val="20"/>
          <w:szCs w:val="20"/>
        </w:rPr>
      </w:pPr>
    </w:p>
    <w:p w14:paraId="2C9153AE" w14:textId="77777777" w:rsidR="002C79B9" w:rsidRPr="008972E7" w:rsidRDefault="002C79B9" w:rsidP="002C79B9">
      <w:pPr>
        <w:tabs>
          <w:tab w:val="left" w:pos="1800"/>
        </w:tabs>
        <w:ind w:left="1800"/>
        <w:rPr>
          <w:rFonts w:asciiTheme="minorHAnsi" w:hAnsiTheme="minorHAnsi" w:cstheme="minorHAnsi"/>
          <w:color w:val="222222"/>
          <w:sz w:val="20"/>
          <w:szCs w:val="20"/>
        </w:rPr>
      </w:pPr>
      <w:r w:rsidRPr="008972E7">
        <w:rPr>
          <w:rFonts w:asciiTheme="minorHAnsi" w:hAnsiTheme="minorHAnsi" w:cstheme="minorHAnsi"/>
          <w:color w:val="222222"/>
          <w:sz w:val="20"/>
          <w:szCs w:val="20"/>
        </w:rPr>
        <w:t>If the characteristic below does not apply, then leave the column blank.</w:t>
      </w:r>
    </w:p>
    <w:p w14:paraId="5E43F5C7" w14:textId="77777777" w:rsidR="002C79B9" w:rsidRPr="008972E7" w:rsidRDefault="002C79B9" w:rsidP="002C79B9">
      <w:pPr>
        <w:tabs>
          <w:tab w:val="left" w:pos="1800"/>
        </w:tabs>
        <w:ind w:left="1800"/>
        <w:rPr>
          <w:rFonts w:asciiTheme="minorHAnsi" w:hAnsiTheme="minorHAnsi" w:cstheme="minorHAnsi"/>
          <w:color w:val="222222"/>
          <w:sz w:val="20"/>
          <w:szCs w:val="20"/>
        </w:rPr>
      </w:pPr>
    </w:p>
    <w:p w14:paraId="7038BCA4" w14:textId="77777777" w:rsidR="002C79B9" w:rsidRDefault="002C79B9" w:rsidP="002C79B9">
      <w:pPr>
        <w:tabs>
          <w:tab w:val="left" w:pos="2340"/>
        </w:tabs>
        <w:ind w:left="2340" w:hanging="540"/>
        <w:rPr>
          <w:ins w:id="1618" w:author="Oden, Wil" w:date="2025-09-25T11:53:00Z" w16du:dateUtc="2025-09-25T16:53:00Z"/>
          <w:rFonts w:asciiTheme="minorHAnsi" w:hAnsiTheme="minorHAnsi" w:cstheme="minorHAnsi"/>
          <w:color w:val="222222"/>
          <w:sz w:val="20"/>
          <w:szCs w:val="20"/>
        </w:rPr>
      </w:pPr>
      <w:r w:rsidRPr="008972E7">
        <w:rPr>
          <w:rFonts w:asciiTheme="minorHAnsi" w:hAnsiTheme="minorHAnsi" w:cstheme="minorHAnsi"/>
          <w:color w:val="222222"/>
          <w:sz w:val="20"/>
          <w:szCs w:val="20"/>
        </w:rPr>
        <w:t xml:space="preserve">1. </w:t>
      </w:r>
      <w:r w:rsidRPr="008972E7">
        <w:rPr>
          <w:rFonts w:asciiTheme="minorHAnsi" w:hAnsiTheme="minorHAnsi" w:cstheme="minorHAnsi"/>
          <w:color w:val="222222"/>
          <w:sz w:val="20"/>
          <w:szCs w:val="20"/>
        </w:rPr>
        <w:tab/>
        <w:t>Single real estate property wholly owned by an LLC that meets the criteria set forth in SSAP No. 40—Real Estate Investments. For LLCs that do not meet criteria set forth in SSAP No. 40</w:t>
      </w:r>
      <w:del w:id="1619" w:author="Oden, Wil" w:date="2025-09-25T11:54:00Z" w16du:dateUtc="2025-09-25T16:54:00Z">
        <w:r w:rsidRPr="00101F18" w:rsidDel="008972E7">
          <w:rPr>
            <w:rFonts w:asciiTheme="minorHAnsi" w:hAnsiTheme="minorHAnsi" w:cstheme="minorHAnsi"/>
            <w:color w:val="222222"/>
            <w:sz w:val="20"/>
            <w:szCs w:val="20"/>
            <w:highlight w:val="lightGray"/>
          </w:rPr>
          <w:delText>—Real Estate Investments</w:delText>
        </w:r>
      </w:del>
      <w:r w:rsidRPr="008972E7">
        <w:rPr>
          <w:rFonts w:asciiTheme="minorHAnsi" w:hAnsiTheme="minorHAnsi" w:cstheme="minorHAnsi"/>
          <w:color w:val="222222"/>
          <w:sz w:val="20"/>
          <w:szCs w:val="20"/>
        </w:rPr>
        <w:t xml:space="preserve">, report on Schedule BA. </w:t>
      </w:r>
    </w:p>
    <w:p w14:paraId="4BA9C841" w14:textId="77777777" w:rsidR="002C79B9" w:rsidRDefault="002C79B9" w:rsidP="002C79B9">
      <w:pPr>
        <w:tabs>
          <w:tab w:val="left" w:pos="2340"/>
        </w:tabs>
        <w:ind w:left="2340" w:hanging="540"/>
        <w:rPr>
          <w:ins w:id="1620" w:author="Oden, Wil" w:date="2025-09-25T11:53:00Z" w16du:dateUtc="2025-09-25T16:53:00Z"/>
          <w:rFonts w:asciiTheme="minorHAnsi" w:hAnsiTheme="minorHAnsi" w:cstheme="minorHAnsi"/>
          <w:color w:val="222222"/>
          <w:sz w:val="20"/>
          <w:szCs w:val="20"/>
        </w:rPr>
      </w:pPr>
    </w:p>
    <w:p w14:paraId="4B743603" w14:textId="702AFDF2" w:rsidR="002C79B9" w:rsidRDefault="002C79B9" w:rsidP="002C79B9">
      <w:pPr>
        <w:tabs>
          <w:tab w:val="left" w:pos="2340"/>
        </w:tabs>
        <w:ind w:left="2340" w:hanging="540"/>
        <w:rPr>
          <w:ins w:id="1621" w:author="Oden, Wil" w:date="2025-09-25T13:26:00Z" w16du:dateUtc="2025-09-25T18:26:00Z"/>
          <w:rFonts w:asciiTheme="minorHAnsi" w:hAnsiTheme="minorHAnsi" w:cstheme="minorHAnsi"/>
          <w:color w:val="222222"/>
          <w:sz w:val="20"/>
          <w:szCs w:val="20"/>
        </w:rPr>
      </w:pPr>
      <w:ins w:id="1622" w:author="Oden, Wil" w:date="2025-09-25T11:53:00Z" w16du:dateUtc="2025-09-25T16:53:00Z">
        <w:r w:rsidRPr="00101F18">
          <w:rPr>
            <w:rFonts w:asciiTheme="minorHAnsi" w:hAnsiTheme="minorHAnsi" w:cstheme="minorHAnsi"/>
            <w:color w:val="222222"/>
            <w:sz w:val="20"/>
            <w:szCs w:val="20"/>
            <w:highlight w:val="lightGray"/>
          </w:rPr>
          <w:t xml:space="preserve">2. </w:t>
        </w:r>
        <w:r w:rsidRPr="00101F18">
          <w:rPr>
            <w:rFonts w:asciiTheme="minorHAnsi" w:hAnsiTheme="minorHAnsi" w:cstheme="minorHAnsi"/>
            <w:color w:val="222222"/>
            <w:sz w:val="20"/>
            <w:szCs w:val="20"/>
            <w:highlight w:val="lightGray"/>
          </w:rPr>
          <w:tab/>
        </w:r>
      </w:ins>
      <w:ins w:id="1623" w:author="Oden, Wil" w:date="2025-09-25T12:12:00Z" w16du:dateUtc="2025-09-25T17:12:00Z">
        <w:r w:rsidR="008A39D6" w:rsidRPr="00101F18">
          <w:rPr>
            <w:rFonts w:asciiTheme="minorHAnsi" w:hAnsiTheme="minorHAnsi" w:cstheme="minorHAnsi"/>
            <w:color w:val="222222"/>
            <w:sz w:val="20"/>
            <w:szCs w:val="20"/>
            <w:highlight w:val="lightGray"/>
          </w:rPr>
          <w:t xml:space="preserve">A single real estate property that is directly and wholly owned by a qualifying statutory trust, </w:t>
        </w:r>
      </w:ins>
      <w:ins w:id="1624" w:author="Oden, Wil" w:date="2025-09-25T13:27:00Z" w16du:dateUtc="2025-09-25T18:27:00Z">
        <w:r w:rsidR="002679BF">
          <w:rPr>
            <w:rFonts w:asciiTheme="minorHAnsi" w:hAnsiTheme="minorHAnsi" w:cstheme="minorHAnsi"/>
            <w:color w:val="222222"/>
            <w:sz w:val="20"/>
            <w:szCs w:val="20"/>
            <w:highlight w:val="lightGray"/>
          </w:rPr>
          <w:t xml:space="preserve">which is </w:t>
        </w:r>
      </w:ins>
      <w:ins w:id="1625" w:author="Oden, Wil" w:date="2025-09-25T12:12:00Z" w16du:dateUtc="2025-09-25T17:12:00Z">
        <w:r w:rsidR="008A39D6" w:rsidRPr="00101F18">
          <w:rPr>
            <w:rFonts w:asciiTheme="minorHAnsi" w:hAnsiTheme="minorHAnsi" w:cstheme="minorHAnsi"/>
            <w:color w:val="222222"/>
            <w:sz w:val="20"/>
            <w:szCs w:val="20"/>
            <w:highlight w:val="lightGray"/>
          </w:rPr>
          <w:t>defined in SSAP No. 37—Mortgage Loans.</w:t>
        </w:r>
      </w:ins>
    </w:p>
    <w:p w14:paraId="1A1785F9" w14:textId="77777777" w:rsidR="002679BF" w:rsidRDefault="002679BF" w:rsidP="002C79B9">
      <w:pPr>
        <w:tabs>
          <w:tab w:val="left" w:pos="2340"/>
        </w:tabs>
        <w:ind w:left="2340" w:hanging="540"/>
        <w:rPr>
          <w:ins w:id="1626" w:author="Oden, Wil" w:date="2025-09-25T13:26:00Z" w16du:dateUtc="2025-09-25T18:26:00Z"/>
          <w:rFonts w:asciiTheme="minorHAnsi" w:hAnsiTheme="minorHAnsi" w:cstheme="minorHAnsi"/>
          <w:color w:val="222222"/>
          <w:sz w:val="20"/>
          <w:szCs w:val="20"/>
        </w:rPr>
      </w:pPr>
    </w:p>
    <w:p w14:paraId="09B2FD6E" w14:textId="312767C5" w:rsidR="002679BF" w:rsidRPr="008972E7" w:rsidRDefault="002679BF" w:rsidP="002679BF">
      <w:pPr>
        <w:tabs>
          <w:tab w:val="left" w:pos="2340"/>
        </w:tabs>
        <w:ind w:left="2340" w:hanging="540"/>
        <w:rPr>
          <w:ins w:id="1627" w:author="Oden, Wil" w:date="2025-09-25T13:26:00Z" w16du:dateUtc="2025-09-25T18:26:00Z"/>
          <w:rFonts w:asciiTheme="minorHAnsi" w:hAnsiTheme="minorHAnsi" w:cstheme="minorHAnsi"/>
          <w:color w:val="222222"/>
          <w:sz w:val="20"/>
          <w:szCs w:val="20"/>
        </w:rPr>
      </w:pPr>
      <w:ins w:id="1628" w:author="Oden, Wil" w:date="2025-09-25T13:26:00Z" w16du:dateUtc="2025-09-25T18:26:00Z">
        <w:r>
          <w:rPr>
            <w:rFonts w:asciiTheme="minorHAnsi" w:hAnsiTheme="minorHAnsi" w:cstheme="minorHAnsi"/>
            <w:color w:val="222222"/>
            <w:sz w:val="20"/>
            <w:szCs w:val="20"/>
            <w:highlight w:val="lightGray"/>
          </w:rPr>
          <w:t>3</w:t>
        </w:r>
        <w:r w:rsidRPr="00101F18">
          <w:rPr>
            <w:rFonts w:asciiTheme="minorHAnsi" w:hAnsiTheme="minorHAnsi" w:cstheme="minorHAnsi"/>
            <w:color w:val="222222"/>
            <w:sz w:val="20"/>
            <w:szCs w:val="20"/>
            <w:highlight w:val="lightGray"/>
          </w:rPr>
          <w:t xml:space="preserve">. </w:t>
        </w:r>
        <w:r w:rsidRPr="00101F18">
          <w:rPr>
            <w:rFonts w:asciiTheme="minorHAnsi" w:hAnsiTheme="minorHAnsi" w:cstheme="minorHAnsi"/>
            <w:color w:val="222222"/>
            <w:sz w:val="20"/>
            <w:szCs w:val="20"/>
            <w:highlight w:val="lightGray"/>
          </w:rPr>
          <w:tab/>
          <w:t xml:space="preserve">A single real estate property that is directly owned </w:t>
        </w:r>
        <w:proofErr w:type="gramStart"/>
        <w:r w:rsidRPr="00101F18">
          <w:rPr>
            <w:rFonts w:asciiTheme="minorHAnsi" w:hAnsiTheme="minorHAnsi" w:cstheme="minorHAnsi"/>
            <w:color w:val="222222"/>
            <w:sz w:val="20"/>
            <w:szCs w:val="20"/>
            <w:highlight w:val="lightGray"/>
          </w:rPr>
          <w:t>through</w:t>
        </w:r>
        <w:proofErr w:type="gramEnd"/>
        <w:r w:rsidRPr="00101F18">
          <w:rPr>
            <w:rFonts w:asciiTheme="minorHAnsi" w:hAnsiTheme="minorHAnsi" w:cstheme="minorHAnsi"/>
            <w:color w:val="222222"/>
            <w:sz w:val="20"/>
            <w:szCs w:val="20"/>
            <w:highlight w:val="lightGray"/>
          </w:rPr>
          <w:t xml:space="preserve"> an LLC that </w:t>
        </w:r>
      </w:ins>
      <w:ins w:id="1629" w:author="Oden, Wil" w:date="2025-09-25T13:28:00Z" w16du:dateUtc="2025-09-25T18:28:00Z">
        <w:r w:rsidRPr="00101F18">
          <w:rPr>
            <w:rFonts w:asciiTheme="minorHAnsi" w:hAnsiTheme="minorHAnsi" w:cstheme="minorHAnsi"/>
            <w:color w:val="222222"/>
            <w:sz w:val="20"/>
            <w:szCs w:val="20"/>
            <w:highlight w:val="lightGray"/>
          </w:rPr>
          <w:t xml:space="preserve">is wholly owned by a qualifying statutory trust </w:t>
        </w:r>
        <w:r>
          <w:rPr>
            <w:rFonts w:asciiTheme="minorHAnsi" w:hAnsiTheme="minorHAnsi" w:cstheme="minorHAnsi"/>
            <w:color w:val="222222"/>
            <w:sz w:val="20"/>
            <w:szCs w:val="20"/>
            <w:highlight w:val="lightGray"/>
          </w:rPr>
          <w:t xml:space="preserve">and </w:t>
        </w:r>
      </w:ins>
      <w:ins w:id="1630" w:author="Oden, Wil" w:date="2025-09-25T13:26:00Z" w16du:dateUtc="2025-09-25T18:26:00Z">
        <w:r w:rsidRPr="00101F18">
          <w:rPr>
            <w:rFonts w:asciiTheme="minorHAnsi" w:hAnsiTheme="minorHAnsi" w:cstheme="minorHAnsi"/>
            <w:color w:val="222222"/>
            <w:sz w:val="20"/>
            <w:szCs w:val="20"/>
            <w:highlight w:val="lightGray"/>
          </w:rPr>
          <w:t>meets the criteria in SSAP No. 40.</w:t>
        </w:r>
      </w:ins>
    </w:p>
    <w:p w14:paraId="0CC9649B" w14:textId="77777777" w:rsidR="002679BF" w:rsidRPr="008972E7" w:rsidRDefault="002679BF" w:rsidP="002C79B9">
      <w:pPr>
        <w:tabs>
          <w:tab w:val="left" w:pos="2340"/>
        </w:tabs>
        <w:ind w:left="2340" w:hanging="540"/>
        <w:rPr>
          <w:rFonts w:asciiTheme="minorHAnsi" w:hAnsiTheme="minorHAnsi" w:cstheme="minorHAnsi"/>
          <w:color w:val="222222"/>
          <w:sz w:val="20"/>
          <w:szCs w:val="20"/>
        </w:rPr>
      </w:pPr>
    </w:p>
    <w:p w14:paraId="4448E71C" w14:textId="77777777" w:rsidR="002C79B9" w:rsidRPr="008972E7" w:rsidRDefault="002C79B9" w:rsidP="002C79B9">
      <w:pPr>
        <w:pStyle w:val="BodyText2"/>
        <w:rPr>
          <w:rFonts w:asciiTheme="minorHAnsi" w:hAnsiTheme="minorHAnsi" w:cstheme="minorHAnsi"/>
          <w:b w:val="0"/>
          <w:bCs w:val="0"/>
          <w:color w:val="222222"/>
          <w:sz w:val="20"/>
        </w:rPr>
      </w:pPr>
    </w:p>
    <w:p w14:paraId="1631EC6B" w14:textId="77777777" w:rsidR="002D60C1" w:rsidRPr="008972E7" w:rsidRDefault="002D60C1" w:rsidP="008A2646">
      <w:pPr>
        <w:pStyle w:val="BodyText2"/>
        <w:rPr>
          <w:rFonts w:asciiTheme="minorHAnsi" w:hAnsiTheme="minorHAnsi" w:cstheme="minorHAnsi"/>
          <w:b w:val="0"/>
          <w:bCs w:val="0"/>
          <w:color w:val="222222"/>
          <w:sz w:val="20"/>
        </w:rPr>
      </w:pPr>
    </w:p>
    <w:p w14:paraId="68BD6302" w14:textId="084442BB" w:rsidR="00340D1B" w:rsidRPr="00F02C29" w:rsidRDefault="002A1316" w:rsidP="00EF4925">
      <w:pPr>
        <w:rPr>
          <w:rFonts w:asciiTheme="minorHAnsi" w:hAnsiTheme="minorHAnsi" w:cstheme="minorHAnsi"/>
          <w:sz w:val="16"/>
          <w:szCs w:val="16"/>
        </w:rPr>
      </w:pPr>
      <w:r w:rsidRPr="00F02C29">
        <w:rPr>
          <w:rFonts w:asciiTheme="minorHAnsi" w:hAnsiTheme="minorHAnsi" w:cstheme="minorHAnsi"/>
          <w:sz w:val="16"/>
          <w:szCs w:val="16"/>
        </w:rPr>
        <w:fldChar w:fldCharType="begin"/>
      </w:r>
      <w:r w:rsidRPr="00F02C29">
        <w:rPr>
          <w:rFonts w:asciiTheme="minorHAnsi" w:hAnsiTheme="minorHAnsi" w:cstheme="minorHAnsi"/>
          <w:sz w:val="16"/>
          <w:szCs w:val="16"/>
        </w:rPr>
        <w:instrText xml:space="preserve"> FILENAME \p </w:instrText>
      </w:r>
      <w:r w:rsidRPr="00F02C29">
        <w:rPr>
          <w:rFonts w:asciiTheme="minorHAnsi" w:hAnsiTheme="minorHAnsi" w:cstheme="minorHAnsi"/>
          <w:sz w:val="16"/>
          <w:szCs w:val="16"/>
        </w:rPr>
        <w:fldChar w:fldCharType="separate"/>
      </w:r>
      <w:r w:rsidR="00C75B14">
        <w:rPr>
          <w:rFonts w:asciiTheme="minorHAnsi" w:hAnsiTheme="minorHAnsi" w:cstheme="minorHAnsi"/>
          <w:noProof/>
          <w:sz w:val="16"/>
          <w:szCs w:val="16"/>
        </w:rPr>
        <w:t>https://naiconline.sharepoint.com/teams/FRSStatutoryAccounting/National Meetings/A. National Meeting Materials/2025/12-9-25 Fall National Meeting/Hearing/10 - 25-13 - Statutory Trusts.docx</w:t>
      </w:r>
      <w:r w:rsidRPr="00F02C29">
        <w:rPr>
          <w:rFonts w:asciiTheme="minorHAnsi" w:hAnsiTheme="minorHAnsi" w:cstheme="minorHAnsi"/>
          <w:sz w:val="16"/>
          <w:szCs w:val="16"/>
        </w:rPr>
        <w:fldChar w:fldCharType="end"/>
      </w:r>
    </w:p>
    <w:sectPr w:rsidR="00340D1B" w:rsidRPr="00F02C29" w:rsidSect="00152C06">
      <w:headerReference w:type="default" r:id="rId11"/>
      <w:footerReference w:type="default" r:id="rId12"/>
      <w:headerReference w:type="first" r:id="rId13"/>
      <w:footerReference w:type="first" r:id="rId14"/>
      <w:pgSz w:w="12240" w:h="15840" w:code="1"/>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07D519" w14:textId="77777777" w:rsidR="009669A4" w:rsidRDefault="009669A4">
      <w:r>
        <w:separator/>
      </w:r>
    </w:p>
  </w:endnote>
  <w:endnote w:type="continuationSeparator" w:id="0">
    <w:p w14:paraId="07A501A3" w14:textId="77777777" w:rsidR="009669A4" w:rsidRDefault="009669A4">
      <w:r>
        <w:continuationSeparator/>
      </w:r>
    </w:p>
  </w:endnote>
  <w:endnote w:type="continuationNotice" w:id="1">
    <w:p w14:paraId="0D35AF63" w14:textId="77777777" w:rsidR="009669A4" w:rsidRDefault="009669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83938B" w14:textId="29CF378C" w:rsidR="006D3A59" w:rsidRPr="00B261DB" w:rsidRDefault="006D3A59" w:rsidP="00DF407B">
    <w:pPr>
      <w:pStyle w:val="Footer"/>
      <w:tabs>
        <w:tab w:val="clear" w:pos="4320"/>
        <w:tab w:val="center" w:pos="5040"/>
      </w:tabs>
      <w:rPr>
        <w:rFonts w:asciiTheme="minorHAnsi" w:hAnsiTheme="minorHAnsi" w:cstheme="minorHAnsi"/>
        <w:sz w:val="20"/>
      </w:rPr>
    </w:pPr>
    <w:r w:rsidRPr="00B261DB">
      <w:rPr>
        <w:rFonts w:asciiTheme="minorHAnsi" w:hAnsiTheme="minorHAnsi" w:cstheme="minorHAnsi"/>
        <w:sz w:val="20"/>
      </w:rPr>
      <w:t xml:space="preserve">© </w:t>
    </w:r>
    <w:r w:rsidR="005B478B" w:rsidRPr="00B261DB">
      <w:rPr>
        <w:rFonts w:asciiTheme="minorHAnsi" w:hAnsiTheme="minorHAnsi" w:cstheme="minorHAnsi"/>
        <w:sz w:val="20"/>
      </w:rPr>
      <w:t>20</w:t>
    </w:r>
    <w:r w:rsidR="00CA4E49" w:rsidRPr="00B261DB">
      <w:rPr>
        <w:rFonts w:asciiTheme="minorHAnsi" w:hAnsiTheme="minorHAnsi" w:cstheme="minorHAnsi"/>
        <w:sz w:val="20"/>
      </w:rPr>
      <w:t>2</w:t>
    </w:r>
    <w:r w:rsidR="00BC48E9" w:rsidRPr="00B261DB">
      <w:rPr>
        <w:rFonts w:asciiTheme="minorHAnsi" w:hAnsiTheme="minorHAnsi" w:cstheme="minorHAnsi"/>
        <w:sz w:val="20"/>
      </w:rPr>
      <w:t>5</w:t>
    </w:r>
    <w:r w:rsidRPr="00B261DB">
      <w:rPr>
        <w:rFonts w:asciiTheme="minorHAnsi" w:hAnsiTheme="minorHAnsi" w:cstheme="minorHAnsi"/>
        <w:sz w:val="20"/>
      </w:rPr>
      <w:t xml:space="preserve"> National Association of Insurance Commissioners</w:t>
    </w:r>
    <w:r w:rsidR="00DF407B" w:rsidRPr="00B261DB">
      <w:rPr>
        <w:rFonts w:asciiTheme="minorHAnsi" w:hAnsiTheme="minorHAnsi" w:cstheme="minorHAnsi"/>
        <w:sz w:val="20"/>
      </w:rPr>
      <w:tab/>
    </w:r>
    <w:r w:rsidRPr="00B261DB">
      <w:rPr>
        <w:rStyle w:val="PageNumber"/>
        <w:rFonts w:asciiTheme="minorHAnsi" w:hAnsiTheme="minorHAnsi" w:cstheme="minorHAnsi"/>
        <w:sz w:val="20"/>
      </w:rPr>
      <w:fldChar w:fldCharType="begin"/>
    </w:r>
    <w:r w:rsidRPr="00B261DB">
      <w:rPr>
        <w:rStyle w:val="PageNumber"/>
        <w:rFonts w:asciiTheme="minorHAnsi" w:hAnsiTheme="minorHAnsi" w:cstheme="minorHAnsi"/>
        <w:sz w:val="20"/>
      </w:rPr>
      <w:instrText xml:space="preserve"> PAGE </w:instrText>
    </w:r>
    <w:r w:rsidRPr="00B261DB">
      <w:rPr>
        <w:rStyle w:val="PageNumber"/>
        <w:rFonts w:asciiTheme="minorHAnsi" w:hAnsiTheme="minorHAnsi" w:cstheme="minorHAnsi"/>
        <w:sz w:val="20"/>
      </w:rPr>
      <w:fldChar w:fldCharType="separate"/>
    </w:r>
    <w:r w:rsidR="00626EC0" w:rsidRPr="00B261DB">
      <w:rPr>
        <w:rStyle w:val="PageNumber"/>
        <w:rFonts w:asciiTheme="minorHAnsi" w:hAnsiTheme="minorHAnsi" w:cstheme="minorHAnsi"/>
        <w:noProof/>
        <w:sz w:val="20"/>
      </w:rPr>
      <w:t>2</w:t>
    </w:r>
    <w:r w:rsidRPr="00B261DB">
      <w:rPr>
        <w:rStyle w:val="PageNumber"/>
        <w:rFonts w:asciiTheme="minorHAnsi" w:hAnsiTheme="minorHAnsi" w:cstheme="minorHAnsi"/>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170D23" w14:textId="15EC467B" w:rsidR="006D3A59" w:rsidRDefault="006D3A59" w:rsidP="006B37DD">
    <w:pPr>
      <w:pStyle w:val="Footer"/>
      <w:tabs>
        <w:tab w:val="clear" w:pos="4320"/>
        <w:tab w:val="center" w:pos="5040"/>
      </w:tabs>
      <w:rPr>
        <w:sz w:val="20"/>
      </w:rPr>
    </w:pPr>
    <w:r>
      <w:rPr>
        <w:sz w:val="20"/>
      </w:rPr>
      <w:t>© 201</w:t>
    </w:r>
    <w:r w:rsidR="002D70E6">
      <w:rPr>
        <w:sz w:val="20"/>
      </w:rPr>
      <w:t>9</w:t>
    </w:r>
    <w:r>
      <w:rPr>
        <w:sz w:val="20"/>
      </w:rPr>
      <w:t xml:space="preserve"> National Association of Insurance Commissioners</w:t>
    </w:r>
    <w:r w:rsidR="006B37DD">
      <w:rP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626EC0">
      <w:rPr>
        <w:rStyle w:val="PageNumber"/>
        <w:noProof/>
        <w:sz w:val="20"/>
      </w:rPr>
      <w:t>1</w:t>
    </w:r>
    <w:r>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83167C" w14:textId="77777777" w:rsidR="009669A4" w:rsidRDefault="009669A4">
      <w:r>
        <w:separator/>
      </w:r>
    </w:p>
  </w:footnote>
  <w:footnote w:type="continuationSeparator" w:id="0">
    <w:p w14:paraId="31803B86" w14:textId="77777777" w:rsidR="009669A4" w:rsidRDefault="009669A4">
      <w:r>
        <w:continuationSeparator/>
      </w:r>
    </w:p>
  </w:footnote>
  <w:footnote w:type="continuationNotice" w:id="1">
    <w:p w14:paraId="63FF7326" w14:textId="77777777" w:rsidR="009669A4" w:rsidRDefault="009669A4"/>
  </w:footnote>
  <w:footnote w:id="2">
    <w:p w14:paraId="590FCAE0" w14:textId="77777777" w:rsidR="000F3079" w:rsidRPr="00B261DB" w:rsidRDefault="000F3079" w:rsidP="000F3079">
      <w:pPr>
        <w:pStyle w:val="FootnoteText"/>
        <w:spacing w:after="180"/>
        <w:rPr>
          <w:rFonts w:asciiTheme="minorHAnsi" w:hAnsiTheme="minorHAnsi" w:cstheme="minorHAnsi"/>
          <w:sz w:val="18"/>
          <w:szCs w:val="18"/>
        </w:rPr>
      </w:pPr>
      <w:r w:rsidRPr="00B261DB">
        <w:rPr>
          <w:rStyle w:val="FootnoteReference"/>
          <w:rFonts w:asciiTheme="minorHAnsi" w:hAnsiTheme="minorHAnsi" w:cstheme="minorHAnsi"/>
        </w:rPr>
        <w:footnoteRef/>
      </w:r>
      <w:r w:rsidRPr="00B261DB">
        <w:rPr>
          <w:rFonts w:asciiTheme="minorHAnsi" w:hAnsiTheme="minorHAnsi" w:cstheme="minorHAnsi"/>
        </w:rPr>
        <w:t xml:space="preserve"> </w:t>
      </w:r>
      <w:r w:rsidRPr="00B261DB">
        <w:rPr>
          <w:rFonts w:asciiTheme="minorHAnsi" w:hAnsiTheme="minorHAnsi" w:cstheme="minorHAnsi"/>
          <w:sz w:val="18"/>
          <w:szCs w:val="18"/>
        </w:rPr>
        <w:t>Examples of agreements intended to be captured within this statement:</w:t>
      </w:r>
    </w:p>
    <w:p w14:paraId="4DE6C68B" w14:textId="77777777" w:rsidR="000F3079" w:rsidRPr="00B261DB" w:rsidRDefault="000F3079" w:rsidP="000F3079">
      <w:pPr>
        <w:pStyle w:val="FootnoteText"/>
        <w:spacing w:after="180"/>
        <w:ind w:left="720" w:hanging="360"/>
        <w:jc w:val="both"/>
        <w:rPr>
          <w:rFonts w:asciiTheme="minorHAnsi" w:hAnsiTheme="minorHAnsi" w:cstheme="minorHAnsi"/>
          <w:sz w:val="18"/>
          <w:szCs w:val="18"/>
        </w:rPr>
      </w:pPr>
      <w:r w:rsidRPr="00B261DB">
        <w:rPr>
          <w:rFonts w:asciiTheme="minorHAnsi" w:hAnsiTheme="minorHAnsi" w:cstheme="minorHAnsi"/>
          <w:sz w:val="18"/>
          <w:szCs w:val="18"/>
        </w:rPr>
        <w:t>a.</w:t>
      </w:r>
      <w:r w:rsidRPr="00B261DB">
        <w:rPr>
          <w:rFonts w:asciiTheme="minorHAnsi" w:hAnsiTheme="minorHAnsi" w:cstheme="minorHAnsi"/>
          <w:sz w:val="18"/>
          <w:szCs w:val="18"/>
        </w:rPr>
        <w:tab/>
        <w:t>Reporting entity is a “co-lender” in a single mortgage loan agreement that identifies more than one lender (which includes the reporting entity) with the real estate collateral securing all lenders identified in the agreement. For these single-mortgage loan agreements, each lender is incorporated directly into the loan documents. The key differentiating characteristic of a mortgage loan provided under a group “mortgage loan co-lending agreement” rather than a solely owned mortgage loan is that no one lender of the lending group may unilaterally foreclose on the mortgage. With these agreements, the lenders must foreclose on the mortgage loan as a group.</w:t>
      </w:r>
    </w:p>
    <w:p w14:paraId="295BB42A" w14:textId="77777777" w:rsidR="000F3079" w:rsidRPr="00B261DB" w:rsidRDefault="000F3079" w:rsidP="000F3079">
      <w:pPr>
        <w:pStyle w:val="FootnoteText"/>
        <w:spacing w:after="180"/>
        <w:ind w:left="720" w:hanging="360"/>
        <w:jc w:val="both"/>
        <w:rPr>
          <w:rFonts w:asciiTheme="minorHAnsi" w:hAnsiTheme="minorHAnsi" w:cstheme="minorHAnsi"/>
        </w:rPr>
      </w:pPr>
      <w:r w:rsidRPr="00B261DB">
        <w:rPr>
          <w:rFonts w:asciiTheme="minorHAnsi" w:hAnsiTheme="minorHAnsi" w:cstheme="minorHAnsi"/>
          <w:sz w:val="18"/>
          <w:szCs w:val="18"/>
        </w:rPr>
        <w:t>b.</w:t>
      </w:r>
      <w:r w:rsidRPr="00B261DB">
        <w:rPr>
          <w:rFonts w:asciiTheme="minorHAnsi" w:hAnsiTheme="minorHAnsi" w:cstheme="minorHAnsi"/>
          <w:sz w:val="18"/>
          <w:szCs w:val="18"/>
        </w:rPr>
        <w:tab/>
        <w:t xml:space="preserve">Reporting entity has a “participation agreement” to invest in a single-mortgage loan. The reporting entity is not the lender of record named as a payee on the mortgage loan, but the lender of record sells a portion of the mortgage loan to the reporting entity through an assignment or participation interest under the participation agreement. Under a participation agreement, the reporting entity acquires an undivided interest in the single mortgage loan proceeds to be received by the lender of record. Under a participation agreement, single mortgage loan proceeds include the periodic mortgage loan principal and interest payments received by the lender of record, and all rights and proceeds received in the foreclosure of a mortgage, deed of trust, deed in lieu of foreclosure, or other similar proceeding by the lender of record. The amount of the proceeds to be received by the reporting entity is based on the ratio of its participation interest to the then-outstanding single mortgage loan balance. To qualify as a mortgage loan under the scope of this statement, the reporting entity must have a signed participation agreement with the lender of record named in the mortgage loan, the financial rights and obligations of the reporting entity under the participation agreement are the same as the lender of record, the reporting entity’s participation interest in the single mortgage loan proceeds must be </w:t>
      </w:r>
      <w:proofErr w:type="spellStart"/>
      <w:r w:rsidRPr="00B261DB">
        <w:rPr>
          <w:rFonts w:asciiTheme="minorHAnsi" w:hAnsiTheme="minorHAnsi" w:cstheme="minorHAnsi"/>
          <w:sz w:val="18"/>
          <w:szCs w:val="18"/>
        </w:rPr>
        <w:t>pari</w:t>
      </w:r>
      <w:proofErr w:type="spellEnd"/>
      <w:r w:rsidRPr="00B261DB">
        <w:rPr>
          <w:rFonts w:asciiTheme="minorHAnsi" w:hAnsiTheme="minorHAnsi" w:cstheme="minorHAnsi"/>
          <w:sz w:val="18"/>
          <w:szCs w:val="18"/>
        </w:rPr>
        <w:t xml:space="preserve">-passu with the lender of record named on the mortgage loan agreement, and the participation agreement must be properly and promptly recorded on the lender or record’s books and records. For the purposes of this footnote, “financial rights” may include the right to take legal action against the </w:t>
      </w:r>
      <w:proofErr w:type="gramStart"/>
      <w:r w:rsidRPr="00B261DB">
        <w:rPr>
          <w:rFonts w:asciiTheme="minorHAnsi" w:hAnsiTheme="minorHAnsi" w:cstheme="minorHAnsi"/>
          <w:sz w:val="18"/>
          <w:szCs w:val="18"/>
        </w:rPr>
        <w:t>borrower, or</w:t>
      </w:r>
      <w:proofErr w:type="gramEnd"/>
      <w:r w:rsidRPr="00B261DB">
        <w:rPr>
          <w:rFonts w:asciiTheme="minorHAnsi" w:hAnsiTheme="minorHAnsi" w:cstheme="minorHAnsi"/>
          <w:sz w:val="18"/>
          <w:szCs w:val="18"/>
        </w:rPr>
        <w:t xml:space="preserve"> participate with the other lenders in determining whether legal action should be taken, but typically does not include the right to solely initiate legal action, foreclosure, or under normal circumstances, communicate directly with the borrower.</w:t>
      </w:r>
    </w:p>
  </w:footnote>
  <w:footnote w:id="3">
    <w:p w14:paraId="3E1B77CA" w14:textId="77777777" w:rsidR="000F3079" w:rsidRPr="00FF2DF0" w:rsidRDefault="000F3079" w:rsidP="000F3079">
      <w:pPr>
        <w:pStyle w:val="FootnoteText"/>
        <w:jc w:val="both"/>
        <w:rPr>
          <w:sz w:val="18"/>
          <w:szCs w:val="18"/>
        </w:rPr>
      </w:pPr>
      <w:r w:rsidRPr="00B261DB">
        <w:rPr>
          <w:rStyle w:val="FootnoteReference"/>
          <w:rFonts w:asciiTheme="minorHAnsi" w:hAnsiTheme="minorHAnsi" w:cstheme="minorHAnsi"/>
          <w:sz w:val="18"/>
          <w:szCs w:val="18"/>
        </w:rPr>
        <w:footnoteRef/>
      </w:r>
      <w:r w:rsidRPr="00B261DB">
        <w:rPr>
          <w:rFonts w:asciiTheme="minorHAnsi" w:hAnsiTheme="minorHAnsi" w:cstheme="minorHAnsi"/>
          <w:sz w:val="18"/>
          <w:szCs w:val="18"/>
        </w:rPr>
        <w:t xml:space="preserve"> The scope of this SSAP is limited to single mortgage loan agreements. Although single mortgage loan agreements can potentially have more than one lender (e.g., co-lenders/participations) and more than one borrower (such as in a tenancy-in-common arrangement), the concept of a “single mortgage loan” does not include arrangements in which a reporting entity acquires more than one mortgage loan in a sole transaction. (For example, if a reporting entity was to acquire an interest in a “bundle” of mortgage loans with various unrelated borrowers and collateral, this agreement would be outside of the scope of this SSAP. However, a bundle of mortgage loans does not include a “bulk purchase” where the reporting entity’s interest in each mortgage loan is legally separate and </w:t>
      </w:r>
      <w:proofErr w:type="gramStart"/>
      <w:r w:rsidRPr="00B261DB">
        <w:rPr>
          <w:rFonts w:asciiTheme="minorHAnsi" w:hAnsiTheme="minorHAnsi" w:cstheme="minorHAnsi"/>
          <w:sz w:val="18"/>
          <w:szCs w:val="18"/>
        </w:rPr>
        <w:t>divisible</w:t>
      </w:r>
      <w:proofErr w:type="gramEnd"/>
      <w:r w:rsidRPr="00B261DB">
        <w:rPr>
          <w:rFonts w:asciiTheme="minorHAnsi" w:hAnsiTheme="minorHAnsi" w:cstheme="minorHAnsi"/>
          <w:sz w:val="18"/>
          <w:szCs w:val="18"/>
        </w:rPr>
        <w:t xml:space="preserve"> and the purchase just facilitates the acquisitions of multiple single mortgage loan agreements.)</w:t>
      </w:r>
    </w:p>
  </w:footnote>
  <w:footnote w:id="4">
    <w:p w14:paraId="3ECF53A1" w14:textId="77777777" w:rsidR="000F3079" w:rsidRPr="00017267" w:rsidRDefault="000F3079" w:rsidP="000F3079">
      <w:pPr>
        <w:pStyle w:val="FootnoteText"/>
        <w:jc w:val="both"/>
        <w:rPr>
          <w:ins w:id="64" w:author="Oden, Wil" w:date="2025-04-08T11:30:00Z" w16du:dateUtc="2025-04-08T16:30:00Z"/>
          <w:rFonts w:asciiTheme="minorHAnsi" w:hAnsiTheme="minorHAnsi" w:cstheme="minorHAnsi"/>
        </w:rPr>
      </w:pPr>
      <w:ins w:id="65" w:author="Oden, Wil" w:date="2025-04-07T11:54:00Z" w16du:dateUtc="2025-04-07T16:54:00Z">
        <w:r w:rsidRPr="00017267">
          <w:rPr>
            <w:rStyle w:val="FootnoteReference"/>
            <w:rFonts w:asciiTheme="minorHAnsi" w:hAnsiTheme="minorHAnsi" w:cstheme="minorHAnsi"/>
          </w:rPr>
          <w:footnoteRef/>
        </w:r>
        <w:r w:rsidRPr="00017267">
          <w:rPr>
            <w:rFonts w:asciiTheme="minorHAnsi" w:hAnsiTheme="minorHAnsi" w:cstheme="minorHAnsi"/>
          </w:rPr>
          <w:t xml:space="preserve"> </w:t>
        </w:r>
      </w:ins>
      <w:ins w:id="66" w:author="Oden, Wil" w:date="2025-04-08T11:33:00Z" w16du:dateUtc="2025-04-08T16:33:00Z">
        <w:r w:rsidRPr="00017267">
          <w:rPr>
            <w:rFonts w:asciiTheme="minorHAnsi" w:hAnsiTheme="minorHAnsi" w:cstheme="minorHAnsi"/>
          </w:rPr>
          <w:t xml:space="preserve">Some statutory trusts are formed with designated separate series, where each series maintains distinct and separate records, assets, and liabilities—either directly or indirectly (including through a nominee or otherwise)—from those of the overall trust and any other series. </w:t>
        </w:r>
      </w:ins>
      <w:ins w:id="67" w:author="Oden, Wil" w:date="2025-04-07T11:57:00Z" w16du:dateUtc="2025-04-07T16:57:00Z">
        <w:r w:rsidRPr="00017267">
          <w:rPr>
            <w:rFonts w:asciiTheme="minorHAnsi" w:hAnsiTheme="minorHAnsi" w:cstheme="minorHAnsi"/>
          </w:rPr>
          <w:t xml:space="preserve">For ownership in a series </w:t>
        </w:r>
      </w:ins>
      <w:ins w:id="68" w:author="Oden, Wil" w:date="2025-04-07T11:58:00Z" w16du:dateUtc="2025-04-07T16:58:00Z">
        <w:r w:rsidRPr="00017267">
          <w:rPr>
            <w:rFonts w:asciiTheme="minorHAnsi" w:hAnsiTheme="minorHAnsi" w:cstheme="minorHAnsi"/>
          </w:rPr>
          <w:t>statutory</w:t>
        </w:r>
      </w:ins>
      <w:ins w:id="69" w:author="Oden, Wil" w:date="2025-04-07T11:57:00Z" w16du:dateUtc="2025-04-07T16:57:00Z">
        <w:r w:rsidRPr="00017267">
          <w:rPr>
            <w:rFonts w:asciiTheme="minorHAnsi" w:hAnsiTheme="minorHAnsi" w:cstheme="minorHAnsi"/>
          </w:rPr>
          <w:t xml:space="preserve"> trust </w:t>
        </w:r>
      </w:ins>
      <w:ins w:id="70" w:author="Oden, Wil" w:date="2025-04-07T11:58:00Z" w16du:dateUtc="2025-04-07T16:58:00Z">
        <w:r w:rsidRPr="00017267">
          <w:rPr>
            <w:rFonts w:asciiTheme="minorHAnsi" w:hAnsiTheme="minorHAnsi" w:cstheme="minorHAnsi"/>
          </w:rPr>
          <w:t xml:space="preserve">to </w:t>
        </w:r>
      </w:ins>
      <w:ins w:id="71" w:author="Oden, Wil" w:date="2025-04-08T11:34:00Z" w16du:dateUtc="2025-04-08T16:34:00Z">
        <w:r w:rsidRPr="00017267">
          <w:rPr>
            <w:rFonts w:asciiTheme="minorHAnsi" w:hAnsiTheme="minorHAnsi" w:cstheme="minorHAnsi"/>
          </w:rPr>
          <w:t>meet the criterion describe</w:t>
        </w:r>
      </w:ins>
      <w:ins w:id="72" w:author="Oden, Wil" w:date="2025-04-08T11:35:00Z" w16du:dateUtc="2025-04-08T16:35:00Z">
        <w:r w:rsidRPr="00017267">
          <w:rPr>
            <w:rFonts w:asciiTheme="minorHAnsi" w:hAnsiTheme="minorHAnsi" w:cstheme="minorHAnsi"/>
          </w:rPr>
          <w:t>d in paragraph</w:t>
        </w:r>
      </w:ins>
      <w:ins w:id="73" w:author="Oden, Wil" w:date="2025-04-08T11:34:00Z" w16du:dateUtc="2025-04-08T16:34:00Z">
        <w:r w:rsidRPr="00017267">
          <w:rPr>
            <w:rFonts w:asciiTheme="minorHAnsi" w:hAnsiTheme="minorHAnsi" w:cstheme="minorHAnsi"/>
          </w:rPr>
          <w:t xml:space="preserve"> </w:t>
        </w:r>
      </w:ins>
      <w:ins w:id="74" w:author="Oden, Wil" w:date="2025-04-08T11:35:00Z" w16du:dateUtc="2025-04-08T16:35:00Z">
        <w:r w:rsidRPr="00017267">
          <w:rPr>
            <w:rFonts w:asciiTheme="minorHAnsi" w:hAnsiTheme="minorHAnsi" w:cstheme="minorHAnsi"/>
          </w:rPr>
          <w:t>2</w:t>
        </w:r>
      </w:ins>
      <w:ins w:id="75" w:author="Oden, Wil" w:date="2025-04-08T11:34:00Z" w16du:dateUtc="2025-04-08T16:34:00Z">
        <w:r w:rsidRPr="00017267">
          <w:rPr>
            <w:rFonts w:asciiTheme="minorHAnsi" w:hAnsiTheme="minorHAnsi" w:cstheme="minorHAnsi"/>
          </w:rPr>
          <w:t>b.i.</w:t>
        </w:r>
      </w:ins>
      <w:ins w:id="76" w:author="Oden, Wil" w:date="2025-04-07T11:58:00Z" w16du:dateUtc="2025-04-07T16:58:00Z">
        <w:r w:rsidRPr="00017267">
          <w:rPr>
            <w:rFonts w:asciiTheme="minorHAnsi" w:hAnsiTheme="minorHAnsi" w:cstheme="minorHAnsi"/>
          </w:rPr>
          <w:t>, the reporting entity</w:t>
        </w:r>
      </w:ins>
      <w:ins w:id="77" w:author="Oden, Wil" w:date="2025-04-07T12:08:00Z" w16du:dateUtc="2025-04-07T17:08:00Z">
        <w:r w:rsidRPr="00017267">
          <w:rPr>
            <w:rFonts w:asciiTheme="minorHAnsi" w:hAnsiTheme="minorHAnsi" w:cstheme="minorHAnsi"/>
          </w:rPr>
          <w:t xml:space="preserve"> </w:t>
        </w:r>
      </w:ins>
      <w:ins w:id="78" w:author="Oden, Wil" w:date="2025-04-07T11:58:00Z" w16du:dateUtc="2025-04-07T16:58:00Z">
        <w:r w:rsidRPr="00017267">
          <w:rPr>
            <w:rFonts w:asciiTheme="minorHAnsi" w:hAnsiTheme="minorHAnsi" w:cstheme="minorHAnsi"/>
          </w:rPr>
          <w:t>must</w:t>
        </w:r>
      </w:ins>
      <w:ins w:id="79" w:author="Oden, Wil" w:date="2025-04-07T12:23:00Z" w16du:dateUtc="2025-04-07T17:23:00Z">
        <w:r w:rsidRPr="00017267">
          <w:rPr>
            <w:rFonts w:asciiTheme="minorHAnsi" w:hAnsiTheme="minorHAnsi" w:cstheme="minorHAnsi"/>
          </w:rPr>
          <w:t>:</w:t>
        </w:r>
      </w:ins>
      <w:ins w:id="80" w:author="Oden, Wil" w:date="2025-04-07T12:08:00Z" w16du:dateUtc="2025-04-07T17:08:00Z">
        <w:r w:rsidRPr="00017267">
          <w:rPr>
            <w:rFonts w:asciiTheme="minorHAnsi" w:hAnsiTheme="minorHAnsi" w:cstheme="minorHAnsi"/>
          </w:rPr>
          <w:t xml:space="preserve"> </w:t>
        </w:r>
      </w:ins>
      <w:ins w:id="81" w:author="Oden, Wil" w:date="2025-04-08T11:27:00Z" w16du:dateUtc="2025-04-08T16:27:00Z">
        <w:r w:rsidRPr="00017267">
          <w:rPr>
            <w:rFonts w:asciiTheme="minorHAnsi" w:hAnsiTheme="minorHAnsi" w:cstheme="minorHAnsi"/>
          </w:rPr>
          <w:t>hold</w:t>
        </w:r>
      </w:ins>
      <w:ins w:id="82" w:author="Oden, Wil" w:date="2025-04-07T11:58:00Z" w16du:dateUtc="2025-04-07T16:58:00Z">
        <w:r w:rsidRPr="00017267">
          <w:rPr>
            <w:rFonts w:asciiTheme="minorHAnsi" w:hAnsiTheme="minorHAnsi" w:cstheme="minorHAnsi"/>
          </w:rPr>
          <w:t xml:space="preserve"> </w:t>
        </w:r>
      </w:ins>
      <w:ins w:id="83" w:author="Oden, Wil" w:date="2025-04-07T12:08:00Z" w16du:dateUtc="2025-04-07T17:08:00Z">
        <w:r w:rsidRPr="00017267">
          <w:rPr>
            <w:rFonts w:asciiTheme="minorHAnsi" w:hAnsiTheme="minorHAnsi" w:cstheme="minorHAnsi"/>
          </w:rPr>
          <w:t>100% undivided beneficial ownership interest in all assets</w:t>
        </w:r>
      </w:ins>
      <w:ins w:id="84" w:author="Oden, Wil" w:date="2025-04-07T12:09:00Z" w16du:dateUtc="2025-04-07T17:09:00Z">
        <w:r w:rsidRPr="00017267">
          <w:rPr>
            <w:rFonts w:asciiTheme="minorHAnsi" w:hAnsiTheme="minorHAnsi" w:cstheme="minorHAnsi"/>
          </w:rPr>
          <w:t xml:space="preserve"> of th</w:t>
        </w:r>
      </w:ins>
      <w:ins w:id="85" w:author="Oden, Wil" w:date="2025-04-07T12:10:00Z" w16du:dateUtc="2025-04-07T17:10:00Z">
        <w:r w:rsidRPr="00017267">
          <w:rPr>
            <w:rFonts w:asciiTheme="minorHAnsi" w:hAnsiTheme="minorHAnsi" w:cstheme="minorHAnsi"/>
          </w:rPr>
          <w:t xml:space="preserve">e </w:t>
        </w:r>
      </w:ins>
      <w:ins w:id="86" w:author="Oden, Wil" w:date="2025-04-07T12:09:00Z" w16du:dateUtc="2025-04-07T17:09:00Z">
        <w:r w:rsidRPr="00017267">
          <w:rPr>
            <w:rFonts w:asciiTheme="minorHAnsi" w:hAnsiTheme="minorHAnsi" w:cstheme="minorHAnsi"/>
          </w:rPr>
          <w:t>statutory trust</w:t>
        </w:r>
      </w:ins>
      <w:ins w:id="87" w:author="Marcotte, Robin" w:date="2025-05-07T18:04:00Z" w16du:dateUtc="2025-05-07T23:04:00Z">
        <w:r w:rsidRPr="00017267">
          <w:rPr>
            <w:rFonts w:asciiTheme="minorHAnsi" w:hAnsiTheme="minorHAnsi" w:cstheme="minorHAnsi"/>
          </w:rPr>
          <w:t xml:space="preserve"> </w:t>
        </w:r>
        <w:r w:rsidRPr="00300EEA">
          <w:rPr>
            <w:rFonts w:asciiTheme="minorHAnsi" w:hAnsiTheme="minorHAnsi" w:cstheme="minorHAnsi"/>
          </w:rPr>
          <w:t>series</w:t>
        </w:r>
      </w:ins>
      <w:ins w:id="88" w:author="Oden, Wil" w:date="2025-04-07T12:11:00Z" w16du:dateUtc="2025-04-07T17:11:00Z">
        <w:r w:rsidRPr="00017267">
          <w:rPr>
            <w:rFonts w:asciiTheme="minorHAnsi" w:hAnsiTheme="minorHAnsi" w:cstheme="minorHAnsi"/>
          </w:rPr>
          <w:t xml:space="preserve">, </w:t>
        </w:r>
      </w:ins>
      <w:ins w:id="89" w:author="Oden, Wil" w:date="2025-04-07T12:10:00Z" w16du:dateUtc="2025-04-07T17:10:00Z">
        <w:r w:rsidRPr="00017267">
          <w:rPr>
            <w:rFonts w:asciiTheme="minorHAnsi" w:hAnsiTheme="minorHAnsi" w:cstheme="minorHAnsi"/>
          </w:rPr>
          <w:t>the</w:t>
        </w:r>
      </w:ins>
      <w:ins w:id="90" w:author="Oden, Wil" w:date="2025-04-07T12:09:00Z" w16du:dateUtc="2025-04-07T17:09:00Z">
        <w:r w:rsidRPr="00017267">
          <w:rPr>
            <w:rFonts w:asciiTheme="minorHAnsi" w:hAnsiTheme="minorHAnsi" w:cstheme="minorHAnsi"/>
          </w:rPr>
          <w:t xml:space="preserve"> series </w:t>
        </w:r>
      </w:ins>
      <w:ins w:id="91" w:author="Oden, Wil" w:date="2025-04-07T12:28:00Z" w16du:dateUtc="2025-04-07T17:28:00Z">
        <w:r w:rsidRPr="00017267">
          <w:rPr>
            <w:rFonts w:asciiTheme="minorHAnsi" w:hAnsiTheme="minorHAnsi" w:cstheme="minorHAnsi"/>
          </w:rPr>
          <w:t>must own</w:t>
        </w:r>
      </w:ins>
      <w:ins w:id="92" w:author="Oden, Wil" w:date="2025-04-07T12:09:00Z" w16du:dateUtc="2025-04-07T17:09:00Z">
        <w:r w:rsidRPr="00017267">
          <w:rPr>
            <w:rFonts w:asciiTheme="minorHAnsi" w:hAnsiTheme="minorHAnsi" w:cstheme="minorHAnsi"/>
          </w:rPr>
          <w:t xml:space="preserve"> all of each single mortgage loan agreement</w:t>
        </w:r>
      </w:ins>
      <w:ins w:id="93" w:author="Oden, Wil" w:date="2025-04-07T12:29:00Z" w16du:dateUtc="2025-04-07T17:29:00Z">
        <w:r w:rsidRPr="00017267">
          <w:rPr>
            <w:rFonts w:asciiTheme="minorHAnsi" w:hAnsiTheme="minorHAnsi" w:cstheme="minorHAnsi"/>
          </w:rPr>
          <w:t xml:space="preserve"> held as assets</w:t>
        </w:r>
      </w:ins>
      <w:ins w:id="94" w:author="Oden, Wil" w:date="2025-04-07T12:11:00Z" w16du:dateUtc="2025-04-07T17:11:00Z">
        <w:r w:rsidRPr="00017267">
          <w:rPr>
            <w:rFonts w:asciiTheme="minorHAnsi" w:hAnsiTheme="minorHAnsi" w:cstheme="minorHAnsi"/>
          </w:rPr>
          <w:t xml:space="preserve">, and </w:t>
        </w:r>
      </w:ins>
      <w:ins w:id="95" w:author="Oden, Wil" w:date="2025-04-07T12:23:00Z" w16du:dateUtc="2025-04-07T17:23:00Z">
        <w:r w:rsidRPr="00017267">
          <w:rPr>
            <w:rFonts w:asciiTheme="minorHAnsi" w:hAnsiTheme="minorHAnsi" w:cstheme="minorHAnsi"/>
          </w:rPr>
          <w:t>the reporting entity’s</w:t>
        </w:r>
      </w:ins>
      <w:ins w:id="96" w:author="Oden, Wil" w:date="2025-04-07T12:11:00Z" w16du:dateUtc="2025-04-07T17:11:00Z">
        <w:r w:rsidRPr="00017267">
          <w:rPr>
            <w:rFonts w:asciiTheme="minorHAnsi" w:hAnsiTheme="minorHAnsi" w:cstheme="minorHAnsi"/>
          </w:rPr>
          <w:t xml:space="preserve"> ownership</w:t>
        </w:r>
      </w:ins>
      <w:ins w:id="97" w:author="Oden, Wil" w:date="2025-04-07T12:12:00Z" w16du:dateUtc="2025-04-07T17:12:00Z">
        <w:r w:rsidRPr="00017267">
          <w:rPr>
            <w:rFonts w:asciiTheme="minorHAnsi" w:hAnsiTheme="minorHAnsi" w:cstheme="minorHAnsi"/>
          </w:rPr>
          <w:t xml:space="preserve"> and ability to divest</w:t>
        </w:r>
      </w:ins>
      <w:ins w:id="98" w:author="Oden, Wil" w:date="2025-04-07T12:11:00Z" w16du:dateUtc="2025-04-07T17:11:00Z">
        <w:r w:rsidRPr="00017267">
          <w:rPr>
            <w:rFonts w:asciiTheme="minorHAnsi" w:hAnsiTheme="minorHAnsi" w:cstheme="minorHAnsi"/>
          </w:rPr>
          <w:t xml:space="preserve"> </w:t>
        </w:r>
      </w:ins>
      <w:ins w:id="99" w:author="Oden, Wil" w:date="2025-04-08T11:28:00Z" w16du:dateUtc="2025-04-08T16:28:00Z">
        <w:r w:rsidRPr="00017267">
          <w:rPr>
            <w:rFonts w:asciiTheme="minorHAnsi" w:hAnsiTheme="minorHAnsi" w:cstheme="minorHAnsi"/>
          </w:rPr>
          <w:t xml:space="preserve">its interest </w:t>
        </w:r>
      </w:ins>
      <w:ins w:id="100" w:author="Oden, Wil" w:date="2025-04-07T12:11:00Z" w16du:dateUtc="2025-04-07T17:11:00Z">
        <w:r w:rsidRPr="00017267">
          <w:rPr>
            <w:rFonts w:asciiTheme="minorHAnsi" w:hAnsiTheme="minorHAnsi" w:cstheme="minorHAnsi"/>
          </w:rPr>
          <w:t>the series must not be contingent upon i</w:t>
        </w:r>
      </w:ins>
      <w:ins w:id="101" w:author="Oden, Wil" w:date="2025-04-07T12:12:00Z" w16du:dateUtc="2025-04-07T17:12:00Z">
        <w:r w:rsidRPr="00017267">
          <w:rPr>
            <w:rFonts w:asciiTheme="minorHAnsi" w:hAnsiTheme="minorHAnsi" w:cstheme="minorHAnsi"/>
          </w:rPr>
          <w:t>ts ownership in other series of the statutory trust</w:t>
        </w:r>
      </w:ins>
      <w:ins w:id="102" w:author="Oden, Wil" w:date="2025-04-07T12:10:00Z" w16du:dateUtc="2025-04-07T17:10:00Z">
        <w:r w:rsidRPr="00017267">
          <w:rPr>
            <w:rFonts w:asciiTheme="minorHAnsi" w:hAnsiTheme="minorHAnsi" w:cstheme="minorHAnsi"/>
          </w:rPr>
          <w:t>.</w:t>
        </w:r>
      </w:ins>
    </w:p>
    <w:p w14:paraId="32C819C3" w14:textId="77777777" w:rsidR="000F3079" w:rsidRDefault="000F3079" w:rsidP="000F3079">
      <w:pPr>
        <w:pStyle w:val="FootnoteText"/>
        <w:jc w:val="both"/>
      </w:pPr>
      <w:ins w:id="103" w:author="Oden, Wil" w:date="2025-04-08T11:28:00Z" w16du:dateUtc="2025-04-08T16:28:00Z">
        <w:r w:rsidRPr="00017267">
          <w:rPr>
            <w:rFonts w:asciiTheme="minorHAnsi" w:hAnsiTheme="minorHAnsi" w:cstheme="minorHAnsi"/>
          </w:rPr>
          <w:t xml:space="preserve">For example, if a statutory trust has Series A through C, and the reporting entity </w:t>
        </w:r>
      </w:ins>
      <w:ins w:id="104" w:author="Oden, Wil" w:date="2025-04-08T11:29:00Z" w16du:dateUtc="2025-04-08T16:29:00Z">
        <w:r w:rsidRPr="00017267">
          <w:rPr>
            <w:rFonts w:asciiTheme="minorHAnsi" w:hAnsiTheme="minorHAnsi" w:cstheme="minorHAnsi"/>
          </w:rPr>
          <w:t>has 100% beneficial ownership</w:t>
        </w:r>
      </w:ins>
      <w:ins w:id="105" w:author="Oden, Wil" w:date="2025-04-08T11:28:00Z" w16du:dateUtc="2025-04-08T16:28:00Z">
        <w:r w:rsidRPr="00017267">
          <w:rPr>
            <w:rFonts w:asciiTheme="minorHAnsi" w:hAnsiTheme="minorHAnsi" w:cstheme="minorHAnsi"/>
          </w:rPr>
          <w:t xml:space="preserve"> of Series A but only 50% of Series B, only the investment in Series A would </w:t>
        </w:r>
      </w:ins>
      <w:ins w:id="106" w:author="Oden, Wil" w:date="2025-04-08T11:29:00Z" w16du:dateUtc="2025-04-08T16:29:00Z">
        <w:r w:rsidRPr="00017267">
          <w:rPr>
            <w:rFonts w:asciiTheme="minorHAnsi" w:hAnsiTheme="minorHAnsi" w:cstheme="minorHAnsi"/>
          </w:rPr>
          <w:t>meet this criterion</w:t>
        </w:r>
      </w:ins>
      <w:ins w:id="107" w:author="Oden, Wil" w:date="2025-04-08T11:28:00Z" w16du:dateUtc="2025-04-08T16:28:00Z">
        <w:r w:rsidRPr="00017267">
          <w:rPr>
            <w:rFonts w:asciiTheme="minorHAnsi" w:hAnsiTheme="minorHAnsi" w:cstheme="minorHAnsi"/>
          </w:rPr>
          <w:t xml:space="preserve">. However, if beneficial ownership of each </w:t>
        </w:r>
      </w:ins>
      <w:ins w:id="108" w:author="Oden, Wil" w:date="2025-04-08T11:29:00Z" w16du:dateUtc="2025-04-08T16:29:00Z">
        <w:r w:rsidRPr="00017267">
          <w:rPr>
            <w:rFonts w:asciiTheme="minorHAnsi" w:hAnsiTheme="minorHAnsi" w:cstheme="minorHAnsi"/>
          </w:rPr>
          <w:t xml:space="preserve">single mortgage loan agreement </w:t>
        </w:r>
      </w:ins>
      <w:ins w:id="109" w:author="Oden, Wil" w:date="2025-04-08T11:28:00Z" w16du:dateUtc="2025-04-08T16:28:00Z">
        <w:r w:rsidRPr="00017267">
          <w:rPr>
            <w:rFonts w:asciiTheme="minorHAnsi" w:hAnsiTheme="minorHAnsi" w:cstheme="minorHAnsi"/>
          </w:rPr>
          <w:t xml:space="preserve">is split evenly across Series A, B, and C (e.g., each holds one-third of </w:t>
        </w:r>
      </w:ins>
      <w:ins w:id="110" w:author="Oden, Wil" w:date="2025-04-08T11:30:00Z" w16du:dateUtc="2025-04-08T16:30:00Z">
        <w:r w:rsidRPr="00017267">
          <w:rPr>
            <w:rFonts w:asciiTheme="minorHAnsi" w:hAnsiTheme="minorHAnsi" w:cstheme="minorHAnsi"/>
          </w:rPr>
          <w:t>the</w:t>
        </w:r>
      </w:ins>
      <w:ins w:id="111" w:author="Oden, Wil" w:date="2025-04-08T11:28:00Z" w16du:dateUtc="2025-04-08T16:28:00Z">
        <w:r w:rsidRPr="00017267">
          <w:rPr>
            <w:rFonts w:asciiTheme="minorHAnsi" w:hAnsiTheme="minorHAnsi" w:cstheme="minorHAnsi"/>
          </w:rPr>
          <w:t xml:space="preserve"> loan</w:t>
        </w:r>
      </w:ins>
      <w:ins w:id="112" w:author="Oden, Wil" w:date="2025-04-08T11:30:00Z" w16du:dateUtc="2025-04-08T16:30:00Z">
        <w:r w:rsidRPr="00017267">
          <w:rPr>
            <w:rFonts w:asciiTheme="minorHAnsi" w:hAnsiTheme="minorHAnsi" w:cstheme="minorHAnsi"/>
          </w:rPr>
          <w:t xml:space="preserve"> asset</w:t>
        </w:r>
      </w:ins>
      <w:ins w:id="113" w:author="Oden, Wil" w:date="2025-04-08T11:28:00Z" w16du:dateUtc="2025-04-08T16:28:00Z">
        <w:r w:rsidRPr="00017267">
          <w:rPr>
            <w:rFonts w:asciiTheme="minorHAnsi" w:hAnsiTheme="minorHAnsi" w:cstheme="minorHAnsi"/>
          </w:rPr>
          <w:t>), then none of the investments would qualify, as the assets are shared across series.</w:t>
        </w:r>
      </w:ins>
    </w:p>
  </w:footnote>
  <w:footnote w:id="5">
    <w:p w14:paraId="70CE43A7" w14:textId="77777777" w:rsidR="00B261DB" w:rsidRPr="00B261DB" w:rsidRDefault="00B261DB" w:rsidP="00B261DB">
      <w:pPr>
        <w:pStyle w:val="FootnoteText"/>
        <w:spacing w:after="180"/>
        <w:rPr>
          <w:rFonts w:asciiTheme="minorHAnsi" w:hAnsiTheme="minorHAnsi" w:cstheme="minorHAnsi"/>
          <w:sz w:val="18"/>
          <w:szCs w:val="18"/>
        </w:rPr>
      </w:pPr>
      <w:r w:rsidRPr="00B261DB">
        <w:rPr>
          <w:rStyle w:val="FootnoteReference"/>
          <w:rFonts w:asciiTheme="minorHAnsi" w:hAnsiTheme="minorHAnsi" w:cstheme="minorHAnsi"/>
        </w:rPr>
        <w:footnoteRef/>
      </w:r>
      <w:r w:rsidRPr="00B261DB">
        <w:rPr>
          <w:rFonts w:asciiTheme="minorHAnsi" w:hAnsiTheme="minorHAnsi" w:cstheme="minorHAnsi"/>
        </w:rPr>
        <w:t xml:space="preserve"> </w:t>
      </w:r>
      <w:r w:rsidRPr="00B261DB">
        <w:rPr>
          <w:rFonts w:asciiTheme="minorHAnsi" w:hAnsiTheme="minorHAnsi" w:cstheme="minorHAnsi"/>
          <w:sz w:val="18"/>
          <w:szCs w:val="18"/>
        </w:rPr>
        <w:t>Examples of agreements intended to be captured within this statement:</w:t>
      </w:r>
    </w:p>
    <w:p w14:paraId="34065794" w14:textId="77777777" w:rsidR="00B261DB" w:rsidRPr="00B261DB" w:rsidRDefault="00B261DB" w:rsidP="00B261DB">
      <w:pPr>
        <w:pStyle w:val="FootnoteText"/>
        <w:spacing w:after="180"/>
        <w:ind w:left="720" w:hanging="360"/>
        <w:jc w:val="both"/>
        <w:rPr>
          <w:rFonts w:asciiTheme="minorHAnsi" w:hAnsiTheme="minorHAnsi" w:cstheme="minorHAnsi"/>
          <w:sz w:val="18"/>
          <w:szCs w:val="18"/>
        </w:rPr>
      </w:pPr>
      <w:r w:rsidRPr="00B261DB">
        <w:rPr>
          <w:rFonts w:asciiTheme="minorHAnsi" w:hAnsiTheme="minorHAnsi" w:cstheme="minorHAnsi"/>
          <w:sz w:val="18"/>
          <w:szCs w:val="18"/>
        </w:rPr>
        <w:t>a.</w:t>
      </w:r>
      <w:r w:rsidRPr="00B261DB">
        <w:rPr>
          <w:rFonts w:asciiTheme="minorHAnsi" w:hAnsiTheme="minorHAnsi" w:cstheme="minorHAnsi"/>
          <w:sz w:val="18"/>
          <w:szCs w:val="18"/>
        </w:rPr>
        <w:tab/>
        <w:t>Reporting entity is a “co-lender” in a single mortgage loan agreement that identifies more than one lender (which includes the reporting entity) with the real estate collateral securing all lenders identified in the agreement. For these single-mortgage loan agreements, each lender is incorporated directly into the loan documents. The key differentiating characteristic of a mortgage loan provided under a group “mortgage loan co-lending agreement” rather than a solely owned mortgage loan is that no one lender of the lending group may unilaterally foreclose on the mortgage. With these agreements, the lenders must foreclose on the mortgage loan as a group.</w:t>
      </w:r>
    </w:p>
    <w:p w14:paraId="75FA7E7C" w14:textId="79F9C7D4" w:rsidR="00B261DB" w:rsidRPr="00B261DB" w:rsidRDefault="00B261DB" w:rsidP="00B261DB">
      <w:pPr>
        <w:pStyle w:val="FootnoteText"/>
        <w:spacing w:after="180"/>
        <w:ind w:left="720" w:hanging="360"/>
        <w:jc w:val="both"/>
        <w:rPr>
          <w:rFonts w:asciiTheme="minorHAnsi" w:hAnsiTheme="minorHAnsi" w:cstheme="minorHAnsi"/>
        </w:rPr>
      </w:pPr>
      <w:r w:rsidRPr="00B261DB">
        <w:rPr>
          <w:rFonts w:asciiTheme="minorHAnsi" w:hAnsiTheme="minorHAnsi" w:cstheme="minorHAnsi"/>
          <w:sz w:val="18"/>
          <w:szCs w:val="18"/>
        </w:rPr>
        <w:t>b.</w:t>
      </w:r>
      <w:r w:rsidRPr="00B261DB">
        <w:rPr>
          <w:rFonts w:asciiTheme="minorHAnsi" w:hAnsiTheme="minorHAnsi" w:cstheme="minorHAnsi"/>
          <w:sz w:val="18"/>
          <w:szCs w:val="18"/>
        </w:rPr>
        <w:tab/>
        <w:t xml:space="preserve">Reporting entity has a “participation agreement” to invest in a single-mortgage loan. The reporting entity is not the lender of record named as a payee on the mortgage loan, but the lender of record sells a portion of the mortgage loan to the reporting entity through an assignment or participation interest under the participation agreement. Under a participation agreement, the reporting entity acquires an undivided interest in the single mortgage loan proceeds to be received by the lender of record. Under a participation agreement, single mortgage loan proceeds include the periodic mortgage loan principal and interest payments received by the lender of record, and all rights and proceeds received in the foreclosure of a mortgage, deed of trust, deed in lieu of foreclosure, or other similar proceeding by the lender of record. The amount of the proceeds to be received by the reporting entity is based on the ratio of its participation interest to the then-outstanding single mortgage loan balance. To qualify as a mortgage loan under the scope of this statement, the reporting entity must have a signed participation agreement with the lender of record named in the mortgage loan, the financial rights and obligations of the reporting entity under the participation agreement are the same as the lender of record, the reporting entity’s participation interest in the single mortgage loan proceeds must be </w:t>
      </w:r>
      <w:proofErr w:type="spellStart"/>
      <w:r w:rsidRPr="00B261DB">
        <w:rPr>
          <w:rFonts w:asciiTheme="minorHAnsi" w:hAnsiTheme="minorHAnsi" w:cstheme="minorHAnsi"/>
          <w:sz w:val="18"/>
          <w:szCs w:val="18"/>
        </w:rPr>
        <w:t>pari</w:t>
      </w:r>
      <w:proofErr w:type="spellEnd"/>
      <w:r w:rsidRPr="00B261DB">
        <w:rPr>
          <w:rFonts w:asciiTheme="minorHAnsi" w:hAnsiTheme="minorHAnsi" w:cstheme="minorHAnsi"/>
          <w:sz w:val="18"/>
          <w:szCs w:val="18"/>
        </w:rPr>
        <w:t xml:space="preserve">-passu with the lender of record named on the mortgage loan agreement, and the participation agreement must be properly and promptly recorded on the lender or record’s books and records. For the purposes of this footnote, “financial rights” may include the right to take legal action against the </w:t>
      </w:r>
      <w:proofErr w:type="gramStart"/>
      <w:r w:rsidRPr="00B261DB">
        <w:rPr>
          <w:rFonts w:asciiTheme="minorHAnsi" w:hAnsiTheme="minorHAnsi" w:cstheme="minorHAnsi"/>
          <w:sz w:val="18"/>
          <w:szCs w:val="18"/>
        </w:rPr>
        <w:t>borrower, or</w:t>
      </w:r>
      <w:proofErr w:type="gramEnd"/>
      <w:r w:rsidRPr="00B261DB">
        <w:rPr>
          <w:rFonts w:asciiTheme="minorHAnsi" w:hAnsiTheme="minorHAnsi" w:cstheme="minorHAnsi"/>
          <w:sz w:val="18"/>
          <w:szCs w:val="18"/>
        </w:rPr>
        <w:t xml:space="preserve"> participate with the other lenders in determining whether legal action should be taken, but typically does not include the right to solely initiate legal action, foreclosure, or under normal circumstances, communicate directly with the borrower.</w:t>
      </w:r>
    </w:p>
  </w:footnote>
  <w:footnote w:id="6">
    <w:p w14:paraId="176B0505" w14:textId="77777777" w:rsidR="00B261DB" w:rsidRPr="00FF2DF0" w:rsidRDefault="00B261DB" w:rsidP="00B261DB">
      <w:pPr>
        <w:pStyle w:val="FootnoteText"/>
        <w:jc w:val="both"/>
        <w:rPr>
          <w:sz w:val="18"/>
          <w:szCs w:val="18"/>
        </w:rPr>
      </w:pPr>
      <w:r w:rsidRPr="00B261DB">
        <w:rPr>
          <w:rStyle w:val="FootnoteReference"/>
          <w:rFonts w:asciiTheme="minorHAnsi" w:hAnsiTheme="minorHAnsi" w:cstheme="minorHAnsi"/>
          <w:sz w:val="18"/>
          <w:szCs w:val="18"/>
        </w:rPr>
        <w:footnoteRef/>
      </w:r>
      <w:r w:rsidRPr="00B261DB">
        <w:rPr>
          <w:rFonts w:asciiTheme="minorHAnsi" w:hAnsiTheme="minorHAnsi" w:cstheme="minorHAnsi"/>
          <w:sz w:val="18"/>
          <w:szCs w:val="18"/>
        </w:rPr>
        <w:t xml:space="preserve"> The scope of this SSAP is limited to single mortgage loan agreements. Although single mortgage loan agreements can potentially have more than one lender (e.g., co-lenders/participations) and more than one borrower (such as in a tenancy-in-common arrangement), the concept of a “single mortgage loan” does not include arrangements in which a reporting entity acquires more than one mortgage loan in a sole transaction. (For example, if a reporting entity was to acquire an interest in a “bundle” of mortgage loans with various unrelated borrowers and collateral, this agreement would be outside of the scope of this SSAP. However, a bundle of mortgage loans does not include a “bulk purchase” where the reporting entity’s interest in each mortgage loan is legally separate and </w:t>
      </w:r>
      <w:proofErr w:type="gramStart"/>
      <w:r w:rsidRPr="00B261DB">
        <w:rPr>
          <w:rFonts w:asciiTheme="minorHAnsi" w:hAnsiTheme="minorHAnsi" w:cstheme="minorHAnsi"/>
          <w:sz w:val="18"/>
          <w:szCs w:val="18"/>
        </w:rPr>
        <w:t>divisible</w:t>
      </w:r>
      <w:proofErr w:type="gramEnd"/>
      <w:r w:rsidRPr="00B261DB">
        <w:rPr>
          <w:rFonts w:asciiTheme="minorHAnsi" w:hAnsiTheme="minorHAnsi" w:cstheme="minorHAnsi"/>
          <w:sz w:val="18"/>
          <w:szCs w:val="18"/>
        </w:rPr>
        <w:t xml:space="preserve"> and the purchase just facilitates the acquisitions of multiple single mortgage loan agreements.)</w:t>
      </w:r>
    </w:p>
  </w:footnote>
  <w:footnote w:id="7">
    <w:p w14:paraId="3227118F" w14:textId="50050877" w:rsidR="004845D7" w:rsidRPr="00A420F4" w:rsidRDefault="008C5314" w:rsidP="00432315">
      <w:pPr>
        <w:pStyle w:val="FootnoteText"/>
        <w:jc w:val="both"/>
        <w:rPr>
          <w:ins w:id="453" w:author="Oden, Wil" w:date="2025-04-08T11:30:00Z" w16du:dateUtc="2025-04-08T16:30:00Z"/>
          <w:rFonts w:asciiTheme="minorHAnsi" w:hAnsiTheme="minorHAnsi" w:cstheme="minorHAnsi"/>
          <w:sz w:val="18"/>
          <w:szCs w:val="18"/>
        </w:rPr>
      </w:pPr>
      <w:ins w:id="454" w:author="Oden, Wil" w:date="2025-04-07T11:54:00Z" w16du:dateUtc="2025-04-07T16:54:00Z">
        <w:r w:rsidRPr="00017267">
          <w:rPr>
            <w:rStyle w:val="FootnoteReference"/>
            <w:rFonts w:asciiTheme="minorHAnsi" w:hAnsiTheme="minorHAnsi" w:cstheme="minorHAnsi"/>
          </w:rPr>
          <w:footnoteRef/>
        </w:r>
        <w:r w:rsidRPr="00017267">
          <w:rPr>
            <w:rFonts w:asciiTheme="minorHAnsi" w:hAnsiTheme="minorHAnsi" w:cstheme="minorHAnsi"/>
          </w:rPr>
          <w:t xml:space="preserve"> </w:t>
        </w:r>
      </w:ins>
      <w:ins w:id="455" w:author="Oden, Wil" w:date="2025-04-08T11:33:00Z" w16du:dateUtc="2025-04-08T16:33:00Z">
        <w:r w:rsidR="005663C1" w:rsidRPr="00A420F4">
          <w:rPr>
            <w:rFonts w:asciiTheme="minorHAnsi" w:hAnsiTheme="minorHAnsi" w:cstheme="minorHAnsi"/>
            <w:sz w:val="18"/>
            <w:szCs w:val="18"/>
          </w:rPr>
          <w:t xml:space="preserve">Some statutory trusts are formed with designated separate series, where each series maintains distinct and separate records, assets, and liabilities—either directly or indirectly (including through a nominee or otherwise)—from those of the overall trust and any other series. </w:t>
        </w:r>
      </w:ins>
      <w:ins w:id="456" w:author="Oden, Wil" w:date="2025-04-07T11:57:00Z" w16du:dateUtc="2025-04-07T16:57:00Z">
        <w:r w:rsidRPr="00A420F4">
          <w:rPr>
            <w:rFonts w:asciiTheme="minorHAnsi" w:hAnsiTheme="minorHAnsi" w:cstheme="minorHAnsi"/>
            <w:sz w:val="18"/>
            <w:szCs w:val="18"/>
          </w:rPr>
          <w:t xml:space="preserve">For ownership in a series </w:t>
        </w:r>
      </w:ins>
      <w:ins w:id="457" w:author="Oden, Wil" w:date="2025-06-03T11:32:00Z" w16du:dateUtc="2025-06-03T16:32:00Z">
        <w:r w:rsidR="00C40C3B" w:rsidRPr="00A420F4">
          <w:rPr>
            <w:rFonts w:asciiTheme="minorHAnsi" w:hAnsiTheme="minorHAnsi" w:cstheme="minorHAnsi"/>
            <w:sz w:val="18"/>
            <w:szCs w:val="18"/>
            <w:highlight w:val="lightGray"/>
          </w:rPr>
          <w:t>of a</w:t>
        </w:r>
        <w:r w:rsidR="00C40C3B" w:rsidRPr="00A420F4">
          <w:rPr>
            <w:rFonts w:asciiTheme="minorHAnsi" w:hAnsiTheme="minorHAnsi" w:cstheme="minorHAnsi"/>
            <w:sz w:val="18"/>
            <w:szCs w:val="18"/>
          </w:rPr>
          <w:t xml:space="preserve"> </w:t>
        </w:r>
      </w:ins>
      <w:ins w:id="458" w:author="Oden, Wil" w:date="2025-04-07T11:58:00Z" w16du:dateUtc="2025-04-07T16:58:00Z">
        <w:r w:rsidRPr="00A420F4">
          <w:rPr>
            <w:rFonts w:asciiTheme="minorHAnsi" w:hAnsiTheme="minorHAnsi" w:cstheme="minorHAnsi"/>
            <w:sz w:val="18"/>
            <w:szCs w:val="18"/>
          </w:rPr>
          <w:t>statutory</w:t>
        </w:r>
      </w:ins>
      <w:ins w:id="459" w:author="Oden, Wil" w:date="2025-04-07T11:57:00Z" w16du:dateUtc="2025-04-07T16:57:00Z">
        <w:r w:rsidRPr="00A420F4">
          <w:rPr>
            <w:rFonts w:asciiTheme="minorHAnsi" w:hAnsiTheme="minorHAnsi" w:cstheme="minorHAnsi"/>
            <w:sz w:val="18"/>
            <w:szCs w:val="18"/>
          </w:rPr>
          <w:t xml:space="preserve"> trust </w:t>
        </w:r>
      </w:ins>
      <w:ins w:id="460" w:author="Oden, Wil" w:date="2025-04-07T11:58:00Z" w16du:dateUtc="2025-04-07T16:58:00Z">
        <w:r w:rsidRPr="00A420F4">
          <w:rPr>
            <w:rFonts w:asciiTheme="minorHAnsi" w:hAnsiTheme="minorHAnsi" w:cstheme="minorHAnsi"/>
            <w:sz w:val="18"/>
            <w:szCs w:val="18"/>
          </w:rPr>
          <w:t xml:space="preserve">to </w:t>
        </w:r>
      </w:ins>
      <w:ins w:id="461" w:author="Oden, Wil" w:date="2025-04-08T11:34:00Z" w16du:dateUtc="2025-04-08T16:34:00Z">
        <w:r w:rsidR="005663C1" w:rsidRPr="00A420F4">
          <w:rPr>
            <w:rFonts w:asciiTheme="minorHAnsi" w:hAnsiTheme="minorHAnsi" w:cstheme="minorHAnsi"/>
            <w:sz w:val="18"/>
            <w:szCs w:val="18"/>
          </w:rPr>
          <w:t>meet the criterion describe</w:t>
        </w:r>
      </w:ins>
      <w:ins w:id="462" w:author="Oden, Wil" w:date="2025-04-08T11:35:00Z" w16du:dateUtc="2025-04-08T16:35:00Z">
        <w:r w:rsidR="005663C1" w:rsidRPr="00A420F4">
          <w:rPr>
            <w:rFonts w:asciiTheme="minorHAnsi" w:hAnsiTheme="minorHAnsi" w:cstheme="minorHAnsi"/>
            <w:sz w:val="18"/>
            <w:szCs w:val="18"/>
          </w:rPr>
          <w:t>d in paragraph</w:t>
        </w:r>
      </w:ins>
      <w:ins w:id="463" w:author="Oden, Wil" w:date="2025-04-08T11:34:00Z" w16du:dateUtc="2025-04-08T16:34:00Z">
        <w:r w:rsidR="005663C1" w:rsidRPr="00A420F4">
          <w:rPr>
            <w:rFonts w:asciiTheme="minorHAnsi" w:hAnsiTheme="minorHAnsi" w:cstheme="minorHAnsi"/>
            <w:sz w:val="18"/>
            <w:szCs w:val="18"/>
          </w:rPr>
          <w:t xml:space="preserve"> </w:t>
        </w:r>
      </w:ins>
      <w:ins w:id="464" w:author="Oden, Wil" w:date="2025-04-08T11:35:00Z" w16du:dateUtc="2025-04-08T16:35:00Z">
        <w:r w:rsidR="005663C1" w:rsidRPr="00A420F4">
          <w:rPr>
            <w:rFonts w:asciiTheme="minorHAnsi" w:hAnsiTheme="minorHAnsi" w:cstheme="minorHAnsi"/>
            <w:sz w:val="18"/>
            <w:szCs w:val="18"/>
          </w:rPr>
          <w:t>2</w:t>
        </w:r>
      </w:ins>
      <w:ins w:id="465" w:author="Oden, Wil" w:date="2025-04-08T11:34:00Z" w16du:dateUtc="2025-04-08T16:34:00Z">
        <w:r w:rsidR="005663C1" w:rsidRPr="00A420F4">
          <w:rPr>
            <w:rFonts w:asciiTheme="minorHAnsi" w:hAnsiTheme="minorHAnsi" w:cstheme="minorHAnsi"/>
            <w:sz w:val="18"/>
            <w:szCs w:val="18"/>
          </w:rPr>
          <w:t>b.i</w:t>
        </w:r>
      </w:ins>
      <w:ins w:id="466" w:author="Oden, Wil" w:date="2025-06-18T12:29:00Z" w16du:dateUtc="2025-06-18T17:29:00Z">
        <w:r w:rsidR="00A80CA4">
          <w:rPr>
            <w:rFonts w:asciiTheme="minorHAnsi" w:hAnsiTheme="minorHAnsi" w:cstheme="minorHAnsi"/>
            <w:sz w:val="18"/>
            <w:szCs w:val="18"/>
          </w:rPr>
          <w:t>i</w:t>
        </w:r>
      </w:ins>
      <w:ins w:id="467" w:author="Oden, Wil" w:date="2025-04-08T11:34:00Z" w16du:dateUtc="2025-04-08T16:34:00Z">
        <w:r w:rsidR="005663C1" w:rsidRPr="00A420F4">
          <w:rPr>
            <w:rFonts w:asciiTheme="minorHAnsi" w:hAnsiTheme="minorHAnsi" w:cstheme="minorHAnsi"/>
            <w:sz w:val="18"/>
            <w:szCs w:val="18"/>
          </w:rPr>
          <w:t>.</w:t>
        </w:r>
      </w:ins>
      <w:ins w:id="468" w:author="Oden, Wil" w:date="2025-06-25T14:13:00Z" w16du:dateUtc="2025-06-25T19:13:00Z">
        <w:r w:rsidR="00877E47">
          <w:rPr>
            <w:rFonts w:asciiTheme="minorHAnsi" w:hAnsiTheme="minorHAnsi" w:cstheme="minorHAnsi"/>
            <w:sz w:val="18"/>
            <w:szCs w:val="18"/>
          </w:rPr>
          <w:t xml:space="preserve"> </w:t>
        </w:r>
      </w:ins>
      <w:ins w:id="469" w:author="Oden, Wil" w:date="2025-07-17T13:16:00Z" w16du:dateUtc="2025-07-17T18:16:00Z">
        <w:r w:rsidR="00BB740F" w:rsidRPr="00BB740F">
          <w:rPr>
            <w:rFonts w:asciiTheme="minorHAnsi" w:hAnsiTheme="minorHAnsi" w:cstheme="minorHAnsi"/>
            <w:sz w:val="18"/>
            <w:szCs w:val="18"/>
            <w:highlight w:val="lightGray"/>
          </w:rPr>
          <w:t xml:space="preserve">the trust agreement must </w:t>
        </w:r>
      </w:ins>
      <w:ins w:id="470" w:author="Oden, Wil" w:date="2025-07-17T13:17:00Z" w16du:dateUtc="2025-07-17T18:17:00Z">
        <w:r w:rsidR="00DD29A1">
          <w:rPr>
            <w:rFonts w:asciiTheme="minorHAnsi" w:hAnsiTheme="minorHAnsi" w:cstheme="minorHAnsi"/>
            <w:sz w:val="18"/>
            <w:szCs w:val="18"/>
            <w:highlight w:val="lightGray"/>
          </w:rPr>
          <w:t>explicitly</w:t>
        </w:r>
        <w:r w:rsidR="009F224C">
          <w:rPr>
            <w:rFonts w:asciiTheme="minorHAnsi" w:hAnsiTheme="minorHAnsi" w:cstheme="minorHAnsi"/>
            <w:sz w:val="18"/>
            <w:szCs w:val="18"/>
            <w:highlight w:val="lightGray"/>
          </w:rPr>
          <w:t xml:space="preserve"> </w:t>
        </w:r>
      </w:ins>
      <w:ins w:id="471" w:author="Oden, Wil" w:date="2025-07-17T13:16:00Z" w16du:dateUtc="2025-07-17T18:16:00Z">
        <w:r w:rsidR="00BB740F" w:rsidRPr="00BB740F">
          <w:rPr>
            <w:rFonts w:asciiTheme="minorHAnsi" w:hAnsiTheme="minorHAnsi" w:cstheme="minorHAnsi"/>
            <w:sz w:val="18"/>
            <w:szCs w:val="18"/>
            <w:highlight w:val="lightGray"/>
          </w:rPr>
          <w:t xml:space="preserve"> </w:t>
        </w:r>
      </w:ins>
      <w:ins w:id="472" w:author="Oden, Wil" w:date="2025-07-17T13:18:00Z" w16du:dateUtc="2025-07-17T18:18:00Z">
        <w:r w:rsidR="004676FA">
          <w:rPr>
            <w:rFonts w:asciiTheme="minorHAnsi" w:hAnsiTheme="minorHAnsi" w:cstheme="minorHAnsi"/>
            <w:sz w:val="18"/>
            <w:szCs w:val="18"/>
            <w:highlight w:val="lightGray"/>
          </w:rPr>
          <w:t xml:space="preserve">provide for the </w:t>
        </w:r>
      </w:ins>
      <w:ins w:id="473" w:author="Oden, Wil" w:date="2025-07-17T13:16:00Z" w16du:dateUtc="2025-07-17T18:16:00Z">
        <w:r w:rsidR="00BB740F" w:rsidRPr="00BB740F">
          <w:rPr>
            <w:rFonts w:asciiTheme="minorHAnsi" w:hAnsiTheme="minorHAnsi" w:cstheme="minorHAnsi"/>
            <w:sz w:val="18"/>
            <w:szCs w:val="18"/>
            <w:highlight w:val="lightGray"/>
          </w:rPr>
          <w:t>limitation of liabilities of each series,</w:t>
        </w:r>
        <w:r w:rsidR="00BB740F">
          <w:rPr>
            <w:rFonts w:asciiTheme="minorHAnsi" w:hAnsiTheme="minorHAnsi" w:cstheme="minorHAnsi"/>
            <w:sz w:val="18"/>
            <w:szCs w:val="18"/>
          </w:rPr>
          <w:t xml:space="preserve"> </w:t>
        </w:r>
      </w:ins>
      <w:ins w:id="474" w:author="Oden, Wil" w:date="2025-04-07T11:58:00Z" w16du:dateUtc="2025-04-07T16:58:00Z">
        <w:r w:rsidRPr="00A420F4">
          <w:rPr>
            <w:rFonts w:asciiTheme="minorHAnsi" w:hAnsiTheme="minorHAnsi" w:cstheme="minorHAnsi"/>
            <w:sz w:val="18"/>
            <w:szCs w:val="18"/>
          </w:rPr>
          <w:t>the reporting entity</w:t>
        </w:r>
      </w:ins>
      <w:ins w:id="475" w:author="Oden, Wil" w:date="2025-04-07T12:08:00Z" w16du:dateUtc="2025-04-07T17:08:00Z">
        <w:r w:rsidR="003F7E28" w:rsidRPr="00A420F4">
          <w:rPr>
            <w:rFonts w:asciiTheme="minorHAnsi" w:hAnsiTheme="minorHAnsi" w:cstheme="minorHAnsi"/>
            <w:sz w:val="18"/>
            <w:szCs w:val="18"/>
          </w:rPr>
          <w:t xml:space="preserve"> </w:t>
        </w:r>
      </w:ins>
      <w:ins w:id="476" w:author="Oden, Wil" w:date="2025-04-07T11:58:00Z" w16du:dateUtc="2025-04-07T16:58:00Z">
        <w:r w:rsidRPr="00A420F4">
          <w:rPr>
            <w:rFonts w:asciiTheme="minorHAnsi" w:hAnsiTheme="minorHAnsi" w:cstheme="minorHAnsi"/>
            <w:sz w:val="18"/>
            <w:szCs w:val="18"/>
          </w:rPr>
          <w:t>must</w:t>
        </w:r>
      </w:ins>
      <w:del w:id="477" w:author="Oden, Wil" w:date="2025-06-03T11:32:00Z" w16du:dateUtc="2025-06-03T16:32:00Z">
        <w:r w:rsidR="00411406" w:rsidRPr="00C44E5A" w:rsidDel="00C40C3B">
          <w:rPr>
            <w:rFonts w:asciiTheme="minorHAnsi" w:hAnsiTheme="minorHAnsi" w:cstheme="minorHAnsi"/>
            <w:sz w:val="18"/>
            <w:szCs w:val="18"/>
            <w:highlight w:val="lightGray"/>
            <w:rPrChange w:id="478" w:author="Oden, Wil" w:date="2025-06-03T12:02:00Z" w16du:dateUtc="2025-06-03T17:02:00Z">
              <w:rPr>
                <w:rFonts w:asciiTheme="minorHAnsi" w:hAnsiTheme="minorHAnsi" w:cstheme="minorHAnsi"/>
              </w:rPr>
            </w:rPrChange>
          </w:rPr>
          <w:delText>:</w:delText>
        </w:r>
      </w:del>
      <w:ins w:id="479" w:author="Oden, Wil" w:date="2025-04-07T12:08:00Z" w16du:dateUtc="2025-04-07T17:08:00Z">
        <w:r w:rsidR="003F7E28" w:rsidRPr="00A420F4">
          <w:rPr>
            <w:rFonts w:asciiTheme="minorHAnsi" w:hAnsiTheme="minorHAnsi" w:cstheme="minorHAnsi"/>
            <w:sz w:val="18"/>
            <w:szCs w:val="18"/>
          </w:rPr>
          <w:t xml:space="preserve"> </w:t>
        </w:r>
      </w:ins>
      <w:ins w:id="480" w:author="Oden, Wil" w:date="2025-04-08T11:27:00Z" w16du:dateUtc="2025-04-08T16:27:00Z">
        <w:r w:rsidR="004845D7" w:rsidRPr="00A420F4">
          <w:rPr>
            <w:rFonts w:asciiTheme="minorHAnsi" w:hAnsiTheme="minorHAnsi" w:cstheme="minorHAnsi"/>
            <w:sz w:val="18"/>
            <w:szCs w:val="18"/>
          </w:rPr>
          <w:t>hold</w:t>
        </w:r>
      </w:ins>
      <w:ins w:id="481" w:author="Oden, Wil" w:date="2025-06-03T11:32:00Z" w16du:dateUtc="2025-06-03T16:32:00Z">
        <w:r w:rsidR="00C40C3B" w:rsidRPr="00A420F4">
          <w:rPr>
            <w:rFonts w:asciiTheme="minorHAnsi" w:hAnsiTheme="minorHAnsi" w:cstheme="minorHAnsi"/>
            <w:sz w:val="18"/>
            <w:szCs w:val="18"/>
          </w:rPr>
          <w:t xml:space="preserve"> </w:t>
        </w:r>
      </w:ins>
      <w:ins w:id="482" w:author="Oden, Wil" w:date="2025-04-07T12:08:00Z" w16du:dateUtc="2025-04-07T17:08:00Z">
        <w:r w:rsidR="003F7E28" w:rsidRPr="00A420F4">
          <w:rPr>
            <w:rFonts w:asciiTheme="minorHAnsi" w:hAnsiTheme="minorHAnsi" w:cstheme="minorHAnsi"/>
            <w:sz w:val="18"/>
            <w:szCs w:val="18"/>
          </w:rPr>
          <w:t>100% undivided beneficial ownership interest in all assets</w:t>
        </w:r>
      </w:ins>
      <w:ins w:id="483" w:author="Oden, Wil" w:date="2025-04-07T12:09:00Z" w16du:dateUtc="2025-04-07T17:09:00Z">
        <w:r w:rsidR="003F7E28" w:rsidRPr="00A420F4">
          <w:rPr>
            <w:rFonts w:asciiTheme="minorHAnsi" w:hAnsiTheme="minorHAnsi" w:cstheme="minorHAnsi"/>
            <w:sz w:val="18"/>
            <w:szCs w:val="18"/>
          </w:rPr>
          <w:t xml:space="preserve"> of </w:t>
        </w:r>
      </w:ins>
      <w:ins w:id="484" w:author="Oden, Wil" w:date="2025-06-03T11:32:00Z" w16du:dateUtc="2025-06-03T16:32:00Z">
        <w:r w:rsidR="00C512CE" w:rsidRPr="00A420F4">
          <w:rPr>
            <w:rFonts w:asciiTheme="minorHAnsi" w:hAnsiTheme="minorHAnsi" w:cstheme="minorHAnsi"/>
            <w:sz w:val="18"/>
            <w:szCs w:val="18"/>
            <w:highlight w:val="lightGray"/>
          </w:rPr>
          <w:t>that</w:t>
        </w:r>
        <w:r w:rsidR="00C512CE" w:rsidRPr="00A420F4">
          <w:rPr>
            <w:rFonts w:asciiTheme="minorHAnsi" w:hAnsiTheme="minorHAnsi" w:cstheme="minorHAnsi"/>
            <w:sz w:val="18"/>
            <w:szCs w:val="18"/>
          </w:rPr>
          <w:t xml:space="preserve"> </w:t>
        </w:r>
      </w:ins>
      <w:del w:id="485" w:author="Oden, Wil" w:date="2025-06-03T11:32:00Z" w16du:dateUtc="2025-06-03T16:32:00Z">
        <w:r w:rsidR="003F7E28" w:rsidRPr="00C44E5A" w:rsidDel="00C40C3B">
          <w:rPr>
            <w:rFonts w:asciiTheme="minorHAnsi" w:hAnsiTheme="minorHAnsi" w:cstheme="minorHAnsi"/>
            <w:sz w:val="18"/>
            <w:szCs w:val="18"/>
            <w:highlight w:val="lightGray"/>
            <w:rPrChange w:id="486" w:author="Oden, Wil" w:date="2025-06-03T12:02:00Z" w16du:dateUtc="2025-06-03T17:02:00Z">
              <w:rPr>
                <w:rFonts w:asciiTheme="minorHAnsi" w:hAnsiTheme="minorHAnsi" w:cstheme="minorHAnsi"/>
              </w:rPr>
            </w:rPrChange>
          </w:rPr>
          <w:delText>the statutory trust</w:delText>
        </w:r>
      </w:del>
      <w:ins w:id="487" w:author="Oden, Wil" w:date="2025-07-15T08:07:00Z" w16du:dateUtc="2025-07-15T13:07:00Z">
        <w:r w:rsidR="00EE7CC1" w:rsidRPr="00EE7CC1">
          <w:rPr>
            <w:rFonts w:asciiTheme="minorHAnsi" w:hAnsiTheme="minorHAnsi" w:cstheme="minorHAnsi"/>
            <w:sz w:val="18"/>
            <w:szCs w:val="18"/>
          </w:rPr>
          <w:t xml:space="preserve"> series</w:t>
        </w:r>
      </w:ins>
      <w:ins w:id="488" w:author="Oden, Wil" w:date="2025-04-07T12:11:00Z" w16du:dateUtc="2025-04-07T17:11:00Z">
        <w:r w:rsidR="00ED5655" w:rsidRPr="00EE7CC1">
          <w:rPr>
            <w:rFonts w:asciiTheme="minorHAnsi" w:hAnsiTheme="minorHAnsi" w:cstheme="minorHAnsi"/>
            <w:sz w:val="18"/>
            <w:szCs w:val="18"/>
          </w:rPr>
          <w:t>,</w:t>
        </w:r>
        <w:r w:rsidR="00ED5655" w:rsidRPr="003928D8">
          <w:rPr>
            <w:rFonts w:asciiTheme="minorHAnsi" w:hAnsiTheme="minorHAnsi" w:cstheme="minorHAnsi"/>
            <w:sz w:val="18"/>
            <w:szCs w:val="18"/>
          </w:rPr>
          <w:t xml:space="preserve"> </w:t>
        </w:r>
      </w:ins>
      <w:del w:id="489" w:author="Oden, Wil" w:date="2025-06-04T11:11:00Z" w16du:dateUtc="2025-06-04T16:11:00Z">
        <w:r w:rsidR="003F7E28" w:rsidRPr="00497AFC" w:rsidDel="00497AFC">
          <w:rPr>
            <w:rFonts w:asciiTheme="minorHAnsi" w:hAnsiTheme="minorHAnsi" w:cstheme="minorHAnsi"/>
            <w:sz w:val="18"/>
            <w:szCs w:val="18"/>
            <w:highlight w:val="lightGray"/>
            <w:rPrChange w:id="490" w:author="Oden, Wil" w:date="2025-06-04T11:11:00Z" w16du:dateUtc="2025-06-04T16:11:00Z">
              <w:rPr>
                <w:rFonts w:asciiTheme="minorHAnsi" w:hAnsiTheme="minorHAnsi" w:cstheme="minorHAnsi"/>
                <w:sz w:val="18"/>
                <w:szCs w:val="18"/>
              </w:rPr>
            </w:rPrChange>
          </w:rPr>
          <w:delText xml:space="preserve">the series </w:delText>
        </w:r>
        <w:r w:rsidR="00411406" w:rsidRPr="00497AFC" w:rsidDel="00497AFC">
          <w:rPr>
            <w:rFonts w:asciiTheme="minorHAnsi" w:hAnsiTheme="minorHAnsi" w:cstheme="minorHAnsi"/>
            <w:sz w:val="18"/>
            <w:szCs w:val="18"/>
            <w:highlight w:val="lightGray"/>
            <w:rPrChange w:id="491" w:author="Oden, Wil" w:date="2025-06-04T11:11:00Z" w16du:dateUtc="2025-06-04T16:11:00Z">
              <w:rPr>
                <w:rFonts w:asciiTheme="minorHAnsi" w:hAnsiTheme="minorHAnsi" w:cstheme="minorHAnsi"/>
                <w:sz w:val="18"/>
                <w:szCs w:val="18"/>
              </w:rPr>
            </w:rPrChange>
          </w:rPr>
          <w:delText>must own</w:delText>
        </w:r>
        <w:r w:rsidR="003F7E28" w:rsidRPr="00497AFC" w:rsidDel="00497AFC">
          <w:rPr>
            <w:rFonts w:asciiTheme="minorHAnsi" w:hAnsiTheme="minorHAnsi" w:cstheme="minorHAnsi"/>
            <w:sz w:val="18"/>
            <w:szCs w:val="18"/>
            <w:highlight w:val="lightGray"/>
            <w:rPrChange w:id="492" w:author="Oden, Wil" w:date="2025-06-04T11:11:00Z" w16du:dateUtc="2025-06-04T16:11:00Z">
              <w:rPr>
                <w:rFonts w:asciiTheme="minorHAnsi" w:hAnsiTheme="minorHAnsi" w:cstheme="minorHAnsi"/>
                <w:sz w:val="18"/>
                <w:szCs w:val="18"/>
              </w:rPr>
            </w:rPrChange>
          </w:rPr>
          <w:delText xml:space="preserve"> all of each single mortgage loan agreement</w:delText>
        </w:r>
        <w:r w:rsidR="005A1A57" w:rsidRPr="00497AFC" w:rsidDel="00497AFC">
          <w:rPr>
            <w:rFonts w:asciiTheme="minorHAnsi" w:hAnsiTheme="minorHAnsi" w:cstheme="minorHAnsi"/>
            <w:sz w:val="18"/>
            <w:szCs w:val="18"/>
            <w:highlight w:val="lightGray"/>
            <w:rPrChange w:id="493" w:author="Oden, Wil" w:date="2025-06-04T11:11:00Z" w16du:dateUtc="2025-06-04T16:11:00Z">
              <w:rPr>
                <w:rFonts w:asciiTheme="minorHAnsi" w:hAnsiTheme="minorHAnsi" w:cstheme="minorHAnsi"/>
                <w:sz w:val="18"/>
                <w:szCs w:val="18"/>
              </w:rPr>
            </w:rPrChange>
          </w:rPr>
          <w:delText xml:space="preserve"> held as</w:delText>
        </w:r>
        <w:r w:rsidR="00C512CE" w:rsidRPr="00497AFC" w:rsidDel="00497AFC">
          <w:rPr>
            <w:rFonts w:asciiTheme="minorHAnsi" w:hAnsiTheme="minorHAnsi" w:cstheme="minorHAnsi"/>
            <w:sz w:val="18"/>
            <w:szCs w:val="18"/>
            <w:highlight w:val="lightGray"/>
            <w:rPrChange w:id="494" w:author="Oden, Wil" w:date="2025-06-04T11:11:00Z" w16du:dateUtc="2025-06-04T16:11:00Z">
              <w:rPr>
                <w:rFonts w:asciiTheme="minorHAnsi" w:hAnsiTheme="minorHAnsi" w:cstheme="minorHAnsi"/>
                <w:sz w:val="18"/>
                <w:szCs w:val="18"/>
              </w:rPr>
            </w:rPrChange>
          </w:rPr>
          <w:delText xml:space="preserve"> </w:delText>
        </w:r>
        <w:r w:rsidR="005A1A57" w:rsidRPr="00497AFC" w:rsidDel="00497AFC">
          <w:rPr>
            <w:rFonts w:asciiTheme="minorHAnsi" w:hAnsiTheme="minorHAnsi" w:cstheme="minorHAnsi"/>
            <w:sz w:val="18"/>
            <w:szCs w:val="18"/>
            <w:highlight w:val="lightGray"/>
            <w:rPrChange w:id="495" w:author="Oden, Wil" w:date="2025-06-04T11:11:00Z" w16du:dateUtc="2025-06-04T16:11:00Z">
              <w:rPr>
                <w:rFonts w:asciiTheme="minorHAnsi" w:hAnsiTheme="minorHAnsi" w:cstheme="minorHAnsi"/>
                <w:sz w:val="18"/>
                <w:szCs w:val="18"/>
              </w:rPr>
            </w:rPrChange>
          </w:rPr>
          <w:delText>asset</w:delText>
        </w:r>
        <w:r w:rsidR="00ED5655" w:rsidRPr="00497AFC" w:rsidDel="00497AFC">
          <w:rPr>
            <w:rFonts w:asciiTheme="minorHAnsi" w:hAnsiTheme="minorHAnsi" w:cstheme="minorHAnsi"/>
            <w:sz w:val="18"/>
            <w:szCs w:val="18"/>
            <w:highlight w:val="lightGray"/>
            <w:rPrChange w:id="496" w:author="Oden, Wil" w:date="2025-06-04T11:11:00Z" w16du:dateUtc="2025-06-04T16:11:00Z">
              <w:rPr>
                <w:rFonts w:asciiTheme="minorHAnsi" w:hAnsiTheme="minorHAnsi" w:cstheme="minorHAnsi"/>
                <w:sz w:val="18"/>
                <w:szCs w:val="18"/>
              </w:rPr>
            </w:rPrChange>
          </w:rPr>
          <w:delText>,</w:delText>
        </w:r>
        <w:r w:rsidR="00ED5655" w:rsidRPr="00A420F4" w:rsidDel="00497AFC">
          <w:rPr>
            <w:rFonts w:asciiTheme="minorHAnsi" w:hAnsiTheme="minorHAnsi" w:cstheme="minorHAnsi"/>
            <w:sz w:val="18"/>
            <w:szCs w:val="18"/>
          </w:rPr>
          <w:delText xml:space="preserve"> </w:delText>
        </w:r>
      </w:del>
      <w:ins w:id="497" w:author="Oden, Wil" w:date="2025-04-07T12:23:00Z" w16du:dateUtc="2025-04-07T17:23:00Z">
        <w:r w:rsidR="00411406" w:rsidRPr="00A420F4">
          <w:rPr>
            <w:rFonts w:asciiTheme="minorHAnsi" w:hAnsiTheme="minorHAnsi" w:cstheme="minorHAnsi"/>
            <w:sz w:val="18"/>
            <w:szCs w:val="18"/>
          </w:rPr>
          <w:t>the reporting entity’s</w:t>
        </w:r>
      </w:ins>
      <w:ins w:id="498" w:author="Oden, Wil" w:date="2025-04-07T12:11:00Z" w16du:dateUtc="2025-04-07T17:11:00Z">
        <w:r w:rsidR="00ED5655" w:rsidRPr="00A420F4">
          <w:rPr>
            <w:rFonts w:asciiTheme="minorHAnsi" w:hAnsiTheme="minorHAnsi" w:cstheme="minorHAnsi"/>
            <w:sz w:val="18"/>
            <w:szCs w:val="18"/>
          </w:rPr>
          <w:t xml:space="preserve"> ownership</w:t>
        </w:r>
      </w:ins>
      <w:ins w:id="499" w:author="Oden, Wil" w:date="2025-04-07T12:12:00Z" w16du:dateUtc="2025-04-07T17:12:00Z">
        <w:r w:rsidR="00ED5655" w:rsidRPr="00A420F4">
          <w:rPr>
            <w:rFonts w:asciiTheme="minorHAnsi" w:hAnsiTheme="minorHAnsi" w:cstheme="minorHAnsi"/>
            <w:sz w:val="18"/>
            <w:szCs w:val="18"/>
          </w:rPr>
          <w:t xml:space="preserve"> and ability to divest</w:t>
        </w:r>
      </w:ins>
      <w:ins w:id="500" w:author="Oden, Wil" w:date="2025-04-07T12:11:00Z" w16du:dateUtc="2025-04-07T17:11:00Z">
        <w:r w:rsidR="00ED5655" w:rsidRPr="00A420F4">
          <w:rPr>
            <w:rFonts w:asciiTheme="minorHAnsi" w:hAnsiTheme="minorHAnsi" w:cstheme="minorHAnsi"/>
            <w:sz w:val="18"/>
            <w:szCs w:val="18"/>
          </w:rPr>
          <w:t xml:space="preserve"> </w:t>
        </w:r>
      </w:ins>
      <w:ins w:id="501" w:author="Oden, Wil" w:date="2025-04-08T11:28:00Z" w16du:dateUtc="2025-04-08T16:28:00Z">
        <w:r w:rsidR="004845D7" w:rsidRPr="00A420F4">
          <w:rPr>
            <w:rFonts w:asciiTheme="minorHAnsi" w:hAnsiTheme="minorHAnsi" w:cstheme="minorHAnsi"/>
            <w:sz w:val="18"/>
            <w:szCs w:val="18"/>
          </w:rPr>
          <w:t xml:space="preserve">its interest </w:t>
        </w:r>
      </w:ins>
      <w:ins w:id="502" w:author="Oden, Wil" w:date="2025-06-03T11:33:00Z" w16du:dateUtc="2025-06-03T16:33:00Z">
        <w:r w:rsidR="00C512CE" w:rsidRPr="00A420F4">
          <w:rPr>
            <w:rFonts w:asciiTheme="minorHAnsi" w:hAnsiTheme="minorHAnsi" w:cstheme="minorHAnsi"/>
            <w:sz w:val="18"/>
            <w:szCs w:val="18"/>
            <w:highlight w:val="lightGray"/>
          </w:rPr>
          <w:t>in</w:t>
        </w:r>
        <w:r w:rsidR="00C512CE" w:rsidRPr="00A420F4">
          <w:rPr>
            <w:rFonts w:asciiTheme="minorHAnsi" w:hAnsiTheme="minorHAnsi" w:cstheme="minorHAnsi"/>
            <w:sz w:val="18"/>
            <w:szCs w:val="18"/>
          </w:rPr>
          <w:t xml:space="preserve"> </w:t>
        </w:r>
      </w:ins>
      <w:ins w:id="503" w:author="Oden, Wil" w:date="2025-04-07T12:11:00Z" w16du:dateUtc="2025-04-07T17:11:00Z">
        <w:r w:rsidR="00ED5655" w:rsidRPr="00A420F4">
          <w:rPr>
            <w:rFonts w:asciiTheme="minorHAnsi" w:hAnsiTheme="minorHAnsi" w:cstheme="minorHAnsi"/>
            <w:sz w:val="18"/>
            <w:szCs w:val="18"/>
          </w:rPr>
          <w:t>the series must not be contingent upon i</w:t>
        </w:r>
      </w:ins>
      <w:ins w:id="504" w:author="Oden, Wil" w:date="2025-04-07T12:12:00Z" w16du:dateUtc="2025-04-07T17:12:00Z">
        <w:r w:rsidR="00ED5655" w:rsidRPr="00A420F4">
          <w:rPr>
            <w:rFonts w:asciiTheme="minorHAnsi" w:hAnsiTheme="minorHAnsi" w:cstheme="minorHAnsi"/>
            <w:sz w:val="18"/>
            <w:szCs w:val="18"/>
          </w:rPr>
          <w:t>ts ownership</w:t>
        </w:r>
      </w:ins>
      <w:ins w:id="505" w:author="Oden, Wil" w:date="2025-06-03T11:33:00Z" w16du:dateUtc="2025-06-03T16:33:00Z">
        <w:r w:rsidR="00C512CE" w:rsidRPr="00A420F4">
          <w:rPr>
            <w:rFonts w:asciiTheme="minorHAnsi" w:hAnsiTheme="minorHAnsi" w:cstheme="minorHAnsi"/>
            <w:sz w:val="18"/>
            <w:szCs w:val="18"/>
          </w:rPr>
          <w:t xml:space="preserve"> </w:t>
        </w:r>
        <w:r w:rsidR="00C512CE" w:rsidRPr="00A420F4">
          <w:rPr>
            <w:rFonts w:asciiTheme="minorHAnsi" w:hAnsiTheme="minorHAnsi" w:cstheme="minorHAnsi"/>
            <w:sz w:val="18"/>
            <w:szCs w:val="18"/>
            <w:highlight w:val="lightGray"/>
          </w:rPr>
          <w:t>interest</w:t>
        </w:r>
      </w:ins>
      <w:ins w:id="506" w:author="Oden, Wil" w:date="2025-04-07T12:12:00Z" w16du:dateUtc="2025-04-07T17:12:00Z">
        <w:r w:rsidR="00ED5655" w:rsidRPr="00A420F4">
          <w:rPr>
            <w:rFonts w:asciiTheme="minorHAnsi" w:hAnsiTheme="minorHAnsi" w:cstheme="minorHAnsi"/>
            <w:sz w:val="18"/>
            <w:szCs w:val="18"/>
          </w:rPr>
          <w:t xml:space="preserve"> in </w:t>
        </w:r>
      </w:ins>
      <w:ins w:id="507" w:author="Oden, Wil" w:date="2025-06-03T11:34:00Z" w16du:dateUtc="2025-06-03T16:34:00Z">
        <w:r w:rsidR="00C512CE" w:rsidRPr="00A420F4">
          <w:rPr>
            <w:rFonts w:asciiTheme="minorHAnsi" w:hAnsiTheme="minorHAnsi" w:cstheme="minorHAnsi"/>
            <w:sz w:val="18"/>
            <w:szCs w:val="18"/>
            <w:highlight w:val="lightGray"/>
          </w:rPr>
          <w:t>any</w:t>
        </w:r>
        <w:r w:rsidR="00C512CE" w:rsidRPr="00A420F4">
          <w:rPr>
            <w:rFonts w:asciiTheme="minorHAnsi" w:hAnsiTheme="minorHAnsi" w:cstheme="minorHAnsi"/>
            <w:sz w:val="18"/>
            <w:szCs w:val="18"/>
          </w:rPr>
          <w:t xml:space="preserve"> </w:t>
        </w:r>
      </w:ins>
      <w:ins w:id="508" w:author="Oden, Wil" w:date="2025-04-07T12:12:00Z" w16du:dateUtc="2025-04-07T17:12:00Z">
        <w:r w:rsidR="00ED5655" w:rsidRPr="00A420F4">
          <w:rPr>
            <w:rFonts w:asciiTheme="minorHAnsi" w:hAnsiTheme="minorHAnsi" w:cstheme="minorHAnsi"/>
            <w:sz w:val="18"/>
            <w:szCs w:val="18"/>
          </w:rPr>
          <w:t>other series of the statutory trust</w:t>
        </w:r>
      </w:ins>
      <w:ins w:id="509" w:author="Oden, Wil" w:date="2025-06-18T12:35:00Z" w16du:dateUtc="2025-06-18T17:35:00Z">
        <w:r w:rsidR="00886025" w:rsidRPr="00886025">
          <w:rPr>
            <w:rFonts w:asciiTheme="minorHAnsi" w:hAnsiTheme="minorHAnsi" w:cstheme="minorHAnsi"/>
            <w:sz w:val="18"/>
            <w:szCs w:val="18"/>
            <w:highlight w:val="lightGray"/>
          </w:rPr>
          <w:t>,</w:t>
        </w:r>
      </w:ins>
      <w:ins w:id="510" w:author="Oden, Wil" w:date="2025-06-18T12:58:00Z" w16du:dateUtc="2025-06-18T17:58:00Z">
        <w:r w:rsidR="00BB74CD" w:rsidRPr="00571527">
          <w:rPr>
            <w:rFonts w:asciiTheme="minorHAnsi" w:hAnsiTheme="minorHAnsi" w:cstheme="minorHAnsi"/>
            <w:sz w:val="18"/>
            <w:szCs w:val="18"/>
            <w:highlight w:val="lightGray"/>
          </w:rPr>
          <w:t xml:space="preserve"> and the series trust must maintain distinct and separate records from those of the overall trust and other series</w:t>
        </w:r>
      </w:ins>
      <w:ins w:id="511" w:author="Oden, Wil" w:date="2025-04-07T12:10:00Z" w16du:dateUtc="2025-04-07T17:10:00Z">
        <w:r w:rsidR="003F7E28" w:rsidRPr="00F3341D">
          <w:rPr>
            <w:rFonts w:asciiTheme="minorHAnsi" w:hAnsiTheme="minorHAnsi" w:cstheme="minorHAnsi"/>
            <w:sz w:val="18"/>
            <w:szCs w:val="18"/>
            <w:highlight w:val="lightGray"/>
          </w:rPr>
          <w:t>.</w:t>
        </w:r>
      </w:ins>
    </w:p>
    <w:p w14:paraId="529A0785" w14:textId="6CEABA54" w:rsidR="004845D7" w:rsidRPr="00F50223" w:rsidRDefault="004845D7" w:rsidP="00432315">
      <w:pPr>
        <w:pStyle w:val="FootnoteText"/>
        <w:jc w:val="both"/>
        <w:rPr>
          <w:sz w:val="18"/>
          <w:szCs w:val="18"/>
        </w:rPr>
      </w:pPr>
      <w:ins w:id="512" w:author="Oden, Wil" w:date="2025-04-08T11:28:00Z" w16du:dateUtc="2025-04-08T16:28:00Z">
        <w:r w:rsidRPr="00A420F4">
          <w:rPr>
            <w:rFonts w:asciiTheme="minorHAnsi" w:hAnsiTheme="minorHAnsi" w:cstheme="minorHAnsi"/>
            <w:sz w:val="18"/>
            <w:szCs w:val="18"/>
          </w:rPr>
          <w:t xml:space="preserve">For example, if a statutory trust has Series A through C, and the reporting entity </w:t>
        </w:r>
      </w:ins>
      <w:ins w:id="513" w:author="Oden, Wil" w:date="2025-04-08T11:29:00Z" w16du:dateUtc="2025-04-08T16:29:00Z">
        <w:r w:rsidRPr="00A420F4">
          <w:rPr>
            <w:rFonts w:asciiTheme="minorHAnsi" w:hAnsiTheme="minorHAnsi" w:cstheme="minorHAnsi"/>
            <w:sz w:val="18"/>
            <w:szCs w:val="18"/>
          </w:rPr>
          <w:t>has</w:t>
        </w:r>
      </w:ins>
      <w:ins w:id="514" w:author="Oden, Wil" w:date="2025-06-03T11:34:00Z" w16du:dateUtc="2025-06-03T16:34:00Z">
        <w:r w:rsidR="00350111" w:rsidRPr="00A420F4">
          <w:rPr>
            <w:rFonts w:asciiTheme="minorHAnsi" w:hAnsiTheme="minorHAnsi" w:cstheme="minorHAnsi"/>
            <w:sz w:val="18"/>
            <w:szCs w:val="18"/>
          </w:rPr>
          <w:t xml:space="preserve"> </w:t>
        </w:r>
        <w:r w:rsidR="00350111" w:rsidRPr="00A420F4">
          <w:rPr>
            <w:rFonts w:asciiTheme="minorHAnsi" w:hAnsiTheme="minorHAnsi" w:cstheme="minorHAnsi"/>
            <w:sz w:val="18"/>
            <w:szCs w:val="18"/>
            <w:highlight w:val="lightGray"/>
          </w:rPr>
          <w:t>a</w:t>
        </w:r>
      </w:ins>
      <w:ins w:id="515" w:author="Oden, Wil" w:date="2025-04-08T11:29:00Z" w16du:dateUtc="2025-04-08T16:29:00Z">
        <w:r w:rsidRPr="00A420F4">
          <w:rPr>
            <w:rFonts w:asciiTheme="minorHAnsi" w:hAnsiTheme="minorHAnsi" w:cstheme="minorHAnsi"/>
            <w:sz w:val="18"/>
            <w:szCs w:val="18"/>
          </w:rPr>
          <w:t xml:space="preserve"> 100% beneficial ownership</w:t>
        </w:r>
      </w:ins>
      <w:ins w:id="516" w:author="Oden, Wil" w:date="2025-06-03T11:34:00Z" w16du:dateUtc="2025-06-03T16:34:00Z">
        <w:r w:rsidR="00350111" w:rsidRPr="00A420F4">
          <w:rPr>
            <w:rFonts w:asciiTheme="minorHAnsi" w:hAnsiTheme="minorHAnsi" w:cstheme="minorHAnsi"/>
            <w:sz w:val="18"/>
            <w:szCs w:val="18"/>
          </w:rPr>
          <w:t xml:space="preserve"> </w:t>
        </w:r>
        <w:r w:rsidR="00350111" w:rsidRPr="00A420F4">
          <w:rPr>
            <w:rFonts w:asciiTheme="minorHAnsi" w:hAnsiTheme="minorHAnsi" w:cstheme="minorHAnsi"/>
            <w:sz w:val="18"/>
            <w:szCs w:val="18"/>
            <w:highlight w:val="lightGray"/>
          </w:rPr>
          <w:t>interest</w:t>
        </w:r>
        <w:r w:rsidR="007D6E9E" w:rsidRPr="00A420F4">
          <w:rPr>
            <w:rFonts w:asciiTheme="minorHAnsi" w:hAnsiTheme="minorHAnsi" w:cstheme="minorHAnsi"/>
            <w:sz w:val="18"/>
            <w:szCs w:val="18"/>
            <w:highlight w:val="lightGray"/>
          </w:rPr>
          <w:t xml:space="preserve"> in</w:t>
        </w:r>
        <w:r w:rsidR="00350111" w:rsidRPr="00A420F4">
          <w:rPr>
            <w:rFonts w:asciiTheme="minorHAnsi" w:hAnsiTheme="minorHAnsi" w:cstheme="minorHAnsi"/>
            <w:sz w:val="18"/>
            <w:szCs w:val="18"/>
          </w:rPr>
          <w:t xml:space="preserve"> </w:t>
        </w:r>
      </w:ins>
      <w:del w:id="517" w:author="Oden, Wil" w:date="2025-06-03T11:34:00Z" w16du:dateUtc="2025-06-03T16:34:00Z">
        <w:r w:rsidRPr="00C44E5A" w:rsidDel="007D6E9E">
          <w:rPr>
            <w:rFonts w:asciiTheme="minorHAnsi" w:hAnsiTheme="minorHAnsi" w:cstheme="minorHAnsi"/>
            <w:sz w:val="18"/>
            <w:szCs w:val="18"/>
            <w:highlight w:val="lightGray"/>
            <w:rPrChange w:id="518" w:author="Oden, Wil" w:date="2025-06-03T12:02:00Z" w16du:dateUtc="2025-06-03T17:02:00Z">
              <w:rPr>
                <w:rFonts w:asciiTheme="minorHAnsi" w:hAnsiTheme="minorHAnsi" w:cstheme="minorHAnsi"/>
              </w:rPr>
            </w:rPrChange>
          </w:rPr>
          <w:delText>of</w:delText>
        </w:r>
        <w:r w:rsidRPr="00C44E5A" w:rsidDel="007D6E9E">
          <w:rPr>
            <w:rFonts w:asciiTheme="minorHAnsi" w:hAnsiTheme="minorHAnsi" w:cstheme="minorHAnsi"/>
            <w:sz w:val="18"/>
            <w:szCs w:val="18"/>
            <w:rPrChange w:id="519" w:author="Oden, Wil" w:date="2025-06-03T12:02:00Z" w16du:dateUtc="2025-06-03T17:02:00Z">
              <w:rPr>
                <w:rFonts w:asciiTheme="minorHAnsi" w:hAnsiTheme="minorHAnsi" w:cstheme="minorHAnsi"/>
              </w:rPr>
            </w:rPrChange>
          </w:rPr>
          <w:delText xml:space="preserve"> </w:delText>
        </w:r>
      </w:del>
      <w:ins w:id="520" w:author="Oden, Wil" w:date="2025-04-08T11:28:00Z" w16du:dateUtc="2025-04-08T16:28:00Z">
        <w:r w:rsidRPr="00C44E5A">
          <w:rPr>
            <w:rFonts w:asciiTheme="minorHAnsi" w:hAnsiTheme="minorHAnsi" w:cstheme="minorHAnsi"/>
            <w:sz w:val="18"/>
            <w:szCs w:val="18"/>
            <w:rPrChange w:id="521" w:author="Oden, Wil" w:date="2025-06-03T12:02:00Z" w16du:dateUtc="2025-06-03T17:02:00Z">
              <w:rPr>
                <w:rFonts w:asciiTheme="minorHAnsi" w:hAnsiTheme="minorHAnsi" w:cstheme="minorHAnsi"/>
              </w:rPr>
            </w:rPrChange>
          </w:rPr>
          <w:t xml:space="preserve">Series A but only </w:t>
        </w:r>
      </w:ins>
      <w:ins w:id="522" w:author="Oden, Wil" w:date="2025-06-03T11:35:00Z" w16du:dateUtc="2025-06-03T16:35:00Z">
        <w:r w:rsidR="007D6E9E" w:rsidRPr="00C44E5A">
          <w:rPr>
            <w:rFonts w:asciiTheme="minorHAnsi" w:hAnsiTheme="minorHAnsi" w:cstheme="minorHAnsi"/>
            <w:sz w:val="18"/>
            <w:szCs w:val="18"/>
            <w:highlight w:val="lightGray"/>
            <w:rPrChange w:id="523" w:author="Oden, Wil" w:date="2025-06-03T12:02:00Z" w16du:dateUtc="2025-06-03T17:02:00Z">
              <w:rPr>
                <w:rFonts w:asciiTheme="minorHAnsi" w:hAnsiTheme="minorHAnsi" w:cstheme="minorHAnsi"/>
                <w:highlight w:val="lightGray"/>
              </w:rPr>
            </w:rPrChange>
          </w:rPr>
          <w:t>a</w:t>
        </w:r>
        <w:r w:rsidR="007D6E9E" w:rsidRPr="00C44E5A">
          <w:rPr>
            <w:rFonts w:asciiTheme="minorHAnsi" w:hAnsiTheme="minorHAnsi" w:cstheme="minorHAnsi"/>
            <w:sz w:val="18"/>
            <w:szCs w:val="18"/>
            <w:rPrChange w:id="524" w:author="Oden, Wil" w:date="2025-06-03T12:02:00Z" w16du:dateUtc="2025-06-03T17:02:00Z">
              <w:rPr>
                <w:rFonts w:asciiTheme="minorHAnsi" w:hAnsiTheme="minorHAnsi" w:cstheme="minorHAnsi"/>
              </w:rPr>
            </w:rPrChange>
          </w:rPr>
          <w:t xml:space="preserve"> </w:t>
        </w:r>
      </w:ins>
      <w:ins w:id="525" w:author="Oden, Wil" w:date="2025-04-08T11:28:00Z" w16du:dateUtc="2025-04-08T16:28:00Z">
        <w:r w:rsidRPr="00C44E5A">
          <w:rPr>
            <w:rFonts w:asciiTheme="minorHAnsi" w:hAnsiTheme="minorHAnsi" w:cstheme="minorHAnsi"/>
            <w:sz w:val="18"/>
            <w:szCs w:val="18"/>
            <w:rPrChange w:id="526" w:author="Oden, Wil" w:date="2025-06-03T12:02:00Z" w16du:dateUtc="2025-06-03T17:02:00Z">
              <w:rPr>
                <w:rFonts w:asciiTheme="minorHAnsi" w:hAnsiTheme="minorHAnsi" w:cstheme="minorHAnsi"/>
              </w:rPr>
            </w:rPrChange>
          </w:rPr>
          <w:t xml:space="preserve">50% </w:t>
        </w:r>
      </w:ins>
      <w:ins w:id="527" w:author="Oden, Wil" w:date="2025-06-03T11:35:00Z" w16du:dateUtc="2025-06-03T16:35:00Z">
        <w:r w:rsidR="007D6E9E" w:rsidRPr="00C44E5A">
          <w:rPr>
            <w:rFonts w:asciiTheme="minorHAnsi" w:hAnsiTheme="minorHAnsi" w:cstheme="minorHAnsi"/>
            <w:sz w:val="18"/>
            <w:szCs w:val="18"/>
            <w:highlight w:val="lightGray"/>
            <w:rPrChange w:id="528" w:author="Oden, Wil" w:date="2025-06-03T12:02:00Z" w16du:dateUtc="2025-06-03T17:02:00Z">
              <w:rPr>
                <w:rFonts w:asciiTheme="minorHAnsi" w:hAnsiTheme="minorHAnsi" w:cstheme="minorHAnsi"/>
                <w:highlight w:val="lightGray"/>
              </w:rPr>
            </w:rPrChange>
          </w:rPr>
          <w:t xml:space="preserve">ownership interest in </w:t>
        </w:r>
      </w:ins>
      <w:del w:id="529" w:author="Oden, Wil" w:date="2025-06-03T11:35:00Z" w16du:dateUtc="2025-06-03T16:35:00Z">
        <w:r w:rsidRPr="00C44E5A" w:rsidDel="007D6E9E">
          <w:rPr>
            <w:rFonts w:asciiTheme="minorHAnsi" w:hAnsiTheme="minorHAnsi" w:cstheme="minorHAnsi"/>
            <w:sz w:val="18"/>
            <w:szCs w:val="18"/>
            <w:highlight w:val="lightGray"/>
            <w:rPrChange w:id="530" w:author="Oden, Wil" w:date="2025-06-03T12:02:00Z" w16du:dateUtc="2025-06-03T17:02:00Z">
              <w:rPr>
                <w:rFonts w:asciiTheme="minorHAnsi" w:hAnsiTheme="minorHAnsi" w:cstheme="minorHAnsi"/>
                <w:highlight w:val="lightGray"/>
              </w:rPr>
            </w:rPrChange>
          </w:rPr>
          <w:delText>of</w:delText>
        </w:r>
        <w:r w:rsidRPr="00C44E5A" w:rsidDel="007D6E9E">
          <w:rPr>
            <w:rFonts w:asciiTheme="minorHAnsi" w:hAnsiTheme="minorHAnsi" w:cstheme="minorHAnsi"/>
            <w:sz w:val="18"/>
            <w:szCs w:val="18"/>
            <w:rPrChange w:id="531" w:author="Oden, Wil" w:date="2025-06-03T12:02:00Z" w16du:dateUtc="2025-06-03T17:02:00Z">
              <w:rPr>
                <w:rFonts w:asciiTheme="minorHAnsi" w:hAnsiTheme="minorHAnsi" w:cstheme="minorHAnsi"/>
              </w:rPr>
            </w:rPrChange>
          </w:rPr>
          <w:delText xml:space="preserve"> </w:delText>
        </w:r>
      </w:del>
      <w:ins w:id="532" w:author="Oden, Wil" w:date="2025-04-08T11:28:00Z" w16du:dateUtc="2025-04-08T16:28:00Z">
        <w:r w:rsidRPr="00C44E5A">
          <w:rPr>
            <w:rFonts w:asciiTheme="minorHAnsi" w:hAnsiTheme="minorHAnsi" w:cstheme="minorHAnsi"/>
            <w:sz w:val="18"/>
            <w:szCs w:val="18"/>
            <w:rPrChange w:id="533" w:author="Oden, Wil" w:date="2025-06-03T12:02:00Z" w16du:dateUtc="2025-06-03T17:02:00Z">
              <w:rPr>
                <w:rFonts w:asciiTheme="minorHAnsi" w:hAnsiTheme="minorHAnsi" w:cstheme="minorHAnsi"/>
              </w:rPr>
            </w:rPrChange>
          </w:rPr>
          <w:t xml:space="preserve">Series B, only the investment in Series A would </w:t>
        </w:r>
      </w:ins>
      <w:ins w:id="534" w:author="Oden, Wil" w:date="2025-04-08T11:29:00Z" w16du:dateUtc="2025-04-08T16:29:00Z">
        <w:r w:rsidRPr="00C44E5A">
          <w:rPr>
            <w:rFonts w:asciiTheme="minorHAnsi" w:hAnsiTheme="minorHAnsi" w:cstheme="minorHAnsi"/>
            <w:sz w:val="18"/>
            <w:szCs w:val="18"/>
            <w:rPrChange w:id="535" w:author="Oden, Wil" w:date="2025-06-03T12:02:00Z" w16du:dateUtc="2025-06-03T17:02:00Z">
              <w:rPr>
                <w:rFonts w:asciiTheme="minorHAnsi" w:hAnsiTheme="minorHAnsi" w:cstheme="minorHAnsi"/>
              </w:rPr>
            </w:rPrChange>
          </w:rPr>
          <w:t>meet this criterion</w:t>
        </w:r>
      </w:ins>
      <w:ins w:id="536" w:author="Oden, Wil" w:date="2025-04-08T11:28:00Z" w16du:dateUtc="2025-04-08T16:28:00Z">
        <w:r w:rsidRPr="00C44E5A">
          <w:rPr>
            <w:rFonts w:asciiTheme="minorHAnsi" w:hAnsiTheme="minorHAnsi" w:cstheme="minorHAnsi"/>
            <w:sz w:val="18"/>
            <w:szCs w:val="18"/>
            <w:rPrChange w:id="537" w:author="Oden, Wil" w:date="2025-06-03T12:02:00Z" w16du:dateUtc="2025-06-03T17:02:00Z">
              <w:rPr>
                <w:rFonts w:asciiTheme="minorHAnsi" w:hAnsiTheme="minorHAnsi" w:cstheme="minorHAnsi"/>
              </w:rPr>
            </w:rPrChange>
          </w:rPr>
          <w:t xml:space="preserve">. </w:t>
        </w:r>
      </w:ins>
      <w:del w:id="538" w:author="Oden, Wil" w:date="2025-06-04T11:12:00Z" w16du:dateUtc="2025-06-04T16:12:00Z">
        <w:r w:rsidRPr="00F50223" w:rsidDel="00F50223">
          <w:rPr>
            <w:rFonts w:asciiTheme="minorHAnsi" w:hAnsiTheme="minorHAnsi" w:cstheme="minorHAnsi"/>
            <w:sz w:val="18"/>
            <w:szCs w:val="18"/>
            <w:highlight w:val="lightGray"/>
            <w:rPrChange w:id="539" w:author="Oden, Wil" w:date="2025-06-04T11:12:00Z" w16du:dateUtc="2025-06-04T16:12:00Z">
              <w:rPr>
                <w:rFonts w:asciiTheme="minorHAnsi" w:hAnsiTheme="minorHAnsi" w:cstheme="minorHAnsi"/>
              </w:rPr>
            </w:rPrChange>
          </w:rPr>
          <w:delText>However, if beneficial ownership of each single mortgage loan agreement is split evenly across Series A, B, and C (e.g., each holds one-third of the loan asset), then none of the investments would qualify, as the assets are shared across series.</w:delText>
        </w:r>
      </w:del>
    </w:p>
  </w:footnote>
  <w:footnote w:id="8">
    <w:p w14:paraId="4F38BA8A" w14:textId="77777777" w:rsidR="002D60C1" w:rsidRPr="00B261DB" w:rsidRDefault="002D60C1" w:rsidP="002D60C1">
      <w:pPr>
        <w:pStyle w:val="FootnoteText"/>
        <w:spacing w:after="180"/>
        <w:rPr>
          <w:rFonts w:asciiTheme="minorHAnsi" w:hAnsiTheme="minorHAnsi" w:cstheme="minorHAnsi"/>
          <w:sz w:val="18"/>
          <w:szCs w:val="18"/>
        </w:rPr>
      </w:pPr>
      <w:r w:rsidRPr="00B261DB">
        <w:rPr>
          <w:rStyle w:val="FootnoteReference"/>
          <w:rFonts w:asciiTheme="minorHAnsi" w:hAnsiTheme="minorHAnsi" w:cstheme="minorHAnsi"/>
        </w:rPr>
        <w:footnoteRef/>
      </w:r>
      <w:r w:rsidRPr="00B261DB">
        <w:rPr>
          <w:rFonts w:asciiTheme="minorHAnsi" w:hAnsiTheme="minorHAnsi" w:cstheme="minorHAnsi"/>
        </w:rPr>
        <w:t xml:space="preserve"> </w:t>
      </w:r>
      <w:r w:rsidRPr="00B261DB">
        <w:rPr>
          <w:rFonts w:asciiTheme="minorHAnsi" w:hAnsiTheme="minorHAnsi" w:cstheme="minorHAnsi"/>
          <w:sz w:val="18"/>
          <w:szCs w:val="18"/>
        </w:rPr>
        <w:t>Examples of agreements intended to be captured within this statement:</w:t>
      </w:r>
    </w:p>
    <w:p w14:paraId="4E59309A" w14:textId="77777777" w:rsidR="002D60C1" w:rsidRPr="00B261DB" w:rsidRDefault="002D60C1" w:rsidP="002D60C1">
      <w:pPr>
        <w:pStyle w:val="FootnoteText"/>
        <w:spacing w:after="180"/>
        <w:ind w:left="720" w:hanging="360"/>
        <w:jc w:val="both"/>
        <w:rPr>
          <w:rFonts w:asciiTheme="minorHAnsi" w:hAnsiTheme="minorHAnsi" w:cstheme="minorHAnsi"/>
          <w:sz w:val="18"/>
          <w:szCs w:val="18"/>
        </w:rPr>
      </w:pPr>
      <w:r w:rsidRPr="00B261DB">
        <w:rPr>
          <w:rFonts w:asciiTheme="minorHAnsi" w:hAnsiTheme="minorHAnsi" w:cstheme="minorHAnsi"/>
          <w:sz w:val="18"/>
          <w:szCs w:val="18"/>
        </w:rPr>
        <w:t>a.</w:t>
      </w:r>
      <w:r w:rsidRPr="00B261DB">
        <w:rPr>
          <w:rFonts w:asciiTheme="minorHAnsi" w:hAnsiTheme="minorHAnsi" w:cstheme="minorHAnsi"/>
          <w:sz w:val="18"/>
          <w:szCs w:val="18"/>
        </w:rPr>
        <w:tab/>
        <w:t>Reporting entity is a “co-lender” in a single mortgage loan agreement that identifies more than one lender (which includes the reporting entity) with the real estate collateral securing all lenders identified in the agreement. For these single-mortgage loan agreements, each lender is incorporated directly into the loan documents. The key differentiating characteristic of a mortgage loan provided under a group “mortgage loan co-lending agreement” rather than a solely owned mortgage loan is that no one lender of the lending group may unilaterally foreclose on the mortgage. With these agreements, the lenders must foreclose on the mortgage loan as a group.</w:t>
      </w:r>
    </w:p>
    <w:p w14:paraId="4EAA5012" w14:textId="77777777" w:rsidR="002D60C1" w:rsidRPr="00B261DB" w:rsidRDefault="002D60C1" w:rsidP="002D60C1">
      <w:pPr>
        <w:pStyle w:val="FootnoteText"/>
        <w:spacing w:after="180"/>
        <w:ind w:left="720" w:hanging="360"/>
        <w:jc w:val="both"/>
        <w:rPr>
          <w:rFonts w:asciiTheme="minorHAnsi" w:hAnsiTheme="minorHAnsi" w:cstheme="minorHAnsi"/>
        </w:rPr>
      </w:pPr>
      <w:r w:rsidRPr="00B261DB">
        <w:rPr>
          <w:rFonts w:asciiTheme="minorHAnsi" w:hAnsiTheme="minorHAnsi" w:cstheme="minorHAnsi"/>
          <w:sz w:val="18"/>
          <w:szCs w:val="18"/>
        </w:rPr>
        <w:t>b.</w:t>
      </w:r>
      <w:r w:rsidRPr="00B261DB">
        <w:rPr>
          <w:rFonts w:asciiTheme="minorHAnsi" w:hAnsiTheme="minorHAnsi" w:cstheme="minorHAnsi"/>
          <w:sz w:val="18"/>
          <w:szCs w:val="18"/>
        </w:rPr>
        <w:tab/>
        <w:t xml:space="preserve">Reporting entity has a “participation agreement” to invest in a single-mortgage loan. The reporting entity is not the lender of record named as a payee on the mortgage loan, but the lender of record sells a portion of the mortgage loan to the reporting entity through an assignment or participation interest under the participation agreement. Under a participation agreement, the reporting entity acquires an undivided interest in the single mortgage loan proceeds to be received by the lender of record. Under a participation agreement, single mortgage loan proceeds include the periodic mortgage loan principal and interest payments received by the lender of record, and all rights and proceeds received in the foreclosure of a mortgage, deed of trust, deed in lieu of foreclosure, or other similar proceeding by the lender of record. The amount of the proceeds to be received by the reporting entity is based on the ratio of its participation interest to the then-outstanding single mortgage loan balance. To qualify as a mortgage loan under the scope of this statement, the reporting entity must have a signed participation agreement with the lender of record named in the mortgage loan, the financial rights and obligations of the reporting entity under the participation agreement are the same as the lender of record, the reporting entity’s participation interest in the single mortgage loan proceeds must be </w:t>
      </w:r>
      <w:proofErr w:type="spellStart"/>
      <w:r w:rsidRPr="00B261DB">
        <w:rPr>
          <w:rFonts w:asciiTheme="minorHAnsi" w:hAnsiTheme="minorHAnsi" w:cstheme="minorHAnsi"/>
          <w:sz w:val="18"/>
          <w:szCs w:val="18"/>
        </w:rPr>
        <w:t>pari</w:t>
      </w:r>
      <w:proofErr w:type="spellEnd"/>
      <w:r w:rsidRPr="00B261DB">
        <w:rPr>
          <w:rFonts w:asciiTheme="minorHAnsi" w:hAnsiTheme="minorHAnsi" w:cstheme="minorHAnsi"/>
          <w:sz w:val="18"/>
          <w:szCs w:val="18"/>
        </w:rPr>
        <w:t xml:space="preserve">-passu with the lender of record named on the mortgage loan agreement, and the participation agreement must be properly and promptly recorded on the lender or record’s books and records. For the purposes of this footnote, “financial rights” may include the right to take legal action against the </w:t>
      </w:r>
      <w:proofErr w:type="gramStart"/>
      <w:r w:rsidRPr="00B261DB">
        <w:rPr>
          <w:rFonts w:asciiTheme="minorHAnsi" w:hAnsiTheme="minorHAnsi" w:cstheme="minorHAnsi"/>
          <w:sz w:val="18"/>
          <w:szCs w:val="18"/>
        </w:rPr>
        <w:t>borrower, or</w:t>
      </w:r>
      <w:proofErr w:type="gramEnd"/>
      <w:r w:rsidRPr="00B261DB">
        <w:rPr>
          <w:rFonts w:asciiTheme="minorHAnsi" w:hAnsiTheme="minorHAnsi" w:cstheme="minorHAnsi"/>
          <w:sz w:val="18"/>
          <w:szCs w:val="18"/>
        </w:rPr>
        <w:t xml:space="preserve"> participate with the other lenders in determining whether legal action should be taken, but typically does not include the right to solely initiate legal action, foreclosure, or under normal circumstances, communicate directly with the borrower.</w:t>
      </w:r>
    </w:p>
  </w:footnote>
  <w:footnote w:id="9">
    <w:p w14:paraId="76CEB15B" w14:textId="77777777" w:rsidR="002D60C1" w:rsidRPr="00FF2DF0" w:rsidRDefault="002D60C1" w:rsidP="002D60C1">
      <w:pPr>
        <w:pStyle w:val="FootnoteText"/>
        <w:jc w:val="both"/>
        <w:rPr>
          <w:sz w:val="18"/>
          <w:szCs w:val="18"/>
        </w:rPr>
      </w:pPr>
      <w:r w:rsidRPr="00B261DB">
        <w:rPr>
          <w:rStyle w:val="FootnoteReference"/>
          <w:rFonts w:asciiTheme="minorHAnsi" w:hAnsiTheme="minorHAnsi" w:cstheme="minorHAnsi"/>
          <w:sz w:val="18"/>
          <w:szCs w:val="18"/>
        </w:rPr>
        <w:footnoteRef/>
      </w:r>
      <w:r w:rsidRPr="00B261DB">
        <w:rPr>
          <w:rFonts w:asciiTheme="minorHAnsi" w:hAnsiTheme="minorHAnsi" w:cstheme="minorHAnsi"/>
          <w:sz w:val="18"/>
          <w:szCs w:val="18"/>
        </w:rPr>
        <w:t xml:space="preserve"> The scope of this SSAP is limited to single mortgage loan agreements. Although single mortgage loan agreements can potentially have more than one lender (e.g., co-lenders/participations) and more than one borrower (such as in a tenancy-in-common arrangement), the concept of a “single mortgage loan” does not include arrangements in which a reporting entity acquires more than one mortgage loan in a sole transaction. (For example, if a reporting entity was to acquire an interest in a “bundle” of mortgage loans with various unrelated borrowers and collateral, this agreement would be outside of the scope of this SSAP. However, a bundle of mortgage loans does not include a “bulk purchase” where the reporting entity’s interest in each mortgage loan is legally separate and </w:t>
      </w:r>
      <w:proofErr w:type="gramStart"/>
      <w:r w:rsidRPr="00B261DB">
        <w:rPr>
          <w:rFonts w:asciiTheme="minorHAnsi" w:hAnsiTheme="minorHAnsi" w:cstheme="minorHAnsi"/>
          <w:sz w:val="18"/>
          <w:szCs w:val="18"/>
        </w:rPr>
        <w:t>divisible</w:t>
      </w:r>
      <w:proofErr w:type="gramEnd"/>
      <w:r w:rsidRPr="00B261DB">
        <w:rPr>
          <w:rFonts w:asciiTheme="minorHAnsi" w:hAnsiTheme="minorHAnsi" w:cstheme="minorHAnsi"/>
          <w:sz w:val="18"/>
          <w:szCs w:val="18"/>
        </w:rPr>
        <w:t xml:space="preserve"> and the purchase just facilitates the acquisitions of multiple single mortgage loan agreements.)</w:t>
      </w:r>
    </w:p>
  </w:footnote>
  <w:footnote w:id="10">
    <w:p w14:paraId="7276E2B2" w14:textId="169E2279" w:rsidR="002D60C1" w:rsidRPr="00B26EB6" w:rsidRDefault="002D60C1" w:rsidP="002D60C1">
      <w:pPr>
        <w:pStyle w:val="FootnoteText"/>
        <w:jc w:val="both"/>
        <w:rPr>
          <w:ins w:id="1097" w:author="Oden, Wil" w:date="2025-04-08T11:30:00Z" w16du:dateUtc="2025-04-08T16:30:00Z"/>
          <w:rFonts w:asciiTheme="minorHAnsi" w:hAnsiTheme="minorHAnsi" w:cstheme="minorHAnsi"/>
          <w:sz w:val="18"/>
          <w:szCs w:val="18"/>
        </w:rPr>
      </w:pPr>
      <w:ins w:id="1098" w:author="Oden, Wil" w:date="2025-04-07T11:54:00Z" w16du:dateUtc="2025-04-07T16:54:00Z">
        <w:r w:rsidRPr="00B26EB6">
          <w:rPr>
            <w:rStyle w:val="FootnoteReference"/>
            <w:rFonts w:asciiTheme="minorHAnsi" w:hAnsiTheme="minorHAnsi" w:cstheme="minorHAnsi"/>
          </w:rPr>
          <w:footnoteRef/>
        </w:r>
        <w:r w:rsidRPr="00B26EB6">
          <w:rPr>
            <w:rFonts w:asciiTheme="minorHAnsi" w:hAnsiTheme="minorHAnsi" w:cstheme="minorHAnsi"/>
          </w:rPr>
          <w:t xml:space="preserve"> </w:t>
        </w:r>
      </w:ins>
      <w:ins w:id="1099" w:author="Oden, Wil" w:date="2025-04-08T11:33:00Z" w16du:dateUtc="2025-04-08T16:33:00Z">
        <w:r w:rsidRPr="00B26EB6">
          <w:rPr>
            <w:rFonts w:asciiTheme="minorHAnsi" w:hAnsiTheme="minorHAnsi" w:cstheme="minorHAnsi"/>
            <w:sz w:val="18"/>
            <w:szCs w:val="18"/>
          </w:rPr>
          <w:t xml:space="preserve">Some statutory trusts are formed with designated separate series, where each series maintains distinct and separate records, assets, and liabilities—either directly or indirectly (including through a nominee or otherwise)—from those of the overall trust and any other series. </w:t>
        </w:r>
      </w:ins>
      <w:ins w:id="1100" w:author="Oden, Wil" w:date="2025-04-07T11:57:00Z" w16du:dateUtc="2025-04-07T16:57:00Z">
        <w:r w:rsidRPr="00B26EB6">
          <w:rPr>
            <w:rFonts w:asciiTheme="minorHAnsi" w:hAnsiTheme="minorHAnsi" w:cstheme="minorHAnsi"/>
            <w:sz w:val="18"/>
            <w:szCs w:val="18"/>
          </w:rPr>
          <w:t xml:space="preserve">For ownership in a series </w:t>
        </w:r>
      </w:ins>
      <w:ins w:id="1101" w:author="Oden, Wil" w:date="2025-06-03T11:32:00Z" w16du:dateUtc="2025-06-03T16:32:00Z">
        <w:r w:rsidRPr="00B26EB6">
          <w:rPr>
            <w:rFonts w:asciiTheme="minorHAnsi" w:hAnsiTheme="minorHAnsi" w:cstheme="minorHAnsi"/>
            <w:sz w:val="18"/>
            <w:szCs w:val="18"/>
          </w:rPr>
          <w:t xml:space="preserve">of a </w:t>
        </w:r>
      </w:ins>
      <w:ins w:id="1102" w:author="Oden, Wil" w:date="2025-04-07T11:58:00Z" w16du:dateUtc="2025-04-07T16:58:00Z">
        <w:r w:rsidRPr="00B26EB6">
          <w:rPr>
            <w:rFonts w:asciiTheme="minorHAnsi" w:hAnsiTheme="minorHAnsi" w:cstheme="minorHAnsi"/>
            <w:sz w:val="18"/>
            <w:szCs w:val="18"/>
          </w:rPr>
          <w:t>statutory</w:t>
        </w:r>
      </w:ins>
      <w:ins w:id="1103" w:author="Oden, Wil" w:date="2025-04-07T11:57:00Z" w16du:dateUtc="2025-04-07T16:57:00Z">
        <w:r w:rsidRPr="00B26EB6">
          <w:rPr>
            <w:rFonts w:asciiTheme="minorHAnsi" w:hAnsiTheme="minorHAnsi" w:cstheme="minorHAnsi"/>
            <w:sz w:val="18"/>
            <w:szCs w:val="18"/>
          </w:rPr>
          <w:t xml:space="preserve"> trust </w:t>
        </w:r>
      </w:ins>
      <w:ins w:id="1104" w:author="Oden, Wil" w:date="2025-04-07T11:58:00Z" w16du:dateUtc="2025-04-07T16:58:00Z">
        <w:r w:rsidRPr="00B26EB6">
          <w:rPr>
            <w:rFonts w:asciiTheme="minorHAnsi" w:hAnsiTheme="minorHAnsi" w:cstheme="minorHAnsi"/>
            <w:sz w:val="18"/>
            <w:szCs w:val="18"/>
          </w:rPr>
          <w:t xml:space="preserve">to </w:t>
        </w:r>
      </w:ins>
      <w:ins w:id="1105" w:author="Oden, Wil" w:date="2025-04-08T11:34:00Z" w16du:dateUtc="2025-04-08T16:34:00Z">
        <w:r w:rsidRPr="00B26EB6">
          <w:rPr>
            <w:rFonts w:asciiTheme="minorHAnsi" w:hAnsiTheme="minorHAnsi" w:cstheme="minorHAnsi"/>
            <w:sz w:val="18"/>
            <w:szCs w:val="18"/>
          </w:rPr>
          <w:t>meet the criterion describe</w:t>
        </w:r>
      </w:ins>
      <w:ins w:id="1106" w:author="Oden, Wil" w:date="2025-04-08T11:35:00Z" w16du:dateUtc="2025-04-08T16:35:00Z">
        <w:r w:rsidRPr="00B26EB6">
          <w:rPr>
            <w:rFonts w:asciiTheme="minorHAnsi" w:hAnsiTheme="minorHAnsi" w:cstheme="minorHAnsi"/>
            <w:sz w:val="18"/>
            <w:szCs w:val="18"/>
          </w:rPr>
          <w:t>d in paragraph</w:t>
        </w:r>
      </w:ins>
      <w:ins w:id="1107" w:author="Oden, Wil" w:date="2025-04-08T11:34:00Z" w16du:dateUtc="2025-04-08T16:34:00Z">
        <w:r w:rsidRPr="00B26EB6">
          <w:rPr>
            <w:rFonts w:asciiTheme="minorHAnsi" w:hAnsiTheme="minorHAnsi" w:cstheme="minorHAnsi"/>
            <w:sz w:val="18"/>
            <w:szCs w:val="18"/>
          </w:rPr>
          <w:t xml:space="preserve"> </w:t>
        </w:r>
      </w:ins>
      <w:ins w:id="1108" w:author="Oden, Wil" w:date="2025-04-08T11:35:00Z" w16du:dateUtc="2025-04-08T16:35:00Z">
        <w:r w:rsidRPr="00B26EB6">
          <w:rPr>
            <w:rFonts w:asciiTheme="minorHAnsi" w:hAnsiTheme="minorHAnsi" w:cstheme="minorHAnsi"/>
            <w:sz w:val="18"/>
            <w:szCs w:val="18"/>
          </w:rPr>
          <w:t>2</w:t>
        </w:r>
      </w:ins>
      <w:ins w:id="1109" w:author="Oden, Wil" w:date="2025-04-08T11:34:00Z" w16du:dateUtc="2025-04-08T16:34:00Z">
        <w:r w:rsidRPr="00B26EB6">
          <w:rPr>
            <w:rFonts w:asciiTheme="minorHAnsi" w:hAnsiTheme="minorHAnsi" w:cstheme="minorHAnsi"/>
            <w:sz w:val="18"/>
            <w:szCs w:val="18"/>
          </w:rPr>
          <w:t>b.i</w:t>
        </w:r>
      </w:ins>
      <w:ins w:id="1110" w:author="Oden, Wil" w:date="2025-06-18T12:29:00Z" w16du:dateUtc="2025-06-18T17:29:00Z">
        <w:r w:rsidRPr="00B26EB6">
          <w:rPr>
            <w:rFonts w:asciiTheme="minorHAnsi" w:hAnsiTheme="minorHAnsi" w:cstheme="minorHAnsi"/>
            <w:sz w:val="18"/>
            <w:szCs w:val="18"/>
          </w:rPr>
          <w:t>i</w:t>
        </w:r>
      </w:ins>
      <w:ins w:id="1111" w:author="Oden, Wil" w:date="2025-04-08T11:34:00Z" w16du:dateUtc="2025-04-08T16:34:00Z">
        <w:r w:rsidRPr="00B26EB6">
          <w:rPr>
            <w:rFonts w:asciiTheme="minorHAnsi" w:hAnsiTheme="minorHAnsi" w:cstheme="minorHAnsi"/>
            <w:sz w:val="18"/>
            <w:szCs w:val="18"/>
          </w:rPr>
          <w:t>.</w:t>
        </w:r>
      </w:ins>
      <w:ins w:id="1112" w:author="Oden, Wil" w:date="2025-06-25T14:13:00Z" w16du:dateUtc="2025-06-25T19:13:00Z">
        <w:r w:rsidRPr="00B26EB6">
          <w:rPr>
            <w:rFonts w:asciiTheme="minorHAnsi" w:hAnsiTheme="minorHAnsi" w:cstheme="minorHAnsi"/>
            <w:sz w:val="18"/>
            <w:szCs w:val="18"/>
          </w:rPr>
          <w:t xml:space="preserve"> </w:t>
        </w:r>
      </w:ins>
      <w:ins w:id="1113" w:author="Oden, Wil" w:date="2025-07-17T13:16:00Z" w16du:dateUtc="2025-07-17T18:16:00Z">
        <w:r w:rsidRPr="00B26EB6">
          <w:rPr>
            <w:rFonts w:asciiTheme="minorHAnsi" w:hAnsiTheme="minorHAnsi" w:cstheme="minorHAnsi"/>
            <w:sz w:val="18"/>
            <w:szCs w:val="18"/>
          </w:rPr>
          <w:t xml:space="preserve">the trust agreement must </w:t>
        </w:r>
      </w:ins>
      <w:ins w:id="1114" w:author="Oden, Wil" w:date="2025-07-17T13:17:00Z" w16du:dateUtc="2025-07-17T18:17:00Z">
        <w:r w:rsidRPr="00B26EB6">
          <w:rPr>
            <w:rFonts w:asciiTheme="minorHAnsi" w:hAnsiTheme="minorHAnsi" w:cstheme="minorHAnsi"/>
            <w:sz w:val="18"/>
            <w:szCs w:val="18"/>
          </w:rPr>
          <w:t xml:space="preserve">explicitly </w:t>
        </w:r>
      </w:ins>
      <w:ins w:id="1115" w:author="Oden, Wil" w:date="2025-07-17T13:16:00Z" w16du:dateUtc="2025-07-17T18:16:00Z">
        <w:r w:rsidRPr="00B26EB6">
          <w:rPr>
            <w:rFonts w:asciiTheme="minorHAnsi" w:hAnsiTheme="minorHAnsi" w:cstheme="minorHAnsi"/>
            <w:sz w:val="18"/>
            <w:szCs w:val="18"/>
          </w:rPr>
          <w:t xml:space="preserve"> </w:t>
        </w:r>
      </w:ins>
      <w:ins w:id="1116" w:author="Oden, Wil" w:date="2025-07-17T13:18:00Z" w16du:dateUtc="2025-07-17T18:18:00Z">
        <w:r w:rsidRPr="00B26EB6">
          <w:rPr>
            <w:rFonts w:asciiTheme="minorHAnsi" w:hAnsiTheme="minorHAnsi" w:cstheme="minorHAnsi"/>
            <w:sz w:val="18"/>
            <w:szCs w:val="18"/>
          </w:rPr>
          <w:t>provide</w:t>
        </w:r>
      </w:ins>
      <w:ins w:id="1117" w:author="Oden, Wil" w:date="2025-08-19T11:06:00Z" w16du:dateUtc="2025-08-19T16:06:00Z">
        <w:r w:rsidR="003B5FD1">
          <w:rPr>
            <w:rFonts w:asciiTheme="minorHAnsi" w:hAnsiTheme="minorHAnsi" w:cstheme="minorHAnsi"/>
            <w:sz w:val="18"/>
            <w:szCs w:val="18"/>
          </w:rPr>
          <w:t xml:space="preserve"> </w:t>
        </w:r>
        <w:r w:rsidR="003B5FD1" w:rsidRPr="003B5FD1">
          <w:rPr>
            <w:rFonts w:asciiTheme="minorHAnsi" w:hAnsiTheme="minorHAnsi" w:cstheme="minorHAnsi"/>
            <w:sz w:val="18"/>
            <w:szCs w:val="18"/>
            <w:highlight w:val="lightGray"/>
          </w:rPr>
          <w:t>that the liabilities of each series are enforceable only against the assets of that series</w:t>
        </w:r>
      </w:ins>
      <w:del w:id="1118" w:author="Oden, Wil" w:date="2025-08-19T11:06:00Z" w16du:dateUtc="2025-08-19T16:06:00Z">
        <w:r w:rsidRPr="003B5FD1" w:rsidDel="003B5FD1">
          <w:rPr>
            <w:rFonts w:asciiTheme="minorHAnsi" w:hAnsiTheme="minorHAnsi" w:cstheme="minorHAnsi"/>
            <w:sz w:val="18"/>
            <w:szCs w:val="18"/>
            <w:highlight w:val="lightGray"/>
          </w:rPr>
          <w:delText>for the limitation of liabilities of each series</w:delText>
        </w:r>
      </w:del>
      <w:ins w:id="1119" w:author="Oden, Wil" w:date="2025-07-17T13:16:00Z" w16du:dateUtc="2025-07-17T18:16:00Z">
        <w:r w:rsidRPr="00B26EB6">
          <w:rPr>
            <w:rFonts w:asciiTheme="minorHAnsi" w:hAnsiTheme="minorHAnsi" w:cstheme="minorHAnsi"/>
            <w:sz w:val="18"/>
            <w:szCs w:val="18"/>
          </w:rPr>
          <w:t xml:space="preserve">, </w:t>
        </w:r>
      </w:ins>
      <w:ins w:id="1120" w:author="Oden, Wil" w:date="2025-04-07T11:58:00Z" w16du:dateUtc="2025-04-07T16:58:00Z">
        <w:r w:rsidRPr="00B26EB6">
          <w:rPr>
            <w:rFonts w:asciiTheme="minorHAnsi" w:hAnsiTheme="minorHAnsi" w:cstheme="minorHAnsi"/>
            <w:sz w:val="18"/>
            <w:szCs w:val="18"/>
          </w:rPr>
          <w:t>the reporting entity</w:t>
        </w:r>
      </w:ins>
      <w:ins w:id="1121" w:author="Oden, Wil" w:date="2025-04-07T12:08:00Z" w16du:dateUtc="2025-04-07T17:08:00Z">
        <w:r w:rsidRPr="00B26EB6">
          <w:rPr>
            <w:rFonts w:asciiTheme="minorHAnsi" w:hAnsiTheme="minorHAnsi" w:cstheme="minorHAnsi"/>
            <w:sz w:val="18"/>
            <w:szCs w:val="18"/>
          </w:rPr>
          <w:t xml:space="preserve"> </w:t>
        </w:r>
      </w:ins>
      <w:ins w:id="1122" w:author="Oden, Wil" w:date="2025-04-07T11:58:00Z" w16du:dateUtc="2025-04-07T16:58:00Z">
        <w:r w:rsidRPr="00B26EB6">
          <w:rPr>
            <w:rFonts w:asciiTheme="minorHAnsi" w:hAnsiTheme="minorHAnsi" w:cstheme="minorHAnsi"/>
            <w:sz w:val="18"/>
            <w:szCs w:val="18"/>
          </w:rPr>
          <w:t>must</w:t>
        </w:r>
      </w:ins>
      <w:ins w:id="1123" w:author="Oden, Wil" w:date="2025-04-07T12:08:00Z" w16du:dateUtc="2025-04-07T17:08:00Z">
        <w:r w:rsidRPr="00B26EB6">
          <w:rPr>
            <w:rFonts w:asciiTheme="minorHAnsi" w:hAnsiTheme="minorHAnsi" w:cstheme="minorHAnsi"/>
            <w:sz w:val="18"/>
            <w:szCs w:val="18"/>
          </w:rPr>
          <w:t xml:space="preserve"> </w:t>
        </w:r>
      </w:ins>
      <w:ins w:id="1124" w:author="Oden, Wil" w:date="2025-04-08T11:27:00Z" w16du:dateUtc="2025-04-08T16:27:00Z">
        <w:r w:rsidRPr="00B26EB6">
          <w:rPr>
            <w:rFonts w:asciiTheme="minorHAnsi" w:hAnsiTheme="minorHAnsi" w:cstheme="minorHAnsi"/>
            <w:sz w:val="18"/>
            <w:szCs w:val="18"/>
          </w:rPr>
          <w:t>hold</w:t>
        </w:r>
      </w:ins>
      <w:ins w:id="1125" w:author="Oden, Wil" w:date="2025-06-03T11:32:00Z" w16du:dateUtc="2025-06-03T16:32:00Z">
        <w:r w:rsidRPr="00B26EB6">
          <w:rPr>
            <w:rFonts w:asciiTheme="minorHAnsi" w:hAnsiTheme="minorHAnsi" w:cstheme="minorHAnsi"/>
            <w:sz w:val="18"/>
            <w:szCs w:val="18"/>
          </w:rPr>
          <w:t xml:space="preserve"> </w:t>
        </w:r>
      </w:ins>
      <w:ins w:id="1126" w:author="Oden, Wil" w:date="2025-04-07T12:08:00Z" w16du:dateUtc="2025-04-07T17:08:00Z">
        <w:r w:rsidRPr="00B26EB6">
          <w:rPr>
            <w:rFonts w:asciiTheme="minorHAnsi" w:hAnsiTheme="minorHAnsi" w:cstheme="minorHAnsi"/>
            <w:sz w:val="18"/>
            <w:szCs w:val="18"/>
          </w:rPr>
          <w:t>100% undivided beneficial ownership interest in all assets</w:t>
        </w:r>
      </w:ins>
      <w:ins w:id="1127" w:author="Oden, Wil" w:date="2025-04-07T12:09:00Z" w16du:dateUtc="2025-04-07T17:09:00Z">
        <w:r w:rsidRPr="00B26EB6">
          <w:rPr>
            <w:rFonts w:asciiTheme="minorHAnsi" w:hAnsiTheme="minorHAnsi" w:cstheme="minorHAnsi"/>
            <w:sz w:val="18"/>
            <w:szCs w:val="18"/>
          </w:rPr>
          <w:t xml:space="preserve"> of </w:t>
        </w:r>
      </w:ins>
      <w:ins w:id="1128" w:author="Oden, Wil" w:date="2025-06-03T11:32:00Z" w16du:dateUtc="2025-06-03T16:32:00Z">
        <w:r w:rsidRPr="00B26EB6">
          <w:rPr>
            <w:rFonts w:asciiTheme="minorHAnsi" w:hAnsiTheme="minorHAnsi" w:cstheme="minorHAnsi"/>
            <w:sz w:val="18"/>
            <w:szCs w:val="18"/>
          </w:rPr>
          <w:t xml:space="preserve">that </w:t>
        </w:r>
      </w:ins>
      <w:ins w:id="1129" w:author="Oden, Wil" w:date="2025-07-15T08:07:00Z" w16du:dateUtc="2025-07-15T13:07:00Z">
        <w:r w:rsidRPr="00B26EB6">
          <w:rPr>
            <w:rFonts w:asciiTheme="minorHAnsi" w:hAnsiTheme="minorHAnsi" w:cstheme="minorHAnsi"/>
            <w:sz w:val="18"/>
            <w:szCs w:val="18"/>
          </w:rPr>
          <w:t xml:space="preserve"> series</w:t>
        </w:r>
      </w:ins>
      <w:ins w:id="1130" w:author="Oden, Wil" w:date="2025-04-07T12:11:00Z" w16du:dateUtc="2025-04-07T17:11:00Z">
        <w:r w:rsidRPr="00B26EB6">
          <w:rPr>
            <w:rFonts w:asciiTheme="minorHAnsi" w:hAnsiTheme="minorHAnsi" w:cstheme="minorHAnsi"/>
            <w:sz w:val="18"/>
            <w:szCs w:val="18"/>
          </w:rPr>
          <w:t xml:space="preserve">, </w:t>
        </w:r>
      </w:ins>
      <w:ins w:id="1131" w:author="Oden, Wil" w:date="2025-04-07T12:23:00Z" w16du:dateUtc="2025-04-07T17:23:00Z">
        <w:r w:rsidRPr="00B26EB6">
          <w:rPr>
            <w:rFonts w:asciiTheme="minorHAnsi" w:hAnsiTheme="minorHAnsi" w:cstheme="minorHAnsi"/>
            <w:sz w:val="18"/>
            <w:szCs w:val="18"/>
          </w:rPr>
          <w:t>the reporting entity’s</w:t>
        </w:r>
      </w:ins>
      <w:ins w:id="1132" w:author="Oden, Wil" w:date="2025-04-07T12:11:00Z" w16du:dateUtc="2025-04-07T17:11:00Z">
        <w:r w:rsidRPr="00B26EB6">
          <w:rPr>
            <w:rFonts w:asciiTheme="minorHAnsi" w:hAnsiTheme="minorHAnsi" w:cstheme="minorHAnsi"/>
            <w:sz w:val="18"/>
            <w:szCs w:val="18"/>
          </w:rPr>
          <w:t xml:space="preserve"> ownership</w:t>
        </w:r>
      </w:ins>
      <w:ins w:id="1133" w:author="Oden, Wil" w:date="2025-04-07T12:12:00Z" w16du:dateUtc="2025-04-07T17:12:00Z">
        <w:r w:rsidRPr="00B26EB6">
          <w:rPr>
            <w:rFonts w:asciiTheme="minorHAnsi" w:hAnsiTheme="minorHAnsi" w:cstheme="minorHAnsi"/>
            <w:sz w:val="18"/>
            <w:szCs w:val="18"/>
          </w:rPr>
          <w:t xml:space="preserve"> and ability to divest</w:t>
        </w:r>
      </w:ins>
      <w:ins w:id="1134" w:author="Oden, Wil" w:date="2025-04-07T12:11:00Z" w16du:dateUtc="2025-04-07T17:11:00Z">
        <w:r w:rsidRPr="00B26EB6">
          <w:rPr>
            <w:rFonts w:asciiTheme="minorHAnsi" w:hAnsiTheme="minorHAnsi" w:cstheme="minorHAnsi"/>
            <w:sz w:val="18"/>
            <w:szCs w:val="18"/>
          </w:rPr>
          <w:t xml:space="preserve"> </w:t>
        </w:r>
      </w:ins>
      <w:ins w:id="1135" w:author="Oden, Wil" w:date="2025-04-08T11:28:00Z" w16du:dateUtc="2025-04-08T16:28:00Z">
        <w:r w:rsidRPr="00B26EB6">
          <w:rPr>
            <w:rFonts w:asciiTheme="minorHAnsi" w:hAnsiTheme="minorHAnsi" w:cstheme="minorHAnsi"/>
            <w:sz w:val="18"/>
            <w:szCs w:val="18"/>
          </w:rPr>
          <w:t xml:space="preserve">its interest </w:t>
        </w:r>
      </w:ins>
      <w:ins w:id="1136" w:author="Oden, Wil" w:date="2025-06-03T11:33:00Z" w16du:dateUtc="2025-06-03T16:33:00Z">
        <w:r w:rsidRPr="00B26EB6">
          <w:rPr>
            <w:rFonts w:asciiTheme="minorHAnsi" w:hAnsiTheme="minorHAnsi" w:cstheme="minorHAnsi"/>
            <w:sz w:val="18"/>
            <w:szCs w:val="18"/>
          </w:rPr>
          <w:t xml:space="preserve">in </w:t>
        </w:r>
      </w:ins>
      <w:ins w:id="1137" w:author="Oden, Wil" w:date="2025-04-07T12:11:00Z" w16du:dateUtc="2025-04-07T17:11:00Z">
        <w:r w:rsidRPr="00B26EB6">
          <w:rPr>
            <w:rFonts w:asciiTheme="minorHAnsi" w:hAnsiTheme="minorHAnsi" w:cstheme="minorHAnsi"/>
            <w:sz w:val="18"/>
            <w:szCs w:val="18"/>
          </w:rPr>
          <w:t>the series must not be contingent upon i</w:t>
        </w:r>
      </w:ins>
      <w:ins w:id="1138" w:author="Oden, Wil" w:date="2025-04-07T12:12:00Z" w16du:dateUtc="2025-04-07T17:12:00Z">
        <w:r w:rsidRPr="00B26EB6">
          <w:rPr>
            <w:rFonts w:asciiTheme="minorHAnsi" w:hAnsiTheme="minorHAnsi" w:cstheme="minorHAnsi"/>
            <w:sz w:val="18"/>
            <w:szCs w:val="18"/>
          </w:rPr>
          <w:t>ts ownership</w:t>
        </w:r>
      </w:ins>
      <w:ins w:id="1139" w:author="Oden, Wil" w:date="2025-06-03T11:33:00Z" w16du:dateUtc="2025-06-03T16:33:00Z">
        <w:r w:rsidRPr="00B26EB6">
          <w:rPr>
            <w:rFonts w:asciiTheme="minorHAnsi" w:hAnsiTheme="minorHAnsi" w:cstheme="minorHAnsi"/>
            <w:sz w:val="18"/>
            <w:szCs w:val="18"/>
          </w:rPr>
          <w:t xml:space="preserve"> interest</w:t>
        </w:r>
      </w:ins>
      <w:ins w:id="1140" w:author="Oden, Wil" w:date="2025-04-07T12:12:00Z" w16du:dateUtc="2025-04-07T17:12:00Z">
        <w:r w:rsidRPr="00B26EB6">
          <w:rPr>
            <w:rFonts w:asciiTheme="minorHAnsi" w:hAnsiTheme="minorHAnsi" w:cstheme="minorHAnsi"/>
            <w:sz w:val="18"/>
            <w:szCs w:val="18"/>
          </w:rPr>
          <w:t xml:space="preserve"> in </w:t>
        </w:r>
      </w:ins>
      <w:ins w:id="1141" w:author="Oden, Wil" w:date="2025-06-03T11:34:00Z" w16du:dateUtc="2025-06-03T16:34:00Z">
        <w:r w:rsidRPr="00B26EB6">
          <w:rPr>
            <w:rFonts w:asciiTheme="minorHAnsi" w:hAnsiTheme="minorHAnsi" w:cstheme="minorHAnsi"/>
            <w:sz w:val="18"/>
            <w:szCs w:val="18"/>
          </w:rPr>
          <w:t xml:space="preserve">any </w:t>
        </w:r>
      </w:ins>
      <w:ins w:id="1142" w:author="Oden, Wil" w:date="2025-04-07T12:12:00Z" w16du:dateUtc="2025-04-07T17:12:00Z">
        <w:r w:rsidRPr="00B26EB6">
          <w:rPr>
            <w:rFonts w:asciiTheme="minorHAnsi" w:hAnsiTheme="minorHAnsi" w:cstheme="minorHAnsi"/>
            <w:sz w:val="18"/>
            <w:szCs w:val="18"/>
          </w:rPr>
          <w:t>other series of the statutory trust</w:t>
        </w:r>
      </w:ins>
      <w:ins w:id="1143" w:author="Oden, Wil" w:date="2025-06-18T12:35:00Z" w16du:dateUtc="2025-06-18T17:35:00Z">
        <w:r w:rsidRPr="00B26EB6">
          <w:rPr>
            <w:rFonts w:asciiTheme="minorHAnsi" w:hAnsiTheme="minorHAnsi" w:cstheme="minorHAnsi"/>
            <w:sz w:val="18"/>
            <w:szCs w:val="18"/>
          </w:rPr>
          <w:t>,</w:t>
        </w:r>
      </w:ins>
      <w:ins w:id="1144" w:author="Oden, Wil" w:date="2025-06-18T12:58:00Z" w16du:dateUtc="2025-06-18T17:58:00Z">
        <w:r w:rsidRPr="00B26EB6">
          <w:rPr>
            <w:rFonts w:asciiTheme="minorHAnsi" w:hAnsiTheme="minorHAnsi" w:cstheme="minorHAnsi"/>
            <w:sz w:val="18"/>
            <w:szCs w:val="18"/>
          </w:rPr>
          <w:t xml:space="preserve"> and the series trust must maintain distinct and separate records from those of the overall trust and other series</w:t>
        </w:r>
      </w:ins>
      <w:ins w:id="1145" w:author="Oden, Wil" w:date="2025-04-07T12:10:00Z" w16du:dateUtc="2025-04-07T17:10:00Z">
        <w:r w:rsidRPr="00B26EB6">
          <w:rPr>
            <w:rFonts w:asciiTheme="minorHAnsi" w:hAnsiTheme="minorHAnsi" w:cstheme="minorHAnsi"/>
            <w:sz w:val="18"/>
            <w:szCs w:val="18"/>
          </w:rPr>
          <w:t>.</w:t>
        </w:r>
      </w:ins>
    </w:p>
    <w:p w14:paraId="55E3C392" w14:textId="54D9A8A6" w:rsidR="002D60C1" w:rsidRPr="00F50223" w:rsidRDefault="002D60C1" w:rsidP="002D60C1">
      <w:pPr>
        <w:pStyle w:val="FootnoteText"/>
        <w:jc w:val="both"/>
        <w:rPr>
          <w:sz w:val="18"/>
          <w:szCs w:val="18"/>
        </w:rPr>
      </w:pPr>
      <w:ins w:id="1146" w:author="Oden, Wil" w:date="2025-04-08T11:28:00Z" w16du:dateUtc="2025-04-08T16:28:00Z">
        <w:r w:rsidRPr="00B26EB6">
          <w:rPr>
            <w:rFonts w:asciiTheme="minorHAnsi" w:hAnsiTheme="minorHAnsi" w:cstheme="minorHAnsi"/>
            <w:sz w:val="18"/>
            <w:szCs w:val="18"/>
          </w:rPr>
          <w:t xml:space="preserve">For example, if a statutory trust has Series A through C, and the reporting entity </w:t>
        </w:r>
      </w:ins>
      <w:ins w:id="1147" w:author="Oden, Wil" w:date="2025-04-08T11:29:00Z" w16du:dateUtc="2025-04-08T16:29:00Z">
        <w:r w:rsidRPr="00B26EB6">
          <w:rPr>
            <w:rFonts w:asciiTheme="minorHAnsi" w:hAnsiTheme="minorHAnsi" w:cstheme="minorHAnsi"/>
            <w:sz w:val="18"/>
            <w:szCs w:val="18"/>
          </w:rPr>
          <w:t>has</w:t>
        </w:r>
      </w:ins>
      <w:ins w:id="1148" w:author="Oden, Wil" w:date="2025-06-03T11:34:00Z" w16du:dateUtc="2025-06-03T16:34:00Z">
        <w:r w:rsidRPr="00B26EB6">
          <w:rPr>
            <w:rFonts w:asciiTheme="minorHAnsi" w:hAnsiTheme="minorHAnsi" w:cstheme="minorHAnsi"/>
            <w:sz w:val="18"/>
            <w:szCs w:val="18"/>
          </w:rPr>
          <w:t xml:space="preserve"> a</w:t>
        </w:r>
      </w:ins>
      <w:ins w:id="1149" w:author="Oden, Wil" w:date="2025-04-08T11:29:00Z" w16du:dateUtc="2025-04-08T16:29:00Z">
        <w:r w:rsidRPr="00B26EB6">
          <w:rPr>
            <w:rFonts w:asciiTheme="minorHAnsi" w:hAnsiTheme="minorHAnsi" w:cstheme="minorHAnsi"/>
            <w:sz w:val="18"/>
            <w:szCs w:val="18"/>
          </w:rPr>
          <w:t xml:space="preserve"> 100% beneficial ownership</w:t>
        </w:r>
      </w:ins>
      <w:ins w:id="1150" w:author="Oden, Wil" w:date="2025-06-03T11:34:00Z" w16du:dateUtc="2025-06-03T16:34:00Z">
        <w:r w:rsidRPr="00B26EB6">
          <w:rPr>
            <w:rFonts w:asciiTheme="minorHAnsi" w:hAnsiTheme="minorHAnsi" w:cstheme="minorHAnsi"/>
            <w:sz w:val="18"/>
            <w:szCs w:val="18"/>
          </w:rPr>
          <w:t xml:space="preserve"> interest in </w:t>
        </w:r>
      </w:ins>
      <w:ins w:id="1151" w:author="Oden, Wil" w:date="2025-04-08T11:28:00Z" w16du:dateUtc="2025-04-08T16:28:00Z">
        <w:r w:rsidRPr="00B26EB6">
          <w:rPr>
            <w:rFonts w:asciiTheme="minorHAnsi" w:hAnsiTheme="minorHAnsi" w:cstheme="minorHAnsi"/>
            <w:sz w:val="18"/>
            <w:szCs w:val="18"/>
          </w:rPr>
          <w:t xml:space="preserve">Series A but only </w:t>
        </w:r>
      </w:ins>
      <w:ins w:id="1152" w:author="Oden, Wil" w:date="2025-06-03T11:35:00Z" w16du:dateUtc="2025-06-03T16:35:00Z">
        <w:r w:rsidRPr="00B26EB6">
          <w:rPr>
            <w:rFonts w:asciiTheme="minorHAnsi" w:hAnsiTheme="minorHAnsi" w:cstheme="minorHAnsi"/>
            <w:sz w:val="18"/>
            <w:szCs w:val="18"/>
          </w:rPr>
          <w:t xml:space="preserve">a </w:t>
        </w:r>
      </w:ins>
      <w:ins w:id="1153" w:author="Oden, Wil" w:date="2025-04-08T11:28:00Z" w16du:dateUtc="2025-04-08T16:28:00Z">
        <w:r w:rsidRPr="00B26EB6">
          <w:rPr>
            <w:rFonts w:asciiTheme="minorHAnsi" w:hAnsiTheme="minorHAnsi" w:cstheme="minorHAnsi"/>
            <w:sz w:val="18"/>
            <w:szCs w:val="18"/>
          </w:rPr>
          <w:t xml:space="preserve">50% </w:t>
        </w:r>
      </w:ins>
      <w:ins w:id="1154" w:author="Oden, Wil" w:date="2025-06-03T11:35:00Z" w16du:dateUtc="2025-06-03T16:35:00Z">
        <w:r w:rsidRPr="00B26EB6">
          <w:rPr>
            <w:rFonts w:asciiTheme="minorHAnsi" w:hAnsiTheme="minorHAnsi" w:cstheme="minorHAnsi"/>
            <w:sz w:val="18"/>
            <w:szCs w:val="18"/>
          </w:rPr>
          <w:t xml:space="preserve">ownership interest in </w:t>
        </w:r>
      </w:ins>
      <w:ins w:id="1155" w:author="Oden, Wil" w:date="2025-04-08T11:28:00Z" w16du:dateUtc="2025-04-08T16:28:00Z">
        <w:r w:rsidRPr="00B26EB6">
          <w:rPr>
            <w:rFonts w:asciiTheme="minorHAnsi" w:hAnsiTheme="minorHAnsi" w:cstheme="minorHAnsi"/>
            <w:sz w:val="18"/>
            <w:szCs w:val="18"/>
          </w:rPr>
          <w:t xml:space="preserve">Series B, only the investment in Series A would </w:t>
        </w:r>
      </w:ins>
      <w:ins w:id="1156" w:author="Oden, Wil" w:date="2025-04-08T11:29:00Z" w16du:dateUtc="2025-04-08T16:29:00Z">
        <w:r w:rsidRPr="00B26EB6">
          <w:rPr>
            <w:rFonts w:asciiTheme="minorHAnsi" w:hAnsiTheme="minorHAnsi" w:cstheme="minorHAnsi"/>
            <w:sz w:val="18"/>
            <w:szCs w:val="18"/>
          </w:rPr>
          <w:t>meet this criterion</w:t>
        </w:r>
      </w:ins>
      <w:ins w:id="1157" w:author="Oden, Wil" w:date="2025-04-08T11:28:00Z" w16du:dateUtc="2025-04-08T16:28:00Z">
        <w:r w:rsidRPr="00B26EB6">
          <w:rPr>
            <w:rFonts w:asciiTheme="minorHAnsi" w:hAnsiTheme="minorHAnsi" w:cstheme="minorHAnsi"/>
            <w:sz w:val="18"/>
            <w:szCs w:val="18"/>
          </w:rPr>
          <w:t xml:space="preserve">. </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4C720" w14:textId="52DE8065" w:rsidR="00EC6C41" w:rsidRPr="00EC6C41" w:rsidRDefault="00C75B14">
    <w:pPr>
      <w:pStyle w:val="Header"/>
      <w:jc w:val="right"/>
      <w:rPr>
        <w:rFonts w:asciiTheme="minorHAnsi" w:hAnsiTheme="minorHAnsi" w:cstheme="minorHAnsi"/>
        <w:b/>
        <w:sz w:val="20"/>
      </w:rPr>
    </w:pPr>
    <w:r>
      <w:rPr>
        <w:rFonts w:asciiTheme="minorHAnsi" w:hAnsiTheme="minorHAnsi" w:cstheme="minorHAnsi"/>
        <w:b/>
        <w:sz w:val="20"/>
      </w:rPr>
      <w:t>Attachment 10</w:t>
    </w:r>
  </w:p>
  <w:p w14:paraId="14FEED1A" w14:textId="43CCC23F" w:rsidR="006D3A59" w:rsidRPr="00B261DB" w:rsidRDefault="006D3A59">
    <w:pPr>
      <w:pStyle w:val="Header"/>
      <w:jc w:val="right"/>
      <w:rPr>
        <w:rFonts w:asciiTheme="minorHAnsi" w:hAnsiTheme="minorHAnsi" w:cstheme="minorHAnsi"/>
        <w:bCs/>
        <w:sz w:val="20"/>
      </w:rPr>
    </w:pPr>
    <w:r w:rsidRPr="00B261DB">
      <w:rPr>
        <w:rFonts w:asciiTheme="minorHAnsi" w:hAnsiTheme="minorHAnsi" w:cstheme="minorHAnsi"/>
        <w:bCs/>
        <w:sz w:val="20"/>
      </w:rPr>
      <w:t>Ref #</w:t>
    </w:r>
    <w:r w:rsidR="00BC6EDE" w:rsidRPr="00B261DB">
      <w:rPr>
        <w:rFonts w:asciiTheme="minorHAnsi" w:hAnsiTheme="minorHAnsi" w:cstheme="minorHAnsi"/>
        <w:bCs/>
        <w:sz w:val="20"/>
      </w:rPr>
      <w:t>202</w:t>
    </w:r>
    <w:r w:rsidR="00172175" w:rsidRPr="00B261DB">
      <w:rPr>
        <w:rFonts w:asciiTheme="minorHAnsi" w:hAnsiTheme="minorHAnsi" w:cstheme="minorHAnsi"/>
        <w:bCs/>
        <w:sz w:val="20"/>
      </w:rPr>
      <w:t>5</w:t>
    </w:r>
    <w:r w:rsidR="00BC6EDE" w:rsidRPr="00B261DB">
      <w:rPr>
        <w:rFonts w:asciiTheme="minorHAnsi" w:hAnsiTheme="minorHAnsi" w:cstheme="minorHAnsi"/>
        <w:bCs/>
        <w:sz w:val="20"/>
      </w:rPr>
      <w:t>-</w:t>
    </w:r>
    <w:r w:rsidR="00EC6C41">
      <w:rPr>
        <w:rFonts w:asciiTheme="minorHAnsi" w:hAnsiTheme="minorHAnsi" w:cstheme="minorHAnsi"/>
        <w:bCs/>
        <w:sz w:val="20"/>
      </w:rPr>
      <w:t>13</w:t>
    </w:r>
  </w:p>
  <w:p w14:paraId="12DAC63B" w14:textId="77777777" w:rsidR="006D3A59" w:rsidRPr="00B261DB" w:rsidRDefault="006D3A59">
    <w:pPr>
      <w:pStyle w:val="Header"/>
      <w:jc w:val="right"/>
      <w:rPr>
        <w:rFonts w:asciiTheme="minorHAnsi" w:hAnsiTheme="minorHAnsi" w:cstheme="minorHAnsi"/>
        <w:sz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39815E" w14:textId="77777777" w:rsidR="006D3A59" w:rsidRPr="00F04F9A" w:rsidRDefault="006D3A59" w:rsidP="00AE74CF">
    <w:pPr>
      <w:pStyle w:val="Header"/>
      <w:jc w:val="right"/>
      <w:rPr>
        <w:b/>
        <w:sz w:val="20"/>
      </w:rPr>
    </w:pPr>
    <w:r w:rsidRPr="00F04F9A">
      <w:rPr>
        <w:b/>
        <w:sz w:val="20"/>
      </w:rPr>
      <w:t>Attachment __</w:t>
    </w:r>
  </w:p>
  <w:p w14:paraId="6B24D022" w14:textId="403538C5" w:rsidR="006D3A59" w:rsidRPr="00F04F9A" w:rsidRDefault="006D3A59" w:rsidP="00AE74CF">
    <w:pPr>
      <w:pStyle w:val="Header"/>
      <w:jc w:val="right"/>
      <w:rPr>
        <w:bCs/>
        <w:sz w:val="20"/>
      </w:rPr>
    </w:pPr>
    <w:r w:rsidRPr="00F04F9A">
      <w:rPr>
        <w:bCs/>
        <w:sz w:val="20"/>
      </w:rPr>
      <w:t>Ref #201</w:t>
    </w:r>
    <w:r w:rsidR="002D70E6">
      <w:rPr>
        <w:bCs/>
        <w:sz w:val="20"/>
      </w:rPr>
      <w:t>9</w:t>
    </w:r>
    <w:r w:rsidRPr="00F04F9A">
      <w:rPr>
        <w:bCs/>
        <w:sz w:val="20"/>
      </w:rPr>
      <w:t>-</w:t>
    </w:r>
  </w:p>
  <w:p w14:paraId="7E519226" w14:textId="77777777" w:rsidR="006D3A59" w:rsidRPr="002470D2" w:rsidRDefault="006D3A59" w:rsidP="00AE74CF">
    <w:pPr>
      <w:pStyle w:val="Header"/>
      <w:jc w:val="right"/>
      <w:rPr>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0409001B"/>
    <w:lvl w:ilvl="0">
      <w:start w:val="1"/>
      <w:numFmt w:val="lowerRoman"/>
      <w:lvlText w:val="%1."/>
      <w:lvlJc w:val="right"/>
      <w:pPr>
        <w:ind w:left="1080" w:hanging="360"/>
      </w:pPr>
    </w:lvl>
  </w:abstractNum>
  <w:abstractNum w:abstractNumId="1" w15:restartNumberingAfterBreak="0">
    <w:nsid w:val="FFFFFF88"/>
    <w:multiLevelType w:val="singleLevel"/>
    <w:tmpl w:val="257A1570"/>
    <w:lvl w:ilvl="0">
      <w:start w:val="1"/>
      <w:numFmt w:val="decimal"/>
      <w:pStyle w:val="ListNumber"/>
      <w:lvlText w:val="%1."/>
      <w:lvlJc w:val="left"/>
      <w:pPr>
        <w:tabs>
          <w:tab w:val="num" w:pos="360"/>
        </w:tabs>
        <w:ind w:left="360" w:hanging="360"/>
      </w:pPr>
    </w:lvl>
  </w:abstractNum>
  <w:abstractNum w:abstractNumId="2" w15:restartNumberingAfterBreak="0">
    <w:nsid w:val="FFFFFFFE"/>
    <w:multiLevelType w:val="singleLevel"/>
    <w:tmpl w:val="1D8C0038"/>
    <w:lvl w:ilvl="0">
      <w:numFmt w:val="decimal"/>
      <w:pStyle w:val="ListBullet2"/>
      <w:lvlText w:val="*"/>
      <w:lvlJc w:val="left"/>
    </w:lvl>
  </w:abstractNum>
  <w:abstractNum w:abstractNumId="3" w15:restartNumberingAfterBreak="0">
    <w:nsid w:val="02860828"/>
    <w:multiLevelType w:val="hybridMultilevel"/>
    <w:tmpl w:val="F514A310"/>
    <w:lvl w:ilvl="0" w:tplc="FFFFFFFF">
      <w:start w:val="1"/>
      <w:numFmt w:val="lowerRoman"/>
      <w:lvlText w:val="%1."/>
      <w:lvlJc w:val="right"/>
      <w:pPr>
        <w:ind w:left="2160" w:hanging="18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4EF63CE"/>
    <w:multiLevelType w:val="hybridMultilevel"/>
    <w:tmpl w:val="514E8D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7E25B0"/>
    <w:multiLevelType w:val="hybridMultilevel"/>
    <w:tmpl w:val="0AFCCC48"/>
    <w:lvl w:ilvl="0" w:tplc="18165E28">
      <w:start w:val="2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CF4F93"/>
    <w:multiLevelType w:val="hybridMultilevel"/>
    <w:tmpl w:val="13F876E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7F5B5D"/>
    <w:multiLevelType w:val="hybridMultilevel"/>
    <w:tmpl w:val="B08C7F66"/>
    <w:lvl w:ilvl="0" w:tplc="2B42E08A">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1A524D"/>
    <w:multiLevelType w:val="singleLevel"/>
    <w:tmpl w:val="0409001B"/>
    <w:lvl w:ilvl="0">
      <w:start w:val="1"/>
      <w:numFmt w:val="lowerRoman"/>
      <w:lvlText w:val="%1."/>
      <w:lvlJc w:val="right"/>
      <w:pPr>
        <w:ind w:left="1080" w:hanging="360"/>
      </w:pPr>
    </w:lvl>
  </w:abstractNum>
  <w:abstractNum w:abstractNumId="9" w15:restartNumberingAfterBreak="0">
    <w:nsid w:val="16E049BD"/>
    <w:multiLevelType w:val="hybridMultilevel"/>
    <w:tmpl w:val="F514A310"/>
    <w:lvl w:ilvl="0" w:tplc="FFFFFFFF">
      <w:start w:val="1"/>
      <w:numFmt w:val="lowerRoman"/>
      <w:lvlText w:val="%1."/>
      <w:lvlJc w:val="right"/>
      <w:pPr>
        <w:ind w:left="2160" w:hanging="18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1E917C4"/>
    <w:multiLevelType w:val="hybridMultilevel"/>
    <w:tmpl w:val="BD6A31E6"/>
    <w:lvl w:ilvl="0" w:tplc="93A46CBA">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F74A45"/>
    <w:multiLevelType w:val="hybridMultilevel"/>
    <w:tmpl w:val="6DE67C6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2140388"/>
    <w:multiLevelType w:val="hybridMultilevel"/>
    <w:tmpl w:val="38C89F8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2401682E"/>
    <w:multiLevelType w:val="hybridMultilevel"/>
    <w:tmpl w:val="EB327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643715"/>
    <w:multiLevelType w:val="hybridMultilevel"/>
    <w:tmpl w:val="6DE67C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C8068E"/>
    <w:multiLevelType w:val="hybridMultilevel"/>
    <w:tmpl w:val="3F0C34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0DA56C2"/>
    <w:multiLevelType w:val="hybridMultilevel"/>
    <w:tmpl w:val="13F876E4"/>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23F5BAB"/>
    <w:multiLevelType w:val="hybridMultilevel"/>
    <w:tmpl w:val="13F876E4"/>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4C646BE"/>
    <w:multiLevelType w:val="hybridMultilevel"/>
    <w:tmpl w:val="6BFC3B94"/>
    <w:lvl w:ilvl="0" w:tplc="5DEA5D74">
      <w:start w:val="1"/>
      <w:numFmt w:val="lowerLetter"/>
      <w:lvlText w:val="%1."/>
      <w:lvlJc w:val="left"/>
      <w:pPr>
        <w:ind w:left="1080" w:hanging="360"/>
      </w:pPr>
      <w:rPr>
        <w:rFonts w:hint="default"/>
      </w:rPr>
    </w:lvl>
    <w:lvl w:ilvl="1" w:tplc="2D3237A0">
      <w:start w:val="1"/>
      <w:numFmt w:val="decimal"/>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3F5C72FC"/>
    <w:multiLevelType w:val="hybridMultilevel"/>
    <w:tmpl w:val="45C64202"/>
    <w:lvl w:ilvl="0" w:tplc="B2AACA5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7164ABF"/>
    <w:multiLevelType w:val="hybridMultilevel"/>
    <w:tmpl w:val="799CF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7286B07"/>
    <w:multiLevelType w:val="hybridMultilevel"/>
    <w:tmpl w:val="3C84F984"/>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lowerLetter"/>
      <w:lvlText w:val="(%4)"/>
      <w:lvlJc w:val="left"/>
      <w:pPr>
        <w:ind w:left="288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7906C67"/>
    <w:multiLevelType w:val="hybridMultilevel"/>
    <w:tmpl w:val="13F876E4"/>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A105687"/>
    <w:multiLevelType w:val="hybridMultilevel"/>
    <w:tmpl w:val="3C84F984"/>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9968DA06">
      <w:start w:val="1"/>
      <w:numFmt w:val="lowerLetter"/>
      <w:lvlText w:val="(%4)"/>
      <w:lvlJc w:val="left"/>
      <w:pPr>
        <w:ind w:left="288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32E2E27"/>
    <w:multiLevelType w:val="hybridMultilevel"/>
    <w:tmpl w:val="97DC6420"/>
    <w:lvl w:ilvl="0" w:tplc="DF8A357A">
      <w:start w:val="1"/>
      <w:numFmt w:val="lowerLetter"/>
      <w:lvlText w:val="%1."/>
      <w:lvlJc w:val="left"/>
      <w:pPr>
        <w:tabs>
          <w:tab w:val="num" w:pos="0"/>
        </w:tabs>
        <w:ind w:left="1440" w:hanging="720"/>
      </w:pPr>
      <w:rPr>
        <w:rFonts w:hint="default"/>
      </w:rPr>
    </w:lvl>
    <w:lvl w:ilvl="1" w:tplc="04090019">
      <w:start w:val="1"/>
      <w:numFmt w:val="lowerRoman"/>
      <w:lvlText w:val="%2."/>
      <w:lvlJc w:val="right"/>
      <w:pPr>
        <w:tabs>
          <w:tab w:val="num" w:pos="1260"/>
        </w:tabs>
        <w:ind w:left="1260" w:hanging="180"/>
      </w:pPr>
    </w:lvl>
    <w:lvl w:ilvl="2" w:tplc="0409001B">
      <w:start w:val="1"/>
      <w:numFmt w:val="lowerRoman"/>
      <w:lvlText w:val="%3."/>
      <w:lvlJc w:val="right"/>
      <w:pPr>
        <w:tabs>
          <w:tab w:val="num" w:pos="2160"/>
        </w:tabs>
        <w:ind w:left="2160" w:hanging="720"/>
      </w:pPr>
      <w:rPr>
        <w:rFonts w:hint="default"/>
      </w:rPr>
    </w:lvl>
    <w:lvl w:ilvl="3" w:tplc="0409000F">
      <w:start w:val="1"/>
      <w:numFmt w:val="lowerLetter"/>
      <w:pStyle w:val="ListNumber2"/>
      <w:lvlText w:val="%4."/>
      <w:lvlJc w:val="left"/>
      <w:pPr>
        <w:tabs>
          <w:tab w:val="num" w:pos="1800"/>
        </w:tabs>
        <w:ind w:left="3240" w:hanging="72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70745D85"/>
    <w:multiLevelType w:val="hybridMultilevel"/>
    <w:tmpl w:val="F514A310"/>
    <w:lvl w:ilvl="0" w:tplc="FFFFFFFF">
      <w:start w:val="1"/>
      <w:numFmt w:val="lowerRoman"/>
      <w:lvlText w:val="%1."/>
      <w:lvlJc w:val="right"/>
      <w:pPr>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17C7B4E"/>
    <w:multiLevelType w:val="hybridMultilevel"/>
    <w:tmpl w:val="4FD041E8"/>
    <w:lvl w:ilvl="0" w:tplc="9384A38A">
      <w:start w:val="4"/>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32E6E88"/>
    <w:multiLevelType w:val="hybridMultilevel"/>
    <w:tmpl w:val="4B881900"/>
    <w:lvl w:ilvl="0" w:tplc="0A4E932C">
      <w:start w:val="1"/>
      <w:numFmt w:val="lowerLetter"/>
      <w:pStyle w:val="BodyTestIndent4"/>
      <w:lvlText w:val="(%1)"/>
      <w:lvlJc w:val="left"/>
      <w:pPr>
        <w:tabs>
          <w:tab w:val="num" w:pos="2880"/>
        </w:tabs>
        <w:ind w:left="2880" w:hanging="720"/>
      </w:pPr>
      <w:rPr>
        <w:rFonts w:hint="default"/>
        <w:b w:val="0"/>
        <w:i w:val="0"/>
      </w:rPr>
    </w:lvl>
    <w:lvl w:ilvl="1" w:tplc="04090019">
      <w:start w:val="1"/>
      <w:numFmt w:val="lowerLetter"/>
      <w:lvlText w:val="%2."/>
      <w:lvlJc w:val="left"/>
      <w:pPr>
        <w:tabs>
          <w:tab w:val="num" w:pos="3600"/>
        </w:tabs>
        <w:ind w:left="3600" w:hanging="360"/>
      </w:pPr>
    </w:lvl>
    <w:lvl w:ilvl="2" w:tplc="86840882">
      <w:start w:val="5"/>
      <w:numFmt w:val="decimal"/>
      <w:lvlText w:val="%3."/>
      <w:lvlJc w:val="left"/>
      <w:pPr>
        <w:tabs>
          <w:tab w:val="num" w:pos="4860"/>
        </w:tabs>
        <w:ind w:left="4860" w:hanging="720"/>
      </w:pPr>
      <w:rPr>
        <w:rFonts w:hint="default"/>
      </w:r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28" w15:restartNumberingAfterBreak="0">
    <w:nsid w:val="75754ABB"/>
    <w:multiLevelType w:val="hybridMultilevel"/>
    <w:tmpl w:val="13F876E4"/>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76166FC2"/>
    <w:multiLevelType w:val="hybridMultilevel"/>
    <w:tmpl w:val="55FE7FCA"/>
    <w:lvl w:ilvl="0" w:tplc="3EE4FF36">
      <w:start w:val="1"/>
      <w:numFmt w:val="decimal"/>
      <w:lvlText w:val="%1."/>
      <w:lvlJc w:val="left"/>
      <w:pPr>
        <w:ind w:left="720" w:hanging="360"/>
      </w:pPr>
      <w:rPr>
        <w:rFonts w:hint="default"/>
      </w:rPr>
    </w:lvl>
    <w:lvl w:ilvl="1" w:tplc="FB745B7C">
      <w:start w:val="1"/>
      <w:numFmt w:val="lowerLetter"/>
      <w:lvlText w:val="%2."/>
      <w:lvlJc w:val="left"/>
      <w:pPr>
        <w:ind w:left="1440" w:hanging="360"/>
      </w:pPr>
      <w:rPr>
        <w:rFonts w:asciiTheme="minorHAnsi" w:hAnsiTheme="minorHAnsi" w:cstheme="minorHAns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A2231DD"/>
    <w:multiLevelType w:val="singleLevel"/>
    <w:tmpl w:val="04160FC0"/>
    <w:lvl w:ilvl="0">
      <w:start w:val="8"/>
      <w:numFmt w:val="decimal"/>
      <w:lvlText w:val="%1."/>
      <w:lvlJc w:val="left"/>
      <w:pPr>
        <w:ind w:left="0" w:firstLine="0"/>
      </w:pPr>
      <w:rPr>
        <w:rFonts w:ascii="Times New Roman" w:hAnsi="Times New Roman" w:cs="Times New Roman" w:hint="default"/>
        <w:sz w:val="22"/>
        <w:szCs w:val="22"/>
      </w:rPr>
    </w:lvl>
  </w:abstractNum>
  <w:abstractNum w:abstractNumId="31" w15:restartNumberingAfterBreak="0">
    <w:nsid w:val="7C9B258B"/>
    <w:multiLevelType w:val="hybridMultilevel"/>
    <w:tmpl w:val="E4DA29F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017550">
    <w:abstractNumId w:val="24"/>
  </w:num>
  <w:num w:numId="2" w16cid:durableId="364260327">
    <w:abstractNumId w:val="0"/>
  </w:num>
  <w:num w:numId="3" w16cid:durableId="381363988">
    <w:abstractNumId w:val="1"/>
  </w:num>
  <w:num w:numId="4" w16cid:durableId="714891892">
    <w:abstractNumId w:val="2"/>
    <w:lvlOverride w:ilvl="0">
      <w:lvl w:ilvl="0">
        <w:start w:val="1"/>
        <w:numFmt w:val="bullet"/>
        <w:pStyle w:val="ListBullet2"/>
        <w:lvlText w:val=""/>
        <w:legacy w:legacy="1" w:legacySpace="0" w:legacyIndent="720"/>
        <w:lvlJc w:val="left"/>
        <w:pPr>
          <w:ind w:left="1440" w:hanging="720"/>
        </w:pPr>
        <w:rPr>
          <w:rFonts w:ascii="Symbol" w:hAnsi="Symbol" w:hint="default"/>
        </w:rPr>
      </w:lvl>
    </w:lvlOverride>
  </w:num>
  <w:num w:numId="5" w16cid:durableId="1596551044">
    <w:abstractNumId w:val="27"/>
  </w:num>
  <w:num w:numId="6" w16cid:durableId="1180318076">
    <w:abstractNumId w:val="30"/>
  </w:num>
  <w:num w:numId="7" w16cid:durableId="686912106">
    <w:abstractNumId w:val="18"/>
  </w:num>
  <w:num w:numId="8" w16cid:durableId="631251587">
    <w:abstractNumId w:val="8"/>
  </w:num>
  <w:num w:numId="9" w16cid:durableId="427579584">
    <w:abstractNumId w:val="6"/>
  </w:num>
  <w:num w:numId="10" w16cid:durableId="274679169">
    <w:abstractNumId w:val="14"/>
  </w:num>
  <w:num w:numId="11" w16cid:durableId="1883589045">
    <w:abstractNumId w:val="31"/>
  </w:num>
  <w:num w:numId="12" w16cid:durableId="833958485">
    <w:abstractNumId w:val="28"/>
  </w:num>
  <w:num w:numId="13" w16cid:durableId="2072119677">
    <w:abstractNumId w:val="22"/>
  </w:num>
  <w:num w:numId="14" w16cid:durableId="1463884219">
    <w:abstractNumId w:val="20"/>
  </w:num>
  <w:num w:numId="15" w16cid:durableId="2029016519">
    <w:abstractNumId w:val="25"/>
  </w:num>
  <w:num w:numId="16" w16cid:durableId="1197961737">
    <w:abstractNumId w:val="5"/>
  </w:num>
  <w:num w:numId="17" w16cid:durableId="136337398">
    <w:abstractNumId w:val="16"/>
  </w:num>
  <w:num w:numId="18" w16cid:durableId="618953847">
    <w:abstractNumId w:val="9"/>
  </w:num>
  <w:num w:numId="19" w16cid:durableId="955022603">
    <w:abstractNumId w:val="26"/>
  </w:num>
  <w:num w:numId="20" w16cid:durableId="924919720">
    <w:abstractNumId w:val="23"/>
  </w:num>
  <w:num w:numId="21" w16cid:durableId="899747403">
    <w:abstractNumId w:val="29"/>
  </w:num>
  <w:num w:numId="22" w16cid:durableId="1442146527">
    <w:abstractNumId w:val="7"/>
  </w:num>
  <w:num w:numId="23" w16cid:durableId="1179079406">
    <w:abstractNumId w:val="19"/>
  </w:num>
  <w:num w:numId="24" w16cid:durableId="1453285976">
    <w:abstractNumId w:val="13"/>
  </w:num>
  <w:num w:numId="25" w16cid:durableId="1040084512">
    <w:abstractNumId w:val="4"/>
  </w:num>
  <w:num w:numId="26" w16cid:durableId="250940650">
    <w:abstractNumId w:val="15"/>
  </w:num>
  <w:num w:numId="27" w16cid:durableId="54745840">
    <w:abstractNumId w:val="11"/>
  </w:num>
  <w:num w:numId="28" w16cid:durableId="8078669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992568976">
    <w:abstractNumId w:val="21"/>
  </w:num>
  <w:num w:numId="30" w16cid:durableId="2093893361">
    <w:abstractNumId w:val="17"/>
  </w:num>
  <w:num w:numId="31" w16cid:durableId="352342669">
    <w:abstractNumId w:val="3"/>
  </w:num>
  <w:num w:numId="32" w16cid:durableId="1439760727">
    <w:abstractNumId w:val="10"/>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Oden, Wil">
    <w15:presenceInfo w15:providerId="AD" w15:userId="S::woden@naic.org::9a4653d8-4996-4e80-a4c5-e9009bc3ce4e"/>
  </w15:person>
  <w15:person w15:author="Marcotte, Robin">
    <w15:presenceInfo w15:providerId="AD" w15:userId="S::rmarcotte@naic.org::a1b2a964-3ea4-4632-b2ed-def413f86b2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9B4"/>
    <w:rsid w:val="000009EA"/>
    <w:rsid w:val="0000107E"/>
    <w:rsid w:val="00001D36"/>
    <w:rsid w:val="00001D90"/>
    <w:rsid w:val="00002559"/>
    <w:rsid w:val="000027E1"/>
    <w:rsid w:val="00002A2C"/>
    <w:rsid w:val="0000386D"/>
    <w:rsid w:val="000041EF"/>
    <w:rsid w:val="000044F0"/>
    <w:rsid w:val="00004652"/>
    <w:rsid w:val="0000489A"/>
    <w:rsid w:val="00004962"/>
    <w:rsid w:val="000069A7"/>
    <w:rsid w:val="00006E6E"/>
    <w:rsid w:val="00006FF9"/>
    <w:rsid w:val="00007006"/>
    <w:rsid w:val="00007627"/>
    <w:rsid w:val="00007A2C"/>
    <w:rsid w:val="00010B3B"/>
    <w:rsid w:val="000114EE"/>
    <w:rsid w:val="000127E1"/>
    <w:rsid w:val="000130E2"/>
    <w:rsid w:val="000133C5"/>
    <w:rsid w:val="000138D5"/>
    <w:rsid w:val="00013BBC"/>
    <w:rsid w:val="00014577"/>
    <w:rsid w:val="00015830"/>
    <w:rsid w:val="000161FE"/>
    <w:rsid w:val="00016321"/>
    <w:rsid w:val="0001633E"/>
    <w:rsid w:val="00016575"/>
    <w:rsid w:val="00016A43"/>
    <w:rsid w:val="00017093"/>
    <w:rsid w:val="000170A4"/>
    <w:rsid w:val="00017267"/>
    <w:rsid w:val="0001788D"/>
    <w:rsid w:val="000179BF"/>
    <w:rsid w:val="00020E4B"/>
    <w:rsid w:val="00021028"/>
    <w:rsid w:val="000210E2"/>
    <w:rsid w:val="00021CEF"/>
    <w:rsid w:val="0002240D"/>
    <w:rsid w:val="00023391"/>
    <w:rsid w:val="000238DA"/>
    <w:rsid w:val="00023E5B"/>
    <w:rsid w:val="000243CC"/>
    <w:rsid w:val="000251BD"/>
    <w:rsid w:val="00025317"/>
    <w:rsid w:val="0002576A"/>
    <w:rsid w:val="00025817"/>
    <w:rsid w:val="00025E8D"/>
    <w:rsid w:val="00026441"/>
    <w:rsid w:val="0002659D"/>
    <w:rsid w:val="000268C7"/>
    <w:rsid w:val="000273D7"/>
    <w:rsid w:val="00027A72"/>
    <w:rsid w:val="00027CFA"/>
    <w:rsid w:val="000301A7"/>
    <w:rsid w:val="000301B5"/>
    <w:rsid w:val="000302AE"/>
    <w:rsid w:val="0003054A"/>
    <w:rsid w:val="000309E6"/>
    <w:rsid w:val="00032146"/>
    <w:rsid w:val="00032212"/>
    <w:rsid w:val="00032D6B"/>
    <w:rsid w:val="00032FC3"/>
    <w:rsid w:val="000337E3"/>
    <w:rsid w:val="00033F18"/>
    <w:rsid w:val="0003404E"/>
    <w:rsid w:val="000340AB"/>
    <w:rsid w:val="000347D9"/>
    <w:rsid w:val="000349B5"/>
    <w:rsid w:val="00034B2F"/>
    <w:rsid w:val="00034E91"/>
    <w:rsid w:val="00034F42"/>
    <w:rsid w:val="0003553F"/>
    <w:rsid w:val="000360CE"/>
    <w:rsid w:val="000361C6"/>
    <w:rsid w:val="00036B50"/>
    <w:rsid w:val="00037EB2"/>
    <w:rsid w:val="00040782"/>
    <w:rsid w:val="000407B0"/>
    <w:rsid w:val="00040AE5"/>
    <w:rsid w:val="00040C83"/>
    <w:rsid w:val="00041724"/>
    <w:rsid w:val="00041DCB"/>
    <w:rsid w:val="000422C0"/>
    <w:rsid w:val="00043358"/>
    <w:rsid w:val="00043ADE"/>
    <w:rsid w:val="00043BC8"/>
    <w:rsid w:val="00045077"/>
    <w:rsid w:val="000452FF"/>
    <w:rsid w:val="00045B7F"/>
    <w:rsid w:val="00046033"/>
    <w:rsid w:val="000463EA"/>
    <w:rsid w:val="00046DF9"/>
    <w:rsid w:val="00047A25"/>
    <w:rsid w:val="00047EE2"/>
    <w:rsid w:val="00050373"/>
    <w:rsid w:val="00050942"/>
    <w:rsid w:val="00051D06"/>
    <w:rsid w:val="00052548"/>
    <w:rsid w:val="000532CE"/>
    <w:rsid w:val="00053670"/>
    <w:rsid w:val="00053C91"/>
    <w:rsid w:val="00053F7A"/>
    <w:rsid w:val="00054554"/>
    <w:rsid w:val="00054D98"/>
    <w:rsid w:val="00054FF9"/>
    <w:rsid w:val="000556AD"/>
    <w:rsid w:val="00055811"/>
    <w:rsid w:val="00055C70"/>
    <w:rsid w:val="00055EA1"/>
    <w:rsid w:val="00056814"/>
    <w:rsid w:val="000579B6"/>
    <w:rsid w:val="00057CF4"/>
    <w:rsid w:val="00057D14"/>
    <w:rsid w:val="000604F6"/>
    <w:rsid w:val="000608A6"/>
    <w:rsid w:val="000609D3"/>
    <w:rsid w:val="00060B48"/>
    <w:rsid w:val="00060CD6"/>
    <w:rsid w:val="00060F82"/>
    <w:rsid w:val="00061004"/>
    <w:rsid w:val="00061DC4"/>
    <w:rsid w:val="000620FE"/>
    <w:rsid w:val="00062300"/>
    <w:rsid w:val="000623F9"/>
    <w:rsid w:val="000627B2"/>
    <w:rsid w:val="000632AA"/>
    <w:rsid w:val="00064995"/>
    <w:rsid w:val="00064BC7"/>
    <w:rsid w:val="0006528C"/>
    <w:rsid w:val="00065350"/>
    <w:rsid w:val="00065373"/>
    <w:rsid w:val="0006564D"/>
    <w:rsid w:val="0006644D"/>
    <w:rsid w:val="00066B71"/>
    <w:rsid w:val="00066E1D"/>
    <w:rsid w:val="00067232"/>
    <w:rsid w:val="000675CC"/>
    <w:rsid w:val="00067DE5"/>
    <w:rsid w:val="00070094"/>
    <w:rsid w:val="00070714"/>
    <w:rsid w:val="00070A86"/>
    <w:rsid w:val="00071194"/>
    <w:rsid w:val="00071500"/>
    <w:rsid w:val="00071609"/>
    <w:rsid w:val="00071709"/>
    <w:rsid w:val="000720AF"/>
    <w:rsid w:val="0007218F"/>
    <w:rsid w:val="00072C63"/>
    <w:rsid w:val="00072D32"/>
    <w:rsid w:val="00073452"/>
    <w:rsid w:val="00073865"/>
    <w:rsid w:val="00073BD7"/>
    <w:rsid w:val="00073C19"/>
    <w:rsid w:val="00073E68"/>
    <w:rsid w:val="00073EEB"/>
    <w:rsid w:val="000742B2"/>
    <w:rsid w:val="00074D28"/>
    <w:rsid w:val="00075316"/>
    <w:rsid w:val="00075795"/>
    <w:rsid w:val="0007588B"/>
    <w:rsid w:val="00075A6D"/>
    <w:rsid w:val="00075C2F"/>
    <w:rsid w:val="00075C7E"/>
    <w:rsid w:val="000763C3"/>
    <w:rsid w:val="00077125"/>
    <w:rsid w:val="0007738A"/>
    <w:rsid w:val="00077B4F"/>
    <w:rsid w:val="000800A5"/>
    <w:rsid w:val="00080A8B"/>
    <w:rsid w:val="000812DE"/>
    <w:rsid w:val="000815F5"/>
    <w:rsid w:val="00081A3E"/>
    <w:rsid w:val="00081D34"/>
    <w:rsid w:val="00081E75"/>
    <w:rsid w:val="0008200A"/>
    <w:rsid w:val="000822AC"/>
    <w:rsid w:val="00082DE8"/>
    <w:rsid w:val="00084043"/>
    <w:rsid w:val="00084274"/>
    <w:rsid w:val="0008475C"/>
    <w:rsid w:val="00084B2D"/>
    <w:rsid w:val="00084BDB"/>
    <w:rsid w:val="00085065"/>
    <w:rsid w:val="000851DB"/>
    <w:rsid w:val="000851ED"/>
    <w:rsid w:val="0008523F"/>
    <w:rsid w:val="000856B0"/>
    <w:rsid w:val="000856DF"/>
    <w:rsid w:val="00085F3C"/>
    <w:rsid w:val="000865F6"/>
    <w:rsid w:val="00086C84"/>
    <w:rsid w:val="00086CF2"/>
    <w:rsid w:val="00087568"/>
    <w:rsid w:val="00087733"/>
    <w:rsid w:val="00087F49"/>
    <w:rsid w:val="000900E1"/>
    <w:rsid w:val="00090D58"/>
    <w:rsid w:val="00090EB9"/>
    <w:rsid w:val="00090F49"/>
    <w:rsid w:val="00091380"/>
    <w:rsid w:val="00091D47"/>
    <w:rsid w:val="00092527"/>
    <w:rsid w:val="0009286F"/>
    <w:rsid w:val="00093997"/>
    <w:rsid w:val="00093EAB"/>
    <w:rsid w:val="0009439F"/>
    <w:rsid w:val="00094644"/>
    <w:rsid w:val="00094931"/>
    <w:rsid w:val="000956B9"/>
    <w:rsid w:val="00095A88"/>
    <w:rsid w:val="00095F07"/>
    <w:rsid w:val="00095FAB"/>
    <w:rsid w:val="0009627E"/>
    <w:rsid w:val="00096586"/>
    <w:rsid w:val="000967FA"/>
    <w:rsid w:val="00096A9C"/>
    <w:rsid w:val="00096B0D"/>
    <w:rsid w:val="000971E6"/>
    <w:rsid w:val="00097320"/>
    <w:rsid w:val="000975C0"/>
    <w:rsid w:val="00097D1E"/>
    <w:rsid w:val="00097ED1"/>
    <w:rsid w:val="000A081F"/>
    <w:rsid w:val="000A0A61"/>
    <w:rsid w:val="000A198F"/>
    <w:rsid w:val="000A1AE1"/>
    <w:rsid w:val="000A1F32"/>
    <w:rsid w:val="000A338D"/>
    <w:rsid w:val="000A3C51"/>
    <w:rsid w:val="000A3E6D"/>
    <w:rsid w:val="000A58BA"/>
    <w:rsid w:val="000A5D40"/>
    <w:rsid w:val="000A711B"/>
    <w:rsid w:val="000A7381"/>
    <w:rsid w:val="000A745C"/>
    <w:rsid w:val="000A7A3C"/>
    <w:rsid w:val="000B0332"/>
    <w:rsid w:val="000B05B5"/>
    <w:rsid w:val="000B1BA0"/>
    <w:rsid w:val="000B28B1"/>
    <w:rsid w:val="000B3700"/>
    <w:rsid w:val="000B37E0"/>
    <w:rsid w:val="000B4849"/>
    <w:rsid w:val="000B4A29"/>
    <w:rsid w:val="000B5ADA"/>
    <w:rsid w:val="000B5B00"/>
    <w:rsid w:val="000B5FC9"/>
    <w:rsid w:val="000B72D4"/>
    <w:rsid w:val="000C07C7"/>
    <w:rsid w:val="000C0A3C"/>
    <w:rsid w:val="000C11B3"/>
    <w:rsid w:val="000C1AD7"/>
    <w:rsid w:val="000C1AE6"/>
    <w:rsid w:val="000C1EFD"/>
    <w:rsid w:val="000C21F0"/>
    <w:rsid w:val="000C2AAF"/>
    <w:rsid w:val="000C2D7A"/>
    <w:rsid w:val="000C3045"/>
    <w:rsid w:val="000C3508"/>
    <w:rsid w:val="000C38E3"/>
    <w:rsid w:val="000C3D2C"/>
    <w:rsid w:val="000C4240"/>
    <w:rsid w:val="000C453A"/>
    <w:rsid w:val="000C4A4E"/>
    <w:rsid w:val="000C56EA"/>
    <w:rsid w:val="000C5EA8"/>
    <w:rsid w:val="000C61B3"/>
    <w:rsid w:val="000C61ED"/>
    <w:rsid w:val="000C6290"/>
    <w:rsid w:val="000C6981"/>
    <w:rsid w:val="000C6D11"/>
    <w:rsid w:val="000C6EE3"/>
    <w:rsid w:val="000C7D35"/>
    <w:rsid w:val="000D045D"/>
    <w:rsid w:val="000D0AE1"/>
    <w:rsid w:val="000D1226"/>
    <w:rsid w:val="000D2A04"/>
    <w:rsid w:val="000D2AD3"/>
    <w:rsid w:val="000D40C6"/>
    <w:rsid w:val="000D4363"/>
    <w:rsid w:val="000D4576"/>
    <w:rsid w:val="000D4A50"/>
    <w:rsid w:val="000D5306"/>
    <w:rsid w:val="000D5679"/>
    <w:rsid w:val="000D5A8B"/>
    <w:rsid w:val="000D5BBE"/>
    <w:rsid w:val="000D6AE8"/>
    <w:rsid w:val="000D6BFF"/>
    <w:rsid w:val="000D6CB3"/>
    <w:rsid w:val="000D6F26"/>
    <w:rsid w:val="000D6FBA"/>
    <w:rsid w:val="000D726F"/>
    <w:rsid w:val="000D737A"/>
    <w:rsid w:val="000D74B1"/>
    <w:rsid w:val="000D7BC4"/>
    <w:rsid w:val="000E09FA"/>
    <w:rsid w:val="000E0B96"/>
    <w:rsid w:val="000E0CCF"/>
    <w:rsid w:val="000E1131"/>
    <w:rsid w:val="000E16CA"/>
    <w:rsid w:val="000E199F"/>
    <w:rsid w:val="000E43C8"/>
    <w:rsid w:val="000E4751"/>
    <w:rsid w:val="000E48F7"/>
    <w:rsid w:val="000E4CCF"/>
    <w:rsid w:val="000E4FF4"/>
    <w:rsid w:val="000E5F9B"/>
    <w:rsid w:val="000E6BDE"/>
    <w:rsid w:val="000E6E15"/>
    <w:rsid w:val="000E74C5"/>
    <w:rsid w:val="000E7588"/>
    <w:rsid w:val="000E7F86"/>
    <w:rsid w:val="000F0457"/>
    <w:rsid w:val="000F0D33"/>
    <w:rsid w:val="000F17C0"/>
    <w:rsid w:val="000F17DA"/>
    <w:rsid w:val="000F1DC8"/>
    <w:rsid w:val="000F20C9"/>
    <w:rsid w:val="000F3079"/>
    <w:rsid w:val="000F3FD1"/>
    <w:rsid w:val="000F5114"/>
    <w:rsid w:val="000F5133"/>
    <w:rsid w:val="000F5D26"/>
    <w:rsid w:val="000F6124"/>
    <w:rsid w:val="000F6949"/>
    <w:rsid w:val="000F6DF9"/>
    <w:rsid w:val="000F7401"/>
    <w:rsid w:val="000F74B4"/>
    <w:rsid w:val="000F79D9"/>
    <w:rsid w:val="000F7A8D"/>
    <w:rsid w:val="000F7BCD"/>
    <w:rsid w:val="000F7EA5"/>
    <w:rsid w:val="00100527"/>
    <w:rsid w:val="001007EC"/>
    <w:rsid w:val="00100949"/>
    <w:rsid w:val="0010170F"/>
    <w:rsid w:val="001017BB"/>
    <w:rsid w:val="00101F18"/>
    <w:rsid w:val="00102900"/>
    <w:rsid w:val="00102EB6"/>
    <w:rsid w:val="001035FF"/>
    <w:rsid w:val="00104063"/>
    <w:rsid w:val="00104188"/>
    <w:rsid w:val="001049F7"/>
    <w:rsid w:val="0010578C"/>
    <w:rsid w:val="001063D1"/>
    <w:rsid w:val="00106937"/>
    <w:rsid w:val="001077A1"/>
    <w:rsid w:val="00107BF7"/>
    <w:rsid w:val="0011091C"/>
    <w:rsid w:val="00110932"/>
    <w:rsid w:val="00111698"/>
    <w:rsid w:val="001116F0"/>
    <w:rsid w:val="0011253D"/>
    <w:rsid w:val="001127D9"/>
    <w:rsid w:val="001127F5"/>
    <w:rsid w:val="00112A59"/>
    <w:rsid w:val="00113C7E"/>
    <w:rsid w:val="00113CC8"/>
    <w:rsid w:val="001146FE"/>
    <w:rsid w:val="00115EF5"/>
    <w:rsid w:val="0011602D"/>
    <w:rsid w:val="00117566"/>
    <w:rsid w:val="001175B1"/>
    <w:rsid w:val="001209B6"/>
    <w:rsid w:val="00120AF2"/>
    <w:rsid w:val="00121053"/>
    <w:rsid w:val="00121394"/>
    <w:rsid w:val="0012174E"/>
    <w:rsid w:val="00121CA7"/>
    <w:rsid w:val="00123B24"/>
    <w:rsid w:val="001241EE"/>
    <w:rsid w:val="00124880"/>
    <w:rsid w:val="001248B2"/>
    <w:rsid w:val="00125079"/>
    <w:rsid w:val="00125301"/>
    <w:rsid w:val="00125A22"/>
    <w:rsid w:val="00125A2F"/>
    <w:rsid w:val="00125B29"/>
    <w:rsid w:val="00125F8B"/>
    <w:rsid w:val="0012649D"/>
    <w:rsid w:val="00126529"/>
    <w:rsid w:val="00127293"/>
    <w:rsid w:val="00127660"/>
    <w:rsid w:val="001305EF"/>
    <w:rsid w:val="001317A6"/>
    <w:rsid w:val="00131FC5"/>
    <w:rsid w:val="0013246B"/>
    <w:rsid w:val="00133422"/>
    <w:rsid w:val="00133830"/>
    <w:rsid w:val="00133BC2"/>
    <w:rsid w:val="001341BB"/>
    <w:rsid w:val="0013539B"/>
    <w:rsid w:val="001354F8"/>
    <w:rsid w:val="00135EC4"/>
    <w:rsid w:val="001365A9"/>
    <w:rsid w:val="00136EE2"/>
    <w:rsid w:val="001372C1"/>
    <w:rsid w:val="00137427"/>
    <w:rsid w:val="001378DF"/>
    <w:rsid w:val="00137E60"/>
    <w:rsid w:val="00140E6B"/>
    <w:rsid w:val="00140F22"/>
    <w:rsid w:val="00142381"/>
    <w:rsid w:val="001428F7"/>
    <w:rsid w:val="00142ED7"/>
    <w:rsid w:val="001430CC"/>
    <w:rsid w:val="0014314E"/>
    <w:rsid w:val="00144189"/>
    <w:rsid w:val="0014493E"/>
    <w:rsid w:val="00144D0C"/>
    <w:rsid w:val="001452F9"/>
    <w:rsid w:val="00145380"/>
    <w:rsid w:val="00145730"/>
    <w:rsid w:val="001462DE"/>
    <w:rsid w:val="0014655D"/>
    <w:rsid w:val="00146BED"/>
    <w:rsid w:val="0014723F"/>
    <w:rsid w:val="00147DEA"/>
    <w:rsid w:val="00150446"/>
    <w:rsid w:val="001509D1"/>
    <w:rsid w:val="0015170F"/>
    <w:rsid w:val="001519C5"/>
    <w:rsid w:val="0015284C"/>
    <w:rsid w:val="00152C06"/>
    <w:rsid w:val="001534E4"/>
    <w:rsid w:val="00154012"/>
    <w:rsid w:val="0015429C"/>
    <w:rsid w:val="001542BD"/>
    <w:rsid w:val="0015560C"/>
    <w:rsid w:val="0015579F"/>
    <w:rsid w:val="00156F15"/>
    <w:rsid w:val="001579D2"/>
    <w:rsid w:val="00157BB1"/>
    <w:rsid w:val="00160161"/>
    <w:rsid w:val="00160306"/>
    <w:rsid w:val="00160362"/>
    <w:rsid w:val="00160CA8"/>
    <w:rsid w:val="001617D6"/>
    <w:rsid w:val="00161964"/>
    <w:rsid w:val="00161979"/>
    <w:rsid w:val="00162876"/>
    <w:rsid w:val="0016349F"/>
    <w:rsid w:val="00163708"/>
    <w:rsid w:val="0016377E"/>
    <w:rsid w:val="00163C98"/>
    <w:rsid w:val="0016464E"/>
    <w:rsid w:val="00164657"/>
    <w:rsid w:val="00164EC7"/>
    <w:rsid w:val="001650BE"/>
    <w:rsid w:val="0016522A"/>
    <w:rsid w:val="00165358"/>
    <w:rsid w:val="001653C5"/>
    <w:rsid w:val="00165430"/>
    <w:rsid w:val="00165EFA"/>
    <w:rsid w:val="00166423"/>
    <w:rsid w:val="00167224"/>
    <w:rsid w:val="0017038E"/>
    <w:rsid w:val="00170450"/>
    <w:rsid w:val="00170A9B"/>
    <w:rsid w:val="00171928"/>
    <w:rsid w:val="00171B9B"/>
    <w:rsid w:val="00171ED1"/>
    <w:rsid w:val="00171F25"/>
    <w:rsid w:val="00172175"/>
    <w:rsid w:val="00172377"/>
    <w:rsid w:val="001723D2"/>
    <w:rsid w:val="0017261A"/>
    <w:rsid w:val="00172BE2"/>
    <w:rsid w:val="0017345A"/>
    <w:rsid w:val="00173A35"/>
    <w:rsid w:val="00173F43"/>
    <w:rsid w:val="00173F9B"/>
    <w:rsid w:val="00173FD3"/>
    <w:rsid w:val="00174704"/>
    <w:rsid w:val="00174B86"/>
    <w:rsid w:val="00175E8C"/>
    <w:rsid w:val="001760F4"/>
    <w:rsid w:val="0017686F"/>
    <w:rsid w:val="0017710C"/>
    <w:rsid w:val="0017719A"/>
    <w:rsid w:val="001809AF"/>
    <w:rsid w:val="00181059"/>
    <w:rsid w:val="00181BAC"/>
    <w:rsid w:val="00181F8C"/>
    <w:rsid w:val="0018256B"/>
    <w:rsid w:val="00183813"/>
    <w:rsid w:val="00183E0E"/>
    <w:rsid w:val="00184144"/>
    <w:rsid w:val="00184527"/>
    <w:rsid w:val="001845FD"/>
    <w:rsid w:val="0018548A"/>
    <w:rsid w:val="00185A85"/>
    <w:rsid w:val="00185E5E"/>
    <w:rsid w:val="0018625B"/>
    <w:rsid w:val="00186635"/>
    <w:rsid w:val="0018762A"/>
    <w:rsid w:val="00187ED4"/>
    <w:rsid w:val="0019092C"/>
    <w:rsid w:val="0019095E"/>
    <w:rsid w:val="00190A18"/>
    <w:rsid w:val="001928F2"/>
    <w:rsid w:val="00193099"/>
    <w:rsid w:val="001940C0"/>
    <w:rsid w:val="0019505A"/>
    <w:rsid w:val="00195559"/>
    <w:rsid w:val="00195A1E"/>
    <w:rsid w:val="00195ED8"/>
    <w:rsid w:val="00196EA7"/>
    <w:rsid w:val="00197107"/>
    <w:rsid w:val="001971F3"/>
    <w:rsid w:val="001972B7"/>
    <w:rsid w:val="001974C3"/>
    <w:rsid w:val="001976EE"/>
    <w:rsid w:val="00197766"/>
    <w:rsid w:val="00197CFE"/>
    <w:rsid w:val="001A0084"/>
    <w:rsid w:val="001A0335"/>
    <w:rsid w:val="001A1321"/>
    <w:rsid w:val="001A14BC"/>
    <w:rsid w:val="001A181E"/>
    <w:rsid w:val="001A1CFA"/>
    <w:rsid w:val="001A24FF"/>
    <w:rsid w:val="001A256D"/>
    <w:rsid w:val="001A27B3"/>
    <w:rsid w:val="001A365C"/>
    <w:rsid w:val="001A3D38"/>
    <w:rsid w:val="001A3E01"/>
    <w:rsid w:val="001A41F1"/>
    <w:rsid w:val="001A4DEC"/>
    <w:rsid w:val="001A52C2"/>
    <w:rsid w:val="001A5BA4"/>
    <w:rsid w:val="001A6E9E"/>
    <w:rsid w:val="001A7437"/>
    <w:rsid w:val="001A78DE"/>
    <w:rsid w:val="001A7A1A"/>
    <w:rsid w:val="001A7E96"/>
    <w:rsid w:val="001B0A9B"/>
    <w:rsid w:val="001B1546"/>
    <w:rsid w:val="001B16DB"/>
    <w:rsid w:val="001B1E45"/>
    <w:rsid w:val="001B1F96"/>
    <w:rsid w:val="001B23C1"/>
    <w:rsid w:val="001B24C9"/>
    <w:rsid w:val="001B2636"/>
    <w:rsid w:val="001B28A0"/>
    <w:rsid w:val="001B3138"/>
    <w:rsid w:val="001B3438"/>
    <w:rsid w:val="001B3500"/>
    <w:rsid w:val="001B359C"/>
    <w:rsid w:val="001B3786"/>
    <w:rsid w:val="001B4D58"/>
    <w:rsid w:val="001B4DCC"/>
    <w:rsid w:val="001B555F"/>
    <w:rsid w:val="001B5588"/>
    <w:rsid w:val="001B5631"/>
    <w:rsid w:val="001B56BB"/>
    <w:rsid w:val="001B57A9"/>
    <w:rsid w:val="001B5EB5"/>
    <w:rsid w:val="001B6199"/>
    <w:rsid w:val="001B6F9E"/>
    <w:rsid w:val="001B7B34"/>
    <w:rsid w:val="001B7F04"/>
    <w:rsid w:val="001B7FDC"/>
    <w:rsid w:val="001C0939"/>
    <w:rsid w:val="001C0FD6"/>
    <w:rsid w:val="001C111B"/>
    <w:rsid w:val="001C122A"/>
    <w:rsid w:val="001C18AB"/>
    <w:rsid w:val="001C1EE5"/>
    <w:rsid w:val="001C2D47"/>
    <w:rsid w:val="001C2E2A"/>
    <w:rsid w:val="001C2EC4"/>
    <w:rsid w:val="001C36AB"/>
    <w:rsid w:val="001C3EB4"/>
    <w:rsid w:val="001C4585"/>
    <w:rsid w:val="001C4958"/>
    <w:rsid w:val="001C4CB0"/>
    <w:rsid w:val="001C5107"/>
    <w:rsid w:val="001C531E"/>
    <w:rsid w:val="001C53D4"/>
    <w:rsid w:val="001C58EC"/>
    <w:rsid w:val="001C5EB9"/>
    <w:rsid w:val="001C654E"/>
    <w:rsid w:val="001C6B2F"/>
    <w:rsid w:val="001C6BD4"/>
    <w:rsid w:val="001C7081"/>
    <w:rsid w:val="001C70EA"/>
    <w:rsid w:val="001C7165"/>
    <w:rsid w:val="001C72FA"/>
    <w:rsid w:val="001C7A03"/>
    <w:rsid w:val="001C7DA4"/>
    <w:rsid w:val="001D0A9C"/>
    <w:rsid w:val="001D143D"/>
    <w:rsid w:val="001D3288"/>
    <w:rsid w:val="001D345E"/>
    <w:rsid w:val="001D37C2"/>
    <w:rsid w:val="001D37CA"/>
    <w:rsid w:val="001D4084"/>
    <w:rsid w:val="001D64DC"/>
    <w:rsid w:val="001D6F1E"/>
    <w:rsid w:val="001D7106"/>
    <w:rsid w:val="001D7D1B"/>
    <w:rsid w:val="001D7F48"/>
    <w:rsid w:val="001E07EC"/>
    <w:rsid w:val="001E0ACD"/>
    <w:rsid w:val="001E0E85"/>
    <w:rsid w:val="001E1216"/>
    <w:rsid w:val="001E2138"/>
    <w:rsid w:val="001E2DAE"/>
    <w:rsid w:val="001E3304"/>
    <w:rsid w:val="001E3447"/>
    <w:rsid w:val="001E3581"/>
    <w:rsid w:val="001E403F"/>
    <w:rsid w:val="001E4A9B"/>
    <w:rsid w:val="001E4B2C"/>
    <w:rsid w:val="001E4ECA"/>
    <w:rsid w:val="001E4F3E"/>
    <w:rsid w:val="001E5002"/>
    <w:rsid w:val="001E5025"/>
    <w:rsid w:val="001E54BA"/>
    <w:rsid w:val="001E56AF"/>
    <w:rsid w:val="001E6237"/>
    <w:rsid w:val="001E6551"/>
    <w:rsid w:val="001E7275"/>
    <w:rsid w:val="001E7723"/>
    <w:rsid w:val="001E7827"/>
    <w:rsid w:val="001E7AD4"/>
    <w:rsid w:val="001F008E"/>
    <w:rsid w:val="001F0793"/>
    <w:rsid w:val="001F0A23"/>
    <w:rsid w:val="001F0DF5"/>
    <w:rsid w:val="001F0E42"/>
    <w:rsid w:val="001F1DDC"/>
    <w:rsid w:val="001F2EA0"/>
    <w:rsid w:val="001F2F64"/>
    <w:rsid w:val="001F33BC"/>
    <w:rsid w:val="001F3B41"/>
    <w:rsid w:val="001F3CF4"/>
    <w:rsid w:val="001F4498"/>
    <w:rsid w:val="001F46EB"/>
    <w:rsid w:val="001F4BF6"/>
    <w:rsid w:val="001F4C3C"/>
    <w:rsid w:val="001F62D5"/>
    <w:rsid w:val="001F699C"/>
    <w:rsid w:val="001F6D50"/>
    <w:rsid w:val="001F7653"/>
    <w:rsid w:val="00200007"/>
    <w:rsid w:val="00200367"/>
    <w:rsid w:val="00200F11"/>
    <w:rsid w:val="002014DA"/>
    <w:rsid w:val="00201AA9"/>
    <w:rsid w:val="00202059"/>
    <w:rsid w:val="00202342"/>
    <w:rsid w:val="002028B1"/>
    <w:rsid w:val="00203008"/>
    <w:rsid w:val="00203143"/>
    <w:rsid w:val="002033E6"/>
    <w:rsid w:val="0020360B"/>
    <w:rsid w:val="00203FF7"/>
    <w:rsid w:val="002046F5"/>
    <w:rsid w:val="0020476B"/>
    <w:rsid w:val="002051CF"/>
    <w:rsid w:val="00206942"/>
    <w:rsid w:val="00206F4B"/>
    <w:rsid w:val="00207C52"/>
    <w:rsid w:val="00207CC1"/>
    <w:rsid w:val="00207E1D"/>
    <w:rsid w:val="0021028A"/>
    <w:rsid w:val="0021075E"/>
    <w:rsid w:val="00211735"/>
    <w:rsid w:val="00213009"/>
    <w:rsid w:val="002139EA"/>
    <w:rsid w:val="002141B3"/>
    <w:rsid w:val="00214A6F"/>
    <w:rsid w:val="00214E55"/>
    <w:rsid w:val="00214EC7"/>
    <w:rsid w:val="002156C3"/>
    <w:rsid w:val="00215852"/>
    <w:rsid w:val="00215B42"/>
    <w:rsid w:val="00215D99"/>
    <w:rsid w:val="002164C1"/>
    <w:rsid w:val="00216710"/>
    <w:rsid w:val="00216D66"/>
    <w:rsid w:val="00220626"/>
    <w:rsid w:val="002209F3"/>
    <w:rsid w:val="00220B7A"/>
    <w:rsid w:val="002211AE"/>
    <w:rsid w:val="0022146C"/>
    <w:rsid w:val="00221CE6"/>
    <w:rsid w:val="00222368"/>
    <w:rsid w:val="002225B6"/>
    <w:rsid w:val="002230F8"/>
    <w:rsid w:val="00223B02"/>
    <w:rsid w:val="00224222"/>
    <w:rsid w:val="002246C5"/>
    <w:rsid w:val="002249C7"/>
    <w:rsid w:val="00224A27"/>
    <w:rsid w:val="00224B9C"/>
    <w:rsid w:val="00225085"/>
    <w:rsid w:val="00225297"/>
    <w:rsid w:val="00225762"/>
    <w:rsid w:val="00225EC6"/>
    <w:rsid w:val="00226926"/>
    <w:rsid w:val="00226BEF"/>
    <w:rsid w:val="00226FBD"/>
    <w:rsid w:val="002276F4"/>
    <w:rsid w:val="002276F9"/>
    <w:rsid w:val="0022790F"/>
    <w:rsid w:val="00227CB8"/>
    <w:rsid w:val="00227D28"/>
    <w:rsid w:val="00227F5D"/>
    <w:rsid w:val="002312D4"/>
    <w:rsid w:val="002314D9"/>
    <w:rsid w:val="00231B56"/>
    <w:rsid w:val="00231BED"/>
    <w:rsid w:val="00232640"/>
    <w:rsid w:val="00232AD0"/>
    <w:rsid w:val="002336CF"/>
    <w:rsid w:val="00233901"/>
    <w:rsid w:val="00233D96"/>
    <w:rsid w:val="00234312"/>
    <w:rsid w:val="00234A44"/>
    <w:rsid w:val="00234A4B"/>
    <w:rsid w:val="00234AB2"/>
    <w:rsid w:val="00234C38"/>
    <w:rsid w:val="00234CE2"/>
    <w:rsid w:val="00234DE3"/>
    <w:rsid w:val="00235312"/>
    <w:rsid w:val="00235B24"/>
    <w:rsid w:val="00235EF9"/>
    <w:rsid w:val="0023647C"/>
    <w:rsid w:val="00236C0D"/>
    <w:rsid w:val="00236ECE"/>
    <w:rsid w:val="0023724F"/>
    <w:rsid w:val="00237383"/>
    <w:rsid w:val="002376FD"/>
    <w:rsid w:val="00237939"/>
    <w:rsid w:val="002379F1"/>
    <w:rsid w:val="00237E7E"/>
    <w:rsid w:val="00240272"/>
    <w:rsid w:val="002407F2"/>
    <w:rsid w:val="002408D3"/>
    <w:rsid w:val="00240C5C"/>
    <w:rsid w:val="00240D4E"/>
    <w:rsid w:val="002410C7"/>
    <w:rsid w:val="00241671"/>
    <w:rsid w:val="00241B60"/>
    <w:rsid w:val="00242209"/>
    <w:rsid w:val="002422BF"/>
    <w:rsid w:val="002428AE"/>
    <w:rsid w:val="00242984"/>
    <w:rsid w:val="00242CB5"/>
    <w:rsid w:val="002436E7"/>
    <w:rsid w:val="00243A7A"/>
    <w:rsid w:val="00243BD9"/>
    <w:rsid w:val="00244804"/>
    <w:rsid w:val="00244916"/>
    <w:rsid w:val="00245AA8"/>
    <w:rsid w:val="00245F94"/>
    <w:rsid w:val="00246125"/>
    <w:rsid w:val="002465DC"/>
    <w:rsid w:val="002470D2"/>
    <w:rsid w:val="002477DE"/>
    <w:rsid w:val="00247D09"/>
    <w:rsid w:val="00250199"/>
    <w:rsid w:val="002513DC"/>
    <w:rsid w:val="00252636"/>
    <w:rsid w:val="00252846"/>
    <w:rsid w:val="00253116"/>
    <w:rsid w:val="002531A5"/>
    <w:rsid w:val="00253A1B"/>
    <w:rsid w:val="00253C3F"/>
    <w:rsid w:val="00254901"/>
    <w:rsid w:val="00254CDC"/>
    <w:rsid w:val="002557C2"/>
    <w:rsid w:val="00255882"/>
    <w:rsid w:val="0025590C"/>
    <w:rsid w:val="00255B0A"/>
    <w:rsid w:val="00256398"/>
    <w:rsid w:val="00256464"/>
    <w:rsid w:val="00256AF9"/>
    <w:rsid w:val="00256E80"/>
    <w:rsid w:val="00256EB9"/>
    <w:rsid w:val="00257373"/>
    <w:rsid w:val="002579DD"/>
    <w:rsid w:val="00257A99"/>
    <w:rsid w:val="00257E8C"/>
    <w:rsid w:val="00260137"/>
    <w:rsid w:val="002608BF"/>
    <w:rsid w:val="00260C0E"/>
    <w:rsid w:val="00261085"/>
    <w:rsid w:val="002611A7"/>
    <w:rsid w:val="00261273"/>
    <w:rsid w:val="002613E7"/>
    <w:rsid w:val="00261A24"/>
    <w:rsid w:val="00261C0A"/>
    <w:rsid w:val="00261DC7"/>
    <w:rsid w:val="00262AC4"/>
    <w:rsid w:val="00264256"/>
    <w:rsid w:val="002642A9"/>
    <w:rsid w:val="00264551"/>
    <w:rsid w:val="00264BF2"/>
    <w:rsid w:val="00264C7A"/>
    <w:rsid w:val="00265AC0"/>
    <w:rsid w:val="0026735C"/>
    <w:rsid w:val="0026769A"/>
    <w:rsid w:val="002679BF"/>
    <w:rsid w:val="00267C95"/>
    <w:rsid w:val="002700C2"/>
    <w:rsid w:val="002700E8"/>
    <w:rsid w:val="00270CE4"/>
    <w:rsid w:val="002715B5"/>
    <w:rsid w:val="00271ADA"/>
    <w:rsid w:val="0027267A"/>
    <w:rsid w:val="00273965"/>
    <w:rsid w:val="00273D28"/>
    <w:rsid w:val="00273E79"/>
    <w:rsid w:val="00274005"/>
    <w:rsid w:val="00274245"/>
    <w:rsid w:val="002744AC"/>
    <w:rsid w:val="002744C4"/>
    <w:rsid w:val="002749C0"/>
    <w:rsid w:val="0027541F"/>
    <w:rsid w:val="0027560E"/>
    <w:rsid w:val="00275BC0"/>
    <w:rsid w:val="00275D87"/>
    <w:rsid w:val="00276418"/>
    <w:rsid w:val="002766DB"/>
    <w:rsid w:val="002771F4"/>
    <w:rsid w:val="002809C7"/>
    <w:rsid w:val="00281ED1"/>
    <w:rsid w:val="0028233C"/>
    <w:rsid w:val="002828C1"/>
    <w:rsid w:val="00282A8D"/>
    <w:rsid w:val="00282E3E"/>
    <w:rsid w:val="00282F22"/>
    <w:rsid w:val="00282FEA"/>
    <w:rsid w:val="00284192"/>
    <w:rsid w:val="002848CD"/>
    <w:rsid w:val="002853A4"/>
    <w:rsid w:val="0028555B"/>
    <w:rsid w:val="00285BC3"/>
    <w:rsid w:val="00285EBA"/>
    <w:rsid w:val="00286D1B"/>
    <w:rsid w:val="00286FA3"/>
    <w:rsid w:val="00287A96"/>
    <w:rsid w:val="002909F0"/>
    <w:rsid w:val="00290B29"/>
    <w:rsid w:val="0029100E"/>
    <w:rsid w:val="002914BB"/>
    <w:rsid w:val="002917FA"/>
    <w:rsid w:val="00291BA0"/>
    <w:rsid w:val="00291D71"/>
    <w:rsid w:val="00291F26"/>
    <w:rsid w:val="002923FD"/>
    <w:rsid w:val="00292517"/>
    <w:rsid w:val="00292B34"/>
    <w:rsid w:val="00292C49"/>
    <w:rsid w:val="00292E5F"/>
    <w:rsid w:val="00293119"/>
    <w:rsid w:val="00294082"/>
    <w:rsid w:val="00294337"/>
    <w:rsid w:val="0029443E"/>
    <w:rsid w:val="00294999"/>
    <w:rsid w:val="00294D06"/>
    <w:rsid w:val="00294FE6"/>
    <w:rsid w:val="00295430"/>
    <w:rsid w:val="00295F1F"/>
    <w:rsid w:val="00295FC6"/>
    <w:rsid w:val="00296403"/>
    <w:rsid w:val="00296B86"/>
    <w:rsid w:val="00296CF0"/>
    <w:rsid w:val="00296E66"/>
    <w:rsid w:val="002971BF"/>
    <w:rsid w:val="00297A6D"/>
    <w:rsid w:val="002A005B"/>
    <w:rsid w:val="002A08EC"/>
    <w:rsid w:val="002A0EB5"/>
    <w:rsid w:val="002A1316"/>
    <w:rsid w:val="002A1FD0"/>
    <w:rsid w:val="002A2CC3"/>
    <w:rsid w:val="002A2F16"/>
    <w:rsid w:val="002A38A4"/>
    <w:rsid w:val="002A3E27"/>
    <w:rsid w:val="002A429D"/>
    <w:rsid w:val="002A437B"/>
    <w:rsid w:val="002A44FE"/>
    <w:rsid w:val="002A4AA9"/>
    <w:rsid w:val="002A4E9D"/>
    <w:rsid w:val="002A5EEA"/>
    <w:rsid w:val="002A601C"/>
    <w:rsid w:val="002A64BD"/>
    <w:rsid w:val="002A6541"/>
    <w:rsid w:val="002A6BDC"/>
    <w:rsid w:val="002A6CB4"/>
    <w:rsid w:val="002A7039"/>
    <w:rsid w:val="002B0322"/>
    <w:rsid w:val="002B06A7"/>
    <w:rsid w:val="002B0B86"/>
    <w:rsid w:val="002B12A6"/>
    <w:rsid w:val="002B2657"/>
    <w:rsid w:val="002B338A"/>
    <w:rsid w:val="002B534B"/>
    <w:rsid w:val="002B5AC1"/>
    <w:rsid w:val="002B6039"/>
    <w:rsid w:val="002B604B"/>
    <w:rsid w:val="002B70ED"/>
    <w:rsid w:val="002B72DE"/>
    <w:rsid w:val="002B750A"/>
    <w:rsid w:val="002B7C83"/>
    <w:rsid w:val="002B7DF6"/>
    <w:rsid w:val="002C0951"/>
    <w:rsid w:val="002C0E3F"/>
    <w:rsid w:val="002C0F5D"/>
    <w:rsid w:val="002C1115"/>
    <w:rsid w:val="002C2216"/>
    <w:rsid w:val="002C2278"/>
    <w:rsid w:val="002C2B63"/>
    <w:rsid w:val="002C2F1D"/>
    <w:rsid w:val="002C3317"/>
    <w:rsid w:val="002C3A5D"/>
    <w:rsid w:val="002C3AB1"/>
    <w:rsid w:val="002C5BE7"/>
    <w:rsid w:val="002C5CBA"/>
    <w:rsid w:val="002C5E24"/>
    <w:rsid w:val="002C6171"/>
    <w:rsid w:val="002C666A"/>
    <w:rsid w:val="002C6EC5"/>
    <w:rsid w:val="002C772D"/>
    <w:rsid w:val="002C79B9"/>
    <w:rsid w:val="002C7C73"/>
    <w:rsid w:val="002D0028"/>
    <w:rsid w:val="002D0149"/>
    <w:rsid w:val="002D0A6C"/>
    <w:rsid w:val="002D1027"/>
    <w:rsid w:val="002D162A"/>
    <w:rsid w:val="002D1896"/>
    <w:rsid w:val="002D1DEE"/>
    <w:rsid w:val="002D240B"/>
    <w:rsid w:val="002D2620"/>
    <w:rsid w:val="002D2D0F"/>
    <w:rsid w:val="002D3298"/>
    <w:rsid w:val="002D3588"/>
    <w:rsid w:val="002D3F8A"/>
    <w:rsid w:val="002D414D"/>
    <w:rsid w:val="002D59F5"/>
    <w:rsid w:val="002D5B28"/>
    <w:rsid w:val="002D5BF7"/>
    <w:rsid w:val="002D60C1"/>
    <w:rsid w:val="002D70E6"/>
    <w:rsid w:val="002D7357"/>
    <w:rsid w:val="002E07AA"/>
    <w:rsid w:val="002E09EB"/>
    <w:rsid w:val="002E10B8"/>
    <w:rsid w:val="002E1519"/>
    <w:rsid w:val="002E1631"/>
    <w:rsid w:val="002E17D0"/>
    <w:rsid w:val="002E199B"/>
    <w:rsid w:val="002E2AC9"/>
    <w:rsid w:val="002E3197"/>
    <w:rsid w:val="002E3A7B"/>
    <w:rsid w:val="002E3C3F"/>
    <w:rsid w:val="002E3FF0"/>
    <w:rsid w:val="002E4580"/>
    <w:rsid w:val="002E4AD9"/>
    <w:rsid w:val="002E5143"/>
    <w:rsid w:val="002E52F6"/>
    <w:rsid w:val="002E535F"/>
    <w:rsid w:val="002E579E"/>
    <w:rsid w:val="002E5DCE"/>
    <w:rsid w:val="002E702D"/>
    <w:rsid w:val="002E7901"/>
    <w:rsid w:val="002F055F"/>
    <w:rsid w:val="002F05F4"/>
    <w:rsid w:val="002F0D79"/>
    <w:rsid w:val="002F1D82"/>
    <w:rsid w:val="002F1EBF"/>
    <w:rsid w:val="002F28F7"/>
    <w:rsid w:val="002F2935"/>
    <w:rsid w:val="002F2C85"/>
    <w:rsid w:val="002F2EA2"/>
    <w:rsid w:val="002F36F7"/>
    <w:rsid w:val="002F39EB"/>
    <w:rsid w:val="002F47E2"/>
    <w:rsid w:val="002F4F51"/>
    <w:rsid w:val="002F5819"/>
    <w:rsid w:val="002F5D54"/>
    <w:rsid w:val="002F5EAD"/>
    <w:rsid w:val="002F5F41"/>
    <w:rsid w:val="002F6FF9"/>
    <w:rsid w:val="002F7958"/>
    <w:rsid w:val="00300909"/>
    <w:rsid w:val="00300EA4"/>
    <w:rsid w:val="00300EEA"/>
    <w:rsid w:val="003012CE"/>
    <w:rsid w:val="0030135B"/>
    <w:rsid w:val="00301A1C"/>
    <w:rsid w:val="00302005"/>
    <w:rsid w:val="0030200D"/>
    <w:rsid w:val="00302917"/>
    <w:rsid w:val="00302A97"/>
    <w:rsid w:val="003030BE"/>
    <w:rsid w:val="00303C3C"/>
    <w:rsid w:val="00303E80"/>
    <w:rsid w:val="003049AF"/>
    <w:rsid w:val="00304CEC"/>
    <w:rsid w:val="003052F3"/>
    <w:rsid w:val="0030546C"/>
    <w:rsid w:val="0030560B"/>
    <w:rsid w:val="00305EFE"/>
    <w:rsid w:val="00306C08"/>
    <w:rsid w:val="00306D1C"/>
    <w:rsid w:val="00306E13"/>
    <w:rsid w:val="003073B4"/>
    <w:rsid w:val="00307C30"/>
    <w:rsid w:val="00310F76"/>
    <w:rsid w:val="00311E44"/>
    <w:rsid w:val="00312502"/>
    <w:rsid w:val="003137D2"/>
    <w:rsid w:val="003137DB"/>
    <w:rsid w:val="003148E8"/>
    <w:rsid w:val="00315022"/>
    <w:rsid w:val="0031532A"/>
    <w:rsid w:val="003156BF"/>
    <w:rsid w:val="003157DB"/>
    <w:rsid w:val="00315880"/>
    <w:rsid w:val="00315D2C"/>
    <w:rsid w:val="00316044"/>
    <w:rsid w:val="00316280"/>
    <w:rsid w:val="00316750"/>
    <w:rsid w:val="003170AF"/>
    <w:rsid w:val="00317369"/>
    <w:rsid w:val="00317D79"/>
    <w:rsid w:val="003204F9"/>
    <w:rsid w:val="00320CFF"/>
    <w:rsid w:val="0032153F"/>
    <w:rsid w:val="00321BD0"/>
    <w:rsid w:val="00321DE0"/>
    <w:rsid w:val="003224BA"/>
    <w:rsid w:val="00322D53"/>
    <w:rsid w:val="00323879"/>
    <w:rsid w:val="003245DA"/>
    <w:rsid w:val="003247BC"/>
    <w:rsid w:val="00324997"/>
    <w:rsid w:val="00324AC2"/>
    <w:rsid w:val="00325660"/>
    <w:rsid w:val="0032586D"/>
    <w:rsid w:val="00325D9B"/>
    <w:rsid w:val="00326374"/>
    <w:rsid w:val="00326416"/>
    <w:rsid w:val="003266E0"/>
    <w:rsid w:val="00326D84"/>
    <w:rsid w:val="00327340"/>
    <w:rsid w:val="00327CB8"/>
    <w:rsid w:val="00330989"/>
    <w:rsid w:val="00330EF0"/>
    <w:rsid w:val="0033156D"/>
    <w:rsid w:val="00331638"/>
    <w:rsid w:val="0033165C"/>
    <w:rsid w:val="0033175B"/>
    <w:rsid w:val="00332542"/>
    <w:rsid w:val="00332557"/>
    <w:rsid w:val="003325E9"/>
    <w:rsid w:val="00332A8E"/>
    <w:rsid w:val="00332A97"/>
    <w:rsid w:val="00333837"/>
    <w:rsid w:val="00333C19"/>
    <w:rsid w:val="00333FC0"/>
    <w:rsid w:val="00334255"/>
    <w:rsid w:val="0033438C"/>
    <w:rsid w:val="0033466B"/>
    <w:rsid w:val="00335B42"/>
    <w:rsid w:val="00335BD5"/>
    <w:rsid w:val="00335F40"/>
    <w:rsid w:val="003360CB"/>
    <w:rsid w:val="003360E6"/>
    <w:rsid w:val="0033620A"/>
    <w:rsid w:val="00336729"/>
    <w:rsid w:val="00336E07"/>
    <w:rsid w:val="003371CB"/>
    <w:rsid w:val="00337372"/>
    <w:rsid w:val="003378F2"/>
    <w:rsid w:val="00337CC1"/>
    <w:rsid w:val="00340594"/>
    <w:rsid w:val="0034083B"/>
    <w:rsid w:val="00340C82"/>
    <w:rsid w:val="00340D1B"/>
    <w:rsid w:val="003415C3"/>
    <w:rsid w:val="00341EAF"/>
    <w:rsid w:val="00342CB7"/>
    <w:rsid w:val="00342D88"/>
    <w:rsid w:val="00343730"/>
    <w:rsid w:val="0034395E"/>
    <w:rsid w:val="0034421F"/>
    <w:rsid w:val="00344C6C"/>
    <w:rsid w:val="00344DE5"/>
    <w:rsid w:val="00344FA8"/>
    <w:rsid w:val="0034544B"/>
    <w:rsid w:val="003455FF"/>
    <w:rsid w:val="00345751"/>
    <w:rsid w:val="003457AA"/>
    <w:rsid w:val="003461E0"/>
    <w:rsid w:val="0034667C"/>
    <w:rsid w:val="003471A9"/>
    <w:rsid w:val="003474A8"/>
    <w:rsid w:val="003474B2"/>
    <w:rsid w:val="00347BB0"/>
    <w:rsid w:val="00350111"/>
    <w:rsid w:val="00350E1D"/>
    <w:rsid w:val="00351688"/>
    <w:rsid w:val="003519B2"/>
    <w:rsid w:val="00351B97"/>
    <w:rsid w:val="00351BB8"/>
    <w:rsid w:val="00351FCB"/>
    <w:rsid w:val="00352550"/>
    <w:rsid w:val="0035281A"/>
    <w:rsid w:val="00352D3B"/>
    <w:rsid w:val="003532C2"/>
    <w:rsid w:val="00353B38"/>
    <w:rsid w:val="0035406A"/>
    <w:rsid w:val="00354E0B"/>
    <w:rsid w:val="0035518D"/>
    <w:rsid w:val="00355A60"/>
    <w:rsid w:val="00355D61"/>
    <w:rsid w:val="0035609F"/>
    <w:rsid w:val="003570EA"/>
    <w:rsid w:val="00357190"/>
    <w:rsid w:val="00357FFA"/>
    <w:rsid w:val="00360049"/>
    <w:rsid w:val="00360172"/>
    <w:rsid w:val="0036046D"/>
    <w:rsid w:val="00361376"/>
    <w:rsid w:val="003615AF"/>
    <w:rsid w:val="00362895"/>
    <w:rsid w:val="00363566"/>
    <w:rsid w:val="00363830"/>
    <w:rsid w:val="00363DCE"/>
    <w:rsid w:val="00364D7D"/>
    <w:rsid w:val="00364E3D"/>
    <w:rsid w:val="00365141"/>
    <w:rsid w:val="003652A2"/>
    <w:rsid w:val="00365482"/>
    <w:rsid w:val="003656B1"/>
    <w:rsid w:val="00365F34"/>
    <w:rsid w:val="003668CA"/>
    <w:rsid w:val="003672EC"/>
    <w:rsid w:val="003675EC"/>
    <w:rsid w:val="00367A6B"/>
    <w:rsid w:val="00367BBB"/>
    <w:rsid w:val="00367F7A"/>
    <w:rsid w:val="00367F9C"/>
    <w:rsid w:val="003708DD"/>
    <w:rsid w:val="00370E1C"/>
    <w:rsid w:val="003711E4"/>
    <w:rsid w:val="0037204C"/>
    <w:rsid w:val="0037246E"/>
    <w:rsid w:val="003725D2"/>
    <w:rsid w:val="00372F6F"/>
    <w:rsid w:val="00373561"/>
    <w:rsid w:val="003735D9"/>
    <w:rsid w:val="0037366E"/>
    <w:rsid w:val="003739E1"/>
    <w:rsid w:val="00373D0A"/>
    <w:rsid w:val="003740C1"/>
    <w:rsid w:val="003740D1"/>
    <w:rsid w:val="0037483C"/>
    <w:rsid w:val="00375027"/>
    <w:rsid w:val="0037579B"/>
    <w:rsid w:val="00375A23"/>
    <w:rsid w:val="00375F2E"/>
    <w:rsid w:val="00376450"/>
    <w:rsid w:val="00376842"/>
    <w:rsid w:val="00376C04"/>
    <w:rsid w:val="00376C2F"/>
    <w:rsid w:val="00376CFC"/>
    <w:rsid w:val="00376FCE"/>
    <w:rsid w:val="00377A90"/>
    <w:rsid w:val="00377D50"/>
    <w:rsid w:val="00380568"/>
    <w:rsid w:val="00380CDF"/>
    <w:rsid w:val="00380E22"/>
    <w:rsid w:val="00380ECC"/>
    <w:rsid w:val="003815F1"/>
    <w:rsid w:val="00381C5D"/>
    <w:rsid w:val="003829E5"/>
    <w:rsid w:val="00382F63"/>
    <w:rsid w:val="0038337D"/>
    <w:rsid w:val="00383C0C"/>
    <w:rsid w:val="00383D51"/>
    <w:rsid w:val="00383D70"/>
    <w:rsid w:val="003842E2"/>
    <w:rsid w:val="003849E8"/>
    <w:rsid w:val="00384A51"/>
    <w:rsid w:val="00384CE8"/>
    <w:rsid w:val="00385476"/>
    <w:rsid w:val="00386D4C"/>
    <w:rsid w:val="003873CE"/>
    <w:rsid w:val="00390247"/>
    <w:rsid w:val="00390D0B"/>
    <w:rsid w:val="00390D99"/>
    <w:rsid w:val="00391518"/>
    <w:rsid w:val="00392578"/>
    <w:rsid w:val="00392764"/>
    <w:rsid w:val="0039280B"/>
    <w:rsid w:val="003928D8"/>
    <w:rsid w:val="00392BFB"/>
    <w:rsid w:val="00393145"/>
    <w:rsid w:val="003935A4"/>
    <w:rsid w:val="0039407E"/>
    <w:rsid w:val="00394216"/>
    <w:rsid w:val="0039433B"/>
    <w:rsid w:val="003945AD"/>
    <w:rsid w:val="003946C5"/>
    <w:rsid w:val="003947D5"/>
    <w:rsid w:val="00394971"/>
    <w:rsid w:val="00394EA7"/>
    <w:rsid w:val="00395B56"/>
    <w:rsid w:val="0039600A"/>
    <w:rsid w:val="00396170"/>
    <w:rsid w:val="00396836"/>
    <w:rsid w:val="00396B13"/>
    <w:rsid w:val="003970A2"/>
    <w:rsid w:val="003970CB"/>
    <w:rsid w:val="0039716D"/>
    <w:rsid w:val="00397FB4"/>
    <w:rsid w:val="003A0B67"/>
    <w:rsid w:val="003A104A"/>
    <w:rsid w:val="003A1184"/>
    <w:rsid w:val="003A1B7B"/>
    <w:rsid w:val="003A1DA7"/>
    <w:rsid w:val="003A1E63"/>
    <w:rsid w:val="003A2496"/>
    <w:rsid w:val="003A274A"/>
    <w:rsid w:val="003A29F7"/>
    <w:rsid w:val="003A2D8D"/>
    <w:rsid w:val="003A3E88"/>
    <w:rsid w:val="003A4337"/>
    <w:rsid w:val="003A4B82"/>
    <w:rsid w:val="003A4EB1"/>
    <w:rsid w:val="003A6148"/>
    <w:rsid w:val="003A63F2"/>
    <w:rsid w:val="003A670B"/>
    <w:rsid w:val="003A6A86"/>
    <w:rsid w:val="003A6AF8"/>
    <w:rsid w:val="003A749B"/>
    <w:rsid w:val="003B0B8A"/>
    <w:rsid w:val="003B0FD5"/>
    <w:rsid w:val="003B1181"/>
    <w:rsid w:val="003B12DE"/>
    <w:rsid w:val="003B17C0"/>
    <w:rsid w:val="003B1E6F"/>
    <w:rsid w:val="003B2ED2"/>
    <w:rsid w:val="003B33EB"/>
    <w:rsid w:val="003B3567"/>
    <w:rsid w:val="003B3A2B"/>
    <w:rsid w:val="003B3F47"/>
    <w:rsid w:val="003B4034"/>
    <w:rsid w:val="003B4A81"/>
    <w:rsid w:val="003B4BBE"/>
    <w:rsid w:val="003B527E"/>
    <w:rsid w:val="003B5FD1"/>
    <w:rsid w:val="003B6907"/>
    <w:rsid w:val="003B787D"/>
    <w:rsid w:val="003B797E"/>
    <w:rsid w:val="003B7E8A"/>
    <w:rsid w:val="003B7FF4"/>
    <w:rsid w:val="003C042E"/>
    <w:rsid w:val="003C07B6"/>
    <w:rsid w:val="003C1086"/>
    <w:rsid w:val="003C10BE"/>
    <w:rsid w:val="003C145B"/>
    <w:rsid w:val="003C14D0"/>
    <w:rsid w:val="003C1606"/>
    <w:rsid w:val="003C174C"/>
    <w:rsid w:val="003C280B"/>
    <w:rsid w:val="003C337D"/>
    <w:rsid w:val="003C33DF"/>
    <w:rsid w:val="003C3FC8"/>
    <w:rsid w:val="003C410E"/>
    <w:rsid w:val="003C4CA8"/>
    <w:rsid w:val="003C57EA"/>
    <w:rsid w:val="003C7250"/>
    <w:rsid w:val="003C73D7"/>
    <w:rsid w:val="003C784D"/>
    <w:rsid w:val="003C7957"/>
    <w:rsid w:val="003C7A17"/>
    <w:rsid w:val="003D0236"/>
    <w:rsid w:val="003D0569"/>
    <w:rsid w:val="003D05BE"/>
    <w:rsid w:val="003D0BBD"/>
    <w:rsid w:val="003D0BC8"/>
    <w:rsid w:val="003D19A1"/>
    <w:rsid w:val="003D27DC"/>
    <w:rsid w:val="003D29CA"/>
    <w:rsid w:val="003D2F2D"/>
    <w:rsid w:val="003D3354"/>
    <w:rsid w:val="003D343A"/>
    <w:rsid w:val="003D359F"/>
    <w:rsid w:val="003D3B62"/>
    <w:rsid w:val="003D3BF0"/>
    <w:rsid w:val="003D4085"/>
    <w:rsid w:val="003D429D"/>
    <w:rsid w:val="003D4420"/>
    <w:rsid w:val="003D4DB2"/>
    <w:rsid w:val="003D5059"/>
    <w:rsid w:val="003D51D4"/>
    <w:rsid w:val="003D5451"/>
    <w:rsid w:val="003D58F1"/>
    <w:rsid w:val="003D5A51"/>
    <w:rsid w:val="003D608C"/>
    <w:rsid w:val="003D665A"/>
    <w:rsid w:val="003D6928"/>
    <w:rsid w:val="003D6B04"/>
    <w:rsid w:val="003D6D96"/>
    <w:rsid w:val="003D6E6E"/>
    <w:rsid w:val="003D6F9C"/>
    <w:rsid w:val="003D76A6"/>
    <w:rsid w:val="003D7C55"/>
    <w:rsid w:val="003D7DC1"/>
    <w:rsid w:val="003E026F"/>
    <w:rsid w:val="003E02E7"/>
    <w:rsid w:val="003E0392"/>
    <w:rsid w:val="003E0702"/>
    <w:rsid w:val="003E094C"/>
    <w:rsid w:val="003E10FE"/>
    <w:rsid w:val="003E2216"/>
    <w:rsid w:val="003E230C"/>
    <w:rsid w:val="003E23A7"/>
    <w:rsid w:val="003E28CF"/>
    <w:rsid w:val="003E4272"/>
    <w:rsid w:val="003E45FB"/>
    <w:rsid w:val="003E5116"/>
    <w:rsid w:val="003E52E5"/>
    <w:rsid w:val="003E53BD"/>
    <w:rsid w:val="003E55EF"/>
    <w:rsid w:val="003E57F2"/>
    <w:rsid w:val="003E5884"/>
    <w:rsid w:val="003E5DF6"/>
    <w:rsid w:val="003E68FC"/>
    <w:rsid w:val="003E6DD2"/>
    <w:rsid w:val="003E7060"/>
    <w:rsid w:val="003E74F8"/>
    <w:rsid w:val="003E7509"/>
    <w:rsid w:val="003E7945"/>
    <w:rsid w:val="003F007E"/>
    <w:rsid w:val="003F0893"/>
    <w:rsid w:val="003F08CA"/>
    <w:rsid w:val="003F0CB9"/>
    <w:rsid w:val="003F172F"/>
    <w:rsid w:val="003F1A26"/>
    <w:rsid w:val="003F21EF"/>
    <w:rsid w:val="003F22C4"/>
    <w:rsid w:val="003F2B28"/>
    <w:rsid w:val="003F325D"/>
    <w:rsid w:val="003F4038"/>
    <w:rsid w:val="003F41B9"/>
    <w:rsid w:val="003F43A3"/>
    <w:rsid w:val="003F4634"/>
    <w:rsid w:val="003F47DF"/>
    <w:rsid w:val="003F4831"/>
    <w:rsid w:val="003F4A75"/>
    <w:rsid w:val="003F4ACC"/>
    <w:rsid w:val="003F50F9"/>
    <w:rsid w:val="003F5318"/>
    <w:rsid w:val="003F572C"/>
    <w:rsid w:val="003F5A47"/>
    <w:rsid w:val="003F5AC5"/>
    <w:rsid w:val="003F5FCF"/>
    <w:rsid w:val="003F6829"/>
    <w:rsid w:val="003F72C0"/>
    <w:rsid w:val="003F744B"/>
    <w:rsid w:val="003F74A8"/>
    <w:rsid w:val="003F7B21"/>
    <w:rsid w:val="003F7E28"/>
    <w:rsid w:val="003F7FB3"/>
    <w:rsid w:val="003F7FCB"/>
    <w:rsid w:val="0040031F"/>
    <w:rsid w:val="004003C6"/>
    <w:rsid w:val="0040067F"/>
    <w:rsid w:val="00400683"/>
    <w:rsid w:val="0040093D"/>
    <w:rsid w:val="00401202"/>
    <w:rsid w:val="00401529"/>
    <w:rsid w:val="004018EA"/>
    <w:rsid w:val="004022DC"/>
    <w:rsid w:val="004028C1"/>
    <w:rsid w:val="004028E8"/>
    <w:rsid w:val="0040291B"/>
    <w:rsid w:val="0040337C"/>
    <w:rsid w:val="00403632"/>
    <w:rsid w:val="00403BB4"/>
    <w:rsid w:val="00403D67"/>
    <w:rsid w:val="00404002"/>
    <w:rsid w:val="00405072"/>
    <w:rsid w:val="0040516D"/>
    <w:rsid w:val="00406C77"/>
    <w:rsid w:val="00406F8C"/>
    <w:rsid w:val="00407E8D"/>
    <w:rsid w:val="0041029C"/>
    <w:rsid w:val="004103CC"/>
    <w:rsid w:val="004107EC"/>
    <w:rsid w:val="00410839"/>
    <w:rsid w:val="004108E7"/>
    <w:rsid w:val="00410F4D"/>
    <w:rsid w:val="00411406"/>
    <w:rsid w:val="004116EB"/>
    <w:rsid w:val="00412602"/>
    <w:rsid w:val="00412614"/>
    <w:rsid w:val="00412687"/>
    <w:rsid w:val="004128F1"/>
    <w:rsid w:val="00414676"/>
    <w:rsid w:val="004146C7"/>
    <w:rsid w:val="00414BDC"/>
    <w:rsid w:val="00414EAE"/>
    <w:rsid w:val="0041567E"/>
    <w:rsid w:val="004163D6"/>
    <w:rsid w:val="00416492"/>
    <w:rsid w:val="00416BC2"/>
    <w:rsid w:val="004177DE"/>
    <w:rsid w:val="004201DC"/>
    <w:rsid w:val="00420271"/>
    <w:rsid w:val="00420749"/>
    <w:rsid w:val="00421277"/>
    <w:rsid w:val="00421554"/>
    <w:rsid w:val="00421692"/>
    <w:rsid w:val="004220FC"/>
    <w:rsid w:val="00422673"/>
    <w:rsid w:val="004228F5"/>
    <w:rsid w:val="00422EC3"/>
    <w:rsid w:val="004231A3"/>
    <w:rsid w:val="004241B7"/>
    <w:rsid w:val="00424570"/>
    <w:rsid w:val="004254EC"/>
    <w:rsid w:val="00426456"/>
    <w:rsid w:val="00426919"/>
    <w:rsid w:val="00426F7F"/>
    <w:rsid w:val="00427460"/>
    <w:rsid w:val="00427BCD"/>
    <w:rsid w:val="004302C9"/>
    <w:rsid w:val="00430FA0"/>
    <w:rsid w:val="004312FD"/>
    <w:rsid w:val="0043188F"/>
    <w:rsid w:val="004320C1"/>
    <w:rsid w:val="00432315"/>
    <w:rsid w:val="004326F0"/>
    <w:rsid w:val="00432A1F"/>
    <w:rsid w:val="00432E07"/>
    <w:rsid w:val="00433CD4"/>
    <w:rsid w:val="00433E0D"/>
    <w:rsid w:val="00433E1D"/>
    <w:rsid w:val="00433F9B"/>
    <w:rsid w:val="00434207"/>
    <w:rsid w:val="00434395"/>
    <w:rsid w:val="0043440C"/>
    <w:rsid w:val="00434711"/>
    <w:rsid w:val="00434970"/>
    <w:rsid w:val="00434D74"/>
    <w:rsid w:val="00434F70"/>
    <w:rsid w:val="00434F98"/>
    <w:rsid w:val="00435281"/>
    <w:rsid w:val="004352A0"/>
    <w:rsid w:val="00435458"/>
    <w:rsid w:val="0043545A"/>
    <w:rsid w:val="0043591A"/>
    <w:rsid w:val="004359E1"/>
    <w:rsid w:val="00435D77"/>
    <w:rsid w:val="00435DAC"/>
    <w:rsid w:val="00436716"/>
    <w:rsid w:val="00436721"/>
    <w:rsid w:val="004367FB"/>
    <w:rsid w:val="00436AD8"/>
    <w:rsid w:val="00437C60"/>
    <w:rsid w:val="00437EDA"/>
    <w:rsid w:val="0044022E"/>
    <w:rsid w:val="00440B42"/>
    <w:rsid w:val="00440F52"/>
    <w:rsid w:val="00441C2F"/>
    <w:rsid w:val="00441F52"/>
    <w:rsid w:val="004420CA"/>
    <w:rsid w:val="004426E1"/>
    <w:rsid w:val="004431D9"/>
    <w:rsid w:val="00443381"/>
    <w:rsid w:val="0044355C"/>
    <w:rsid w:val="00443648"/>
    <w:rsid w:val="00443B0B"/>
    <w:rsid w:val="00443DAE"/>
    <w:rsid w:val="00444785"/>
    <w:rsid w:val="004448DC"/>
    <w:rsid w:val="004450E5"/>
    <w:rsid w:val="004452ED"/>
    <w:rsid w:val="0044533B"/>
    <w:rsid w:val="004455D8"/>
    <w:rsid w:val="00445771"/>
    <w:rsid w:val="00445A43"/>
    <w:rsid w:val="00445B07"/>
    <w:rsid w:val="00445DE2"/>
    <w:rsid w:val="00446244"/>
    <w:rsid w:val="0044698E"/>
    <w:rsid w:val="004475A4"/>
    <w:rsid w:val="0044761E"/>
    <w:rsid w:val="00447912"/>
    <w:rsid w:val="004479D7"/>
    <w:rsid w:val="00447A40"/>
    <w:rsid w:val="00447EE9"/>
    <w:rsid w:val="004504C3"/>
    <w:rsid w:val="0045055A"/>
    <w:rsid w:val="0045064C"/>
    <w:rsid w:val="00450D0E"/>
    <w:rsid w:val="00450D5E"/>
    <w:rsid w:val="004516AB"/>
    <w:rsid w:val="00452103"/>
    <w:rsid w:val="00452586"/>
    <w:rsid w:val="00452842"/>
    <w:rsid w:val="00452E93"/>
    <w:rsid w:val="004530A2"/>
    <w:rsid w:val="0045395B"/>
    <w:rsid w:val="00454273"/>
    <w:rsid w:val="004547BC"/>
    <w:rsid w:val="004548DD"/>
    <w:rsid w:val="00454B12"/>
    <w:rsid w:val="00455588"/>
    <w:rsid w:val="004555BE"/>
    <w:rsid w:val="004555D2"/>
    <w:rsid w:val="0045639A"/>
    <w:rsid w:val="00456606"/>
    <w:rsid w:val="004568CB"/>
    <w:rsid w:val="00456EC8"/>
    <w:rsid w:val="00457093"/>
    <w:rsid w:val="00457401"/>
    <w:rsid w:val="00457EC9"/>
    <w:rsid w:val="00457FCA"/>
    <w:rsid w:val="004600B3"/>
    <w:rsid w:val="00460A22"/>
    <w:rsid w:val="00460EAE"/>
    <w:rsid w:val="0046106C"/>
    <w:rsid w:val="00461A68"/>
    <w:rsid w:val="004623DC"/>
    <w:rsid w:val="00462C30"/>
    <w:rsid w:val="00462DA2"/>
    <w:rsid w:val="00463E5B"/>
    <w:rsid w:val="00463E98"/>
    <w:rsid w:val="004646D6"/>
    <w:rsid w:val="004654AD"/>
    <w:rsid w:val="004654C3"/>
    <w:rsid w:val="00465572"/>
    <w:rsid w:val="004656A5"/>
    <w:rsid w:val="0046581E"/>
    <w:rsid w:val="00465E30"/>
    <w:rsid w:val="00466170"/>
    <w:rsid w:val="004662AE"/>
    <w:rsid w:val="00466525"/>
    <w:rsid w:val="00466D26"/>
    <w:rsid w:val="00466F35"/>
    <w:rsid w:val="004673C8"/>
    <w:rsid w:val="0046757B"/>
    <w:rsid w:val="004676FA"/>
    <w:rsid w:val="00470446"/>
    <w:rsid w:val="00470E92"/>
    <w:rsid w:val="00471735"/>
    <w:rsid w:val="00471E34"/>
    <w:rsid w:val="004726AA"/>
    <w:rsid w:val="00472D42"/>
    <w:rsid w:val="00473168"/>
    <w:rsid w:val="00473E83"/>
    <w:rsid w:val="0047523A"/>
    <w:rsid w:val="00475905"/>
    <w:rsid w:val="00475942"/>
    <w:rsid w:val="00475F80"/>
    <w:rsid w:val="0047627B"/>
    <w:rsid w:val="00476465"/>
    <w:rsid w:val="004774AD"/>
    <w:rsid w:val="00477D9B"/>
    <w:rsid w:val="00480491"/>
    <w:rsid w:val="0048080F"/>
    <w:rsid w:val="004812C5"/>
    <w:rsid w:val="004813F4"/>
    <w:rsid w:val="00481B00"/>
    <w:rsid w:val="00481C54"/>
    <w:rsid w:val="004820AD"/>
    <w:rsid w:val="004821B5"/>
    <w:rsid w:val="004821F6"/>
    <w:rsid w:val="004829CD"/>
    <w:rsid w:val="004833B9"/>
    <w:rsid w:val="004833F6"/>
    <w:rsid w:val="004836C4"/>
    <w:rsid w:val="0048371C"/>
    <w:rsid w:val="00483AEC"/>
    <w:rsid w:val="004845D7"/>
    <w:rsid w:val="0048488F"/>
    <w:rsid w:val="00484BD5"/>
    <w:rsid w:val="00484CB7"/>
    <w:rsid w:val="00485396"/>
    <w:rsid w:val="00485666"/>
    <w:rsid w:val="00485DFF"/>
    <w:rsid w:val="004860F9"/>
    <w:rsid w:val="00486129"/>
    <w:rsid w:val="004861C6"/>
    <w:rsid w:val="0048680B"/>
    <w:rsid w:val="00486D2D"/>
    <w:rsid w:val="004873FE"/>
    <w:rsid w:val="0048752D"/>
    <w:rsid w:val="00487C04"/>
    <w:rsid w:val="0049016A"/>
    <w:rsid w:val="00490434"/>
    <w:rsid w:val="00490996"/>
    <w:rsid w:val="00490F38"/>
    <w:rsid w:val="00491D0A"/>
    <w:rsid w:val="00491EC3"/>
    <w:rsid w:val="00492579"/>
    <w:rsid w:val="004926D5"/>
    <w:rsid w:val="00492C89"/>
    <w:rsid w:val="00493369"/>
    <w:rsid w:val="0049353F"/>
    <w:rsid w:val="00493EEE"/>
    <w:rsid w:val="004940E3"/>
    <w:rsid w:val="004947FF"/>
    <w:rsid w:val="004953BB"/>
    <w:rsid w:val="00495439"/>
    <w:rsid w:val="00495D3E"/>
    <w:rsid w:val="00495D76"/>
    <w:rsid w:val="0049733D"/>
    <w:rsid w:val="00497761"/>
    <w:rsid w:val="0049780E"/>
    <w:rsid w:val="00497822"/>
    <w:rsid w:val="00497AF6"/>
    <w:rsid w:val="00497AFC"/>
    <w:rsid w:val="00497B6F"/>
    <w:rsid w:val="00497F4E"/>
    <w:rsid w:val="004A056E"/>
    <w:rsid w:val="004A131D"/>
    <w:rsid w:val="004A166E"/>
    <w:rsid w:val="004A23C7"/>
    <w:rsid w:val="004A28BB"/>
    <w:rsid w:val="004A3473"/>
    <w:rsid w:val="004A3544"/>
    <w:rsid w:val="004A35A2"/>
    <w:rsid w:val="004A3C91"/>
    <w:rsid w:val="004A47CB"/>
    <w:rsid w:val="004A4BBF"/>
    <w:rsid w:val="004A4F25"/>
    <w:rsid w:val="004A52CF"/>
    <w:rsid w:val="004A5CC4"/>
    <w:rsid w:val="004A5F17"/>
    <w:rsid w:val="004A6307"/>
    <w:rsid w:val="004A6874"/>
    <w:rsid w:val="004A79D8"/>
    <w:rsid w:val="004B0045"/>
    <w:rsid w:val="004B0875"/>
    <w:rsid w:val="004B0E69"/>
    <w:rsid w:val="004B1375"/>
    <w:rsid w:val="004B17DD"/>
    <w:rsid w:val="004B2F00"/>
    <w:rsid w:val="004B3CD4"/>
    <w:rsid w:val="004B3F4D"/>
    <w:rsid w:val="004B4AD1"/>
    <w:rsid w:val="004B4AE6"/>
    <w:rsid w:val="004B51B6"/>
    <w:rsid w:val="004B57D9"/>
    <w:rsid w:val="004B58DF"/>
    <w:rsid w:val="004B5BEE"/>
    <w:rsid w:val="004B5C26"/>
    <w:rsid w:val="004B6B93"/>
    <w:rsid w:val="004B7024"/>
    <w:rsid w:val="004B7385"/>
    <w:rsid w:val="004B7482"/>
    <w:rsid w:val="004B7AC8"/>
    <w:rsid w:val="004B7C1B"/>
    <w:rsid w:val="004C1469"/>
    <w:rsid w:val="004C1990"/>
    <w:rsid w:val="004C1E49"/>
    <w:rsid w:val="004C1F17"/>
    <w:rsid w:val="004C2367"/>
    <w:rsid w:val="004C2AF5"/>
    <w:rsid w:val="004C2B99"/>
    <w:rsid w:val="004C45A3"/>
    <w:rsid w:val="004C49B1"/>
    <w:rsid w:val="004C4AC9"/>
    <w:rsid w:val="004C5060"/>
    <w:rsid w:val="004C64E0"/>
    <w:rsid w:val="004C69C3"/>
    <w:rsid w:val="004C6BFD"/>
    <w:rsid w:val="004C6D63"/>
    <w:rsid w:val="004C742B"/>
    <w:rsid w:val="004C7A7C"/>
    <w:rsid w:val="004C7B2E"/>
    <w:rsid w:val="004D0463"/>
    <w:rsid w:val="004D118D"/>
    <w:rsid w:val="004D125C"/>
    <w:rsid w:val="004D1299"/>
    <w:rsid w:val="004D2900"/>
    <w:rsid w:val="004D3025"/>
    <w:rsid w:val="004D389A"/>
    <w:rsid w:val="004D3E1B"/>
    <w:rsid w:val="004D3F6B"/>
    <w:rsid w:val="004D450B"/>
    <w:rsid w:val="004D4689"/>
    <w:rsid w:val="004D4855"/>
    <w:rsid w:val="004D4AFC"/>
    <w:rsid w:val="004D53BE"/>
    <w:rsid w:val="004D55A5"/>
    <w:rsid w:val="004D6372"/>
    <w:rsid w:val="004D6458"/>
    <w:rsid w:val="004D696F"/>
    <w:rsid w:val="004D722F"/>
    <w:rsid w:val="004D79AD"/>
    <w:rsid w:val="004E08D5"/>
    <w:rsid w:val="004E0D0D"/>
    <w:rsid w:val="004E1EAF"/>
    <w:rsid w:val="004E2BB9"/>
    <w:rsid w:val="004E319D"/>
    <w:rsid w:val="004E3262"/>
    <w:rsid w:val="004E3B7D"/>
    <w:rsid w:val="004E4B26"/>
    <w:rsid w:val="004E4FFB"/>
    <w:rsid w:val="004E6939"/>
    <w:rsid w:val="004E6A7D"/>
    <w:rsid w:val="004E6B5B"/>
    <w:rsid w:val="004E705D"/>
    <w:rsid w:val="004E74E7"/>
    <w:rsid w:val="004E7DF9"/>
    <w:rsid w:val="004F08F5"/>
    <w:rsid w:val="004F0923"/>
    <w:rsid w:val="004F0AD8"/>
    <w:rsid w:val="004F0EF3"/>
    <w:rsid w:val="004F13E6"/>
    <w:rsid w:val="004F1AB7"/>
    <w:rsid w:val="004F1AC0"/>
    <w:rsid w:val="004F2AE5"/>
    <w:rsid w:val="004F4C3E"/>
    <w:rsid w:val="004F4FB9"/>
    <w:rsid w:val="004F50D6"/>
    <w:rsid w:val="004F5274"/>
    <w:rsid w:val="004F531E"/>
    <w:rsid w:val="004F63A0"/>
    <w:rsid w:val="004F6FC8"/>
    <w:rsid w:val="004F7060"/>
    <w:rsid w:val="004F7BF4"/>
    <w:rsid w:val="0050099B"/>
    <w:rsid w:val="00500EF5"/>
    <w:rsid w:val="00501004"/>
    <w:rsid w:val="00501CAC"/>
    <w:rsid w:val="00501CBC"/>
    <w:rsid w:val="00501D63"/>
    <w:rsid w:val="00501DB7"/>
    <w:rsid w:val="00502735"/>
    <w:rsid w:val="00502A40"/>
    <w:rsid w:val="00503CDA"/>
    <w:rsid w:val="005044BE"/>
    <w:rsid w:val="00504D25"/>
    <w:rsid w:val="00504F39"/>
    <w:rsid w:val="005064A5"/>
    <w:rsid w:val="00506B3D"/>
    <w:rsid w:val="00506D5E"/>
    <w:rsid w:val="00506D85"/>
    <w:rsid w:val="00507048"/>
    <w:rsid w:val="00507684"/>
    <w:rsid w:val="005078AD"/>
    <w:rsid w:val="00507B2D"/>
    <w:rsid w:val="00507B8A"/>
    <w:rsid w:val="00507F19"/>
    <w:rsid w:val="00510048"/>
    <w:rsid w:val="005100C0"/>
    <w:rsid w:val="005104FD"/>
    <w:rsid w:val="005105AF"/>
    <w:rsid w:val="00510979"/>
    <w:rsid w:val="00510AFB"/>
    <w:rsid w:val="0051121F"/>
    <w:rsid w:val="005112A2"/>
    <w:rsid w:val="00511353"/>
    <w:rsid w:val="005115EC"/>
    <w:rsid w:val="00511652"/>
    <w:rsid w:val="00511976"/>
    <w:rsid w:val="00511A4C"/>
    <w:rsid w:val="00512C45"/>
    <w:rsid w:val="005131DD"/>
    <w:rsid w:val="005141C7"/>
    <w:rsid w:val="00514434"/>
    <w:rsid w:val="005145C5"/>
    <w:rsid w:val="00514E13"/>
    <w:rsid w:val="00515B00"/>
    <w:rsid w:val="00517340"/>
    <w:rsid w:val="00517F39"/>
    <w:rsid w:val="0052035A"/>
    <w:rsid w:val="005203A4"/>
    <w:rsid w:val="00520EED"/>
    <w:rsid w:val="00520FE2"/>
    <w:rsid w:val="0052158F"/>
    <w:rsid w:val="00521A0D"/>
    <w:rsid w:val="00522062"/>
    <w:rsid w:val="005220EC"/>
    <w:rsid w:val="00522FBF"/>
    <w:rsid w:val="0052303C"/>
    <w:rsid w:val="00523870"/>
    <w:rsid w:val="00524707"/>
    <w:rsid w:val="00524FED"/>
    <w:rsid w:val="00525374"/>
    <w:rsid w:val="00525525"/>
    <w:rsid w:val="00525721"/>
    <w:rsid w:val="00525A97"/>
    <w:rsid w:val="00525CD4"/>
    <w:rsid w:val="00525DE2"/>
    <w:rsid w:val="00526C62"/>
    <w:rsid w:val="00527CA1"/>
    <w:rsid w:val="00527DAD"/>
    <w:rsid w:val="00530061"/>
    <w:rsid w:val="0053011F"/>
    <w:rsid w:val="0053046B"/>
    <w:rsid w:val="00531194"/>
    <w:rsid w:val="00531B2A"/>
    <w:rsid w:val="00531C00"/>
    <w:rsid w:val="0053202B"/>
    <w:rsid w:val="00532057"/>
    <w:rsid w:val="00532095"/>
    <w:rsid w:val="005320F6"/>
    <w:rsid w:val="00532748"/>
    <w:rsid w:val="00532A2F"/>
    <w:rsid w:val="00532E28"/>
    <w:rsid w:val="005331AD"/>
    <w:rsid w:val="0053332E"/>
    <w:rsid w:val="005333D5"/>
    <w:rsid w:val="00533570"/>
    <w:rsid w:val="00533640"/>
    <w:rsid w:val="005337D3"/>
    <w:rsid w:val="005338B9"/>
    <w:rsid w:val="00534851"/>
    <w:rsid w:val="005358E6"/>
    <w:rsid w:val="00535A9E"/>
    <w:rsid w:val="00535F14"/>
    <w:rsid w:val="005364FC"/>
    <w:rsid w:val="00536566"/>
    <w:rsid w:val="005365F1"/>
    <w:rsid w:val="00537477"/>
    <w:rsid w:val="00537885"/>
    <w:rsid w:val="005378F7"/>
    <w:rsid w:val="00537C7B"/>
    <w:rsid w:val="00540095"/>
    <w:rsid w:val="005408B8"/>
    <w:rsid w:val="00540DFB"/>
    <w:rsid w:val="0054152D"/>
    <w:rsid w:val="0054164B"/>
    <w:rsid w:val="0054209F"/>
    <w:rsid w:val="005426C0"/>
    <w:rsid w:val="005434C7"/>
    <w:rsid w:val="00543D29"/>
    <w:rsid w:val="00543E8E"/>
    <w:rsid w:val="005441D8"/>
    <w:rsid w:val="00545837"/>
    <w:rsid w:val="0054602F"/>
    <w:rsid w:val="005477E6"/>
    <w:rsid w:val="00547E79"/>
    <w:rsid w:val="005502FF"/>
    <w:rsid w:val="0055086C"/>
    <w:rsid w:val="0055096E"/>
    <w:rsid w:val="00550AF8"/>
    <w:rsid w:val="00550EEA"/>
    <w:rsid w:val="005516FA"/>
    <w:rsid w:val="00551E69"/>
    <w:rsid w:val="00551E8F"/>
    <w:rsid w:val="00551E9C"/>
    <w:rsid w:val="00552337"/>
    <w:rsid w:val="005523CB"/>
    <w:rsid w:val="0055259F"/>
    <w:rsid w:val="00552C82"/>
    <w:rsid w:val="00552DF0"/>
    <w:rsid w:val="005530F9"/>
    <w:rsid w:val="0055313D"/>
    <w:rsid w:val="00553720"/>
    <w:rsid w:val="00555983"/>
    <w:rsid w:val="00555A83"/>
    <w:rsid w:val="0055646B"/>
    <w:rsid w:val="00556878"/>
    <w:rsid w:val="005569F5"/>
    <w:rsid w:val="00556B3D"/>
    <w:rsid w:val="00556D61"/>
    <w:rsid w:val="00556DCE"/>
    <w:rsid w:val="00557258"/>
    <w:rsid w:val="00560EA7"/>
    <w:rsid w:val="00560F52"/>
    <w:rsid w:val="0056125F"/>
    <w:rsid w:val="00562282"/>
    <w:rsid w:val="00562444"/>
    <w:rsid w:val="00562D61"/>
    <w:rsid w:val="00562F7C"/>
    <w:rsid w:val="0056350E"/>
    <w:rsid w:val="005636B1"/>
    <w:rsid w:val="00563D2A"/>
    <w:rsid w:val="00564023"/>
    <w:rsid w:val="00564AD0"/>
    <w:rsid w:val="00564B48"/>
    <w:rsid w:val="005654AA"/>
    <w:rsid w:val="00565D5A"/>
    <w:rsid w:val="00566275"/>
    <w:rsid w:val="005663C1"/>
    <w:rsid w:val="0056682B"/>
    <w:rsid w:val="00566E7E"/>
    <w:rsid w:val="00567974"/>
    <w:rsid w:val="005700DE"/>
    <w:rsid w:val="005700E1"/>
    <w:rsid w:val="005702D0"/>
    <w:rsid w:val="005705DF"/>
    <w:rsid w:val="0057078A"/>
    <w:rsid w:val="00570CEF"/>
    <w:rsid w:val="00571527"/>
    <w:rsid w:val="00571AF5"/>
    <w:rsid w:val="00572DF7"/>
    <w:rsid w:val="005736B2"/>
    <w:rsid w:val="00573758"/>
    <w:rsid w:val="00573804"/>
    <w:rsid w:val="00573FEF"/>
    <w:rsid w:val="00574355"/>
    <w:rsid w:val="00574D5A"/>
    <w:rsid w:val="0057507C"/>
    <w:rsid w:val="0057575E"/>
    <w:rsid w:val="005768A2"/>
    <w:rsid w:val="00577038"/>
    <w:rsid w:val="0057770C"/>
    <w:rsid w:val="0057782D"/>
    <w:rsid w:val="00577A01"/>
    <w:rsid w:val="00580534"/>
    <w:rsid w:val="00581055"/>
    <w:rsid w:val="005817E3"/>
    <w:rsid w:val="00581805"/>
    <w:rsid w:val="00581DB3"/>
    <w:rsid w:val="005822D6"/>
    <w:rsid w:val="00582362"/>
    <w:rsid w:val="00582366"/>
    <w:rsid w:val="00582E3B"/>
    <w:rsid w:val="00583161"/>
    <w:rsid w:val="005835EC"/>
    <w:rsid w:val="005842AE"/>
    <w:rsid w:val="005843A5"/>
    <w:rsid w:val="005849F9"/>
    <w:rsid w:val="00584C99"/>
    <w:rsid w:val="00584F3B"/>
    <w:rsid w:val="00585849"/>
    <w:rsid w:val="0058721A"/>
    <w:rsid w:val="00587B38"/>
    <w:rsid w:val="00587B3E"/>
    <w:rsid w:val="00587E39"/>
    <w:rsid w:val="00590AF2"/>
    <w:rsid w:val="00591C9B"/>
    <w:rsid w:val="00591DF7"/>
    <w:rsid w:val="00592CD1"/>
    <w:rsid w:val="00592D7D"/>
    <w:rsid w:val="00593146"/>
    <w:rsid w:val="005932AF"/>
    <w:rsid w:val="00593642"/>
    <w:rsid w:val="005943B6"/>
    <w:rsid w:val="0059440E"/>
    <w:rsid w:val="00594CC7"/>
    <w:rsid w:val="00596E98"/>
    <w:rsid w:val="005973CF"/>
    <w:rsid w:val="005A01EB"/>
    <w:rsid w:val="005A0AE4"/>
    <w:rsid w:val="005A102E"/>
    <w:rsid w:val="005A1732"/>
    <w:rsid w:val="005A1A57"/>
    <w:rsid w:val="005A1CAA"/>
    <w:rsid w:val="005A2285"/>
    <w:rsid w:val="005A259E"/>
    <w:rsid w:val="005A2E55"/>
    <w:rsid w:val="005A3051"/>
    <w:rsid w:val="005A3116"/>
    <w:rsid w:val="005A3275"/>
    <w:rsid w:val="005A359A"/>
    <w:rsid w:val="005A3CB8"/>
    <w:rsid w:val="005A3E35"/>
    <w:rsid w:val="005A41D9"/>
    <w:rsid w:val="005A4C31"/>
    <w:rsid w:val="005A4C76"/>
    <w:rsid w:val="005A6231"/>
    <w:rsid w:val="005A6325"/>
    <w:rsid w:val="005A6538"/>
    <w:rsid w:val="005A7693"/>
    <w:rsid w:val="005A77E0"/>
    <w:rsid w:val="005A7A7D"/>
    <w:rsid w:val="005B0620"/>
    <w:rsid w:val="005B0710"/>
    <w:rsid w:val="005B0952"/>
    <w:rsid w:val="005B0C86"/>
    <w:rsid w:val="005B17F6"/>
    <w:rsid w:val="005B1D60"/>
    <w:rsid w:val="005B1E84"/>
    <w:rsid w:val="005B1FD6"/>
    <w:rsid w:val="005B23C2"/>
    <w:rsid w:val="005B25A3"/>
    <w:rsid w:val="005B295C"/>
    <w:rsid w:val="005B2A3D"/>
    <w:rsid w:val="005B2AF8"/>
    <w:rsid w:val="005B30CA"/>
    <w:rsid w:val="005B3975"/>
    <w:rsid w:val="005B3FDE"/>
    <w:rsid w:val="005B421D"/>
    <w:rsid w:val="005B4292"/>
    <w:rsid w:val="005B437A"/>
    <w:rsid w:val="005B450D"/>
    <w:rsid w:val="005B478B"/>
    <w:rsid w:val="005B5152"/>
    <w:rsid w:val="005B5B45"/>
    <w:rsid w:val="005B5DD2"/>
    <w:rsid w:val="005B6F4A"/>
    <w:rsid w:val="005B6F6C"/>
    <w:rsid w:val="005B7691"/>
    <w:rsid w:val="005B7C61"/>
    <w:rsid w:val="005B7F92"/>
    <w:rsid w:val="005C003D"/>
    <w:rsid w:val="005C0690"/>
    <w:rsid w:val="005C0CEB"/>
    <w:rsid w:val="005C0F76"/>
    <w:rsid w:val="005C14B9"/>
    <w:rsid w:val="005C1754"/>
    <w:rsid w:val="005C18D7"/>
    <w:rsid w:val="005C193C"/>
    <w:rsid w:val="005C22EC"/>
    <w:rsid w:val="005C2407"/>
    <w:rsid w:val="005C3866"/>
    <w:rsid w:val="005C4330"/>
    <w:rsid w:val="005C49BA"/>
    <w:rsid w:val="005C5145"/>
    <w:rsid w:val="005C5FF2"/>
    <w:rsid w:val="005C689B"/>
    <w:rsid w:val="005C6F84"/>
    <w:rsid w:val="005C729E"/>
    <w:rsid w:val="005C7AFD"/>
    <w:rsid w:val="005D0007"/>
    <w:rsid w:val="005D00FB"/>
    <w:rsid w:val="005D0451"/>
    <w:rsid w:val="005D09B0"/>
    <w:rsid w:val="005D09C0"/>
    <w:rsid w:val="005D0CA0"/>
    <w:rsid w:val="005D0E0B"/>
    <w:rsid w:val="005D1357"/>
    <w:rsid w:val="005D1799"/>
    <w:rsid w:val="005D1ACA"/>
    <w:rsid w:val="005D2E74"/>
    <w:rsid w:val="005D311C"/>
    <w:rsid w:val="005D3717"/>
    <w:rsid w:val="005D3B90"/>
    <w:rsid w:val="005D3D8B"/>
    <w:rsid w:val="005D3F04"/>
    <w:rsid w:val="005D4BB4"/>
    <w:rsid w:val="005D59B5"/>
    <w:rsid w:val="005D5D10"/>
    <w:rsid w:val="005D5EAF"/>
    <w:rsid w:val="005D6643"/>
    <w:rsid w:val="005D6762"/>
    <w:rsid w:val="005D67D5"/>
    <w:rsid w:val="005D69F5"/>
    <w:rsid w:val="005D6FBB"/>
    <w:rsid w:val="005D718B"/>
    <w:rsid w:val="005E14EF"/>
    <w:rsid w:val="005E153A"/>
    <w:rsid w:val="005E15E0"/>
    <w:rsid w:val="005E196C"/>
    <w:rsid w:val="005E196F"/>
    <w:rsid w:val="005E2179"/>
    <w:rsid w:val="005E2B31"/>
    <w:rsid w:val="005E2F8D"/>
    <w:rsid w:val="005E3001"/>
    <w:rsid w:val="005E4225"/>
    <w:rsid w:val="005E4D29"/>
    <w:rsid w:val="005E4D4E"/>
    <w:rsid w:val="005E504B"/>
    <w:rsid w:val="005E5400"/>
    <w:rsid w:val="005E5995"/>
    <w:rsid w:val="005E59A2"/>
    <w:rsid w:val="005E5C55"/>
    <w:rsid w:val="005E5C57"/>
    <w:rsid w:val="005E5E4B"/>
    <w:rsid w:val="005E607D"/>
    <w:rsid w:val="005E60BE"/>
    <w:rsid w:val="005E6846"/>
    <w:rsid w:val="005E692A"/>
    <w:rsid w:val="005E76AA"/>
    <w:rsid w:val="005F0006"/>
    <w:rsid w:val="005F017E"/>
    <w:rsid w:val="005F01CF"/>
    <w:rsid w:val="005F033F"/>
    <w:rsid w:val="005F0889"/>
    <w:rsid w:val="005F1213"/>
    <w:rsid w:val="005F17EB"/>
    <w:rsid w:val="005F183D"/>
    <w:rsid w:val="005F1F7B"/>
    <w:rsid w:val="005F2226"/>
    <w:rsid w:val="005F2609"/>
    <w:rsid w:val="005F27C1"/>
    <w:rsid w:val="005F27F3"/>
    <w:rsid w:val="005F376A"/>
    <w:rsid w:val="005F38B9"/>
    <w:rsid w:val="005F3DA0"/>
    <w:rsid w:val="005F422E"/>
    <w:rsid w:val="005F447A"/>
    <w:rsid w:val="005F5E34"/>
    <w:rsid w:val="005F668E"/>
    <w:rsid w:val="005F6885"/>
    <w:rsid w:val="005F6D9F"/>
    <w:rsid w:val="005F769F"/>
    <w:rsid w:val="005F7A75"/>
    <w:rsid w:val="005F7BA2"/>
    <w:rsid w:val="005F7F96"/>
    <w:rsid w:val="0060002E"/>
    <w:rsid w:val="00600564"/>
    <w:rsid w:val="00600F76"/>
    <w:rsid w:val="00600F81"/>
    <w:rsid w:val="00601032"/>
    <w:rsid w:val="006011DC"/>
    <w:rsid w:val="00601238"/>
    <w:rsid w:val="006014FD"/>
    <w:rsid w:val="00601DD5"/>
    <w:rsid w:val="006024CC"/>
    <w:rsid w:val="00603B78"/>
    <w:rsid w:val="0060497D"/>
    <w:rsid w:val="00605860"/>
    <w:rsid w:val="00605AEB"/>
    <w:rsid w:val="00605E1D"/>
    <w:rsid w:val="006063BB"/>
    <w:rsid w:val="00606961"/>
    <w:rsid w:val="006069E1"/>
    <w:rsid w:val="00606F6E"/>
    <w:rsid w:val="00607252"/>
    <w:rsid w:val="00610914"/>
    <w:rsid w:val="00611C76"/>
    <w:rsid w:val="00611D7D"/>
    <w:rsid w:val="0061244C"/>
    <w:rsid w:val="006124C3"/>
    <w:rsid w:val="00612694"/>
    <w:rsid w:val="006129EB"/>
    <w:rsid w:val="00612B11"/>
    <w:rsid w:val="00612D9B"/>
    <w:rsid w:val="006130B6"/>
    <w:rsid w:val="00613DD7"/>
    <w:rsid w:val="006143EE"/>
    <w:rsid w:val="00614756"/>
    <w:rsid w:val="00614FB9"/>
    <w:rsid w:val="00615077"/>
    <w:rsid w:val="00615345"/>
    <w:rsid w:val="00615514"/>
    <w:rsid w:val="006158F7"/>
    <w:rsid w:val="00615BA5"/>
    <w:rsid w:val="00615CD4"/>
    <w:rsid w:val="00615DA6"/>
    <w:rsid w:val="006163F1"/>
    <w:rsid w:val="00617004"/>
    <w:rsid w:val="00617D5C"/>
    <w:rsid w:val="00620388"/>
    <w:rsid w:val="00621033"/>
    <w:rsid w:val="006220AE"/>
    <w:rsid w:val="006224F6"/>
    <w:rsid w:val="006229E3"/>
    <w:rsid w:val="00622F36"/>
    <w:rsid w:val="006231E4"/>
    <w:rsid w:val="00623E2A"/>
    <w:rsid w:val="006240C3"/>
    <w:rsid w:val="00624528"/>
    <w:rsid w:val="00624801"/>
    <w:rsid w:val="006249AB"/>
    <w:rsid w:val="00624C7E"/>
    <w:rsid w:val="00624E04"/>
    <w:rsid w:val="00624FC3"/>
    <w:rsid w:val="00625DFF"/>
    <w:rsid w:val="0062609C"/>
    <w:rsid w:val="00626152"/>
    <w:rsid w:val="00626DB0"/>
    <w:rsid w:val="00626EC0"/>
    <w:rsid w:val="00626FD8"/>
    <w:rsid w:val="006276B1"/>
    <w:rsid w:val="00630368"/>
    <w:rsid w:val="006306D5"/>
    <w:rsid w:val="00630ABB"/>
    <w:rsid w:val="0063120A"/>
    <w:rsid w:val="00631388"/>
    <w:rsid w:val="0063195A"/>
    <w:rsid w:val="00631F59"/>
    <w:rsid w:val="006321A7"/>
    <w:rsid w:val="0063252B"/>
    <w:rsid w:val="006333AF"/>
    <w:rsid w:val="00633872"/>
    <w:rsid w:val="0063456C"/>
    <w:rsid w:val="00634598"/>
    <w:rsid w:val="006349A7"/>
    <w:rsid w:val="00635643"/>
    <w:rsid w:val="00635D04"/>
    <w:rsid w:val="00635DC4"/>
    <w:rsid w:val="006360DF"/>
    <w:rsid w:val="006368CB"/>
    <w:rsid w:val="0063760B"/>
    <w:rsid w:val="00637A7B"/>
    <w:rsid w:val="00637C40"/>
    <w:rsid w:val="00640801"/>
    <w:rsid w:val="0064084A"/>
    <w:rsid w:val="00640B70"/>
    <w:rsid w:val="00640BCB"/>
    <w:rsid w:val="0064182B"/>
    <w:rsid w:val="0064243B"/>
    <w:rsid w:val="00642512"/>
    <w:rsid w:val="00643562"/>
    <w:rsid w:val="006448AD"/>
    <w:rsid w:val="00644DB3"/>
    <w:rsid w:val="00645495"/>
    <w:rsid w:val="00645D0D"/>
    <w:rsid w:val="006463F5"/>
    <w:rsid w:val="006471DA"/>
    <w:rsid w:val="00647BB4"/>
    <w:rsid w:val="006502C8"/>
    <w:rsid w:val="006502FC"/>
    <w:rsid w:val="006503DD"/>
    <w:rsid w:val="00650594"/>
    <w:rsid w:val="00651392"/>
    <w:rsid w:val="006514EB"/>
    <w:rsid w:val="0065183A"/>
    <w:rsid w:val="00651BBE"/>
    <w:rsid w:val="00651D38"/>
    <w:rsid w:val="006527FA"/>
    <w:rsid w:val="00653B49"/>
    <w:rsid w:val="00653E79"/>
    <w:rsid w:val="00653F63"/>
    <w:rsid w:val="00654185"/>
    <w:rsid w:val="006543A8"/>
    <w:rsid w:val="00654938"/>
    <w:rsid w:val="00654A35"/>
    <w:rsid w:val="00654CF8"/>
    <w:rsid w:val="006563BA"/>
    <w:rsid w:val="00657210"/>
    <w:rsid w:val="00660754"/>
    <w:rsid w:val="006611D9"/>
    <w:rsid w:val="00661DFC"/>
    <w:rsid w:val="00662FC8"/>
    <w:rsid w:val="00663B60"/>
    <w:rsid w:val="006641E5"/>
    <w:rsid w:val="0066429D"/>
    <w:rsid w:val="00664F6B"/>
    <w:rsid w:val="006654EF"/>
    <w:rsid w:val="00665C8E"/>
    <w:rsid w:val="00665E45"/>
    <w:rsid w:val="00665E46"/>
    <w:rsid w:val="00665F6E"/>
    <w:rsid w:val="00666129"/>
    <w:rsid w:val="0066652D"/>
    <w:rsid w:val="00666825"/>
    <w:rsid w:val="00666A38"/>
    <w:rsid w:val="00667110"/>
    <w:rsid w:val="00670540"/>
    <w:rsid w:val="006705B3"/>
    <w:rsid w:val="00670631"/>
    <w:rsid w:val="00670B12"/>
    <w:rsid w:val="00671704"/>
    <w:rsid w:val="0067177B"/>
    <w:rsid w:val="00671966"/>
    <w:rsid w:val="00671AC0"/>
    <w:rsid w:val="00671C73"/>
    <w:rsid w:val="00671F86"/>
    <w:rsid w:val="006720B5"/>
    <w:rsid w:val="00672E50"/>
    <w:rsid w:val="00673106"/>
    <w:rsid w:val="00673523"/>
    <w:rsid w:val="00673D7A"/>
    <w:rsid w:val="00673FD9"/>
    <w:rsid w:val="006740EB"/>
    <w:rsid w:val="006744B1"/>
    <w:rsid w:val="00675140"/>
    <w:rsid w:val="0067514B"/>
    <w:rsid w:val="00675519"/>
    <w:rsid w:val="0067593C"/>
    <w:rsid w:val="00675EFB"/>
    <w:rsid w:val="00675F6F"/>
    <w:rsid w:val="00676116"/>
    <w:rsid w:val="006767E3"/>
    <w:rsid w:val="00676A9F"/>
    <w:rsid w:val="00676E34"/>
    <w:rsid w:val="00677498"/>
    <w:rsid w:val="006775A0"/>
    <w:rsid w:val="006775DC"/>
    <w:rsid w:val="00677D75"/>
    <w:rsid w:val="006800D0"/>
    <w:rsid w:val="0068061D"/>
    <w:rsid w:val="00680EEA"/>
    <w:rsid w:val="006811BE"/>
    <w:rsid w:val="00681DFC"/>
    <w:rsid w:val="00681F29"/>
    <w:rsid w:val="006828FD"/>
    <w:rsid w:val="00682D65"/>
    <w:rsid w:val="00683286"/>
    <w:rsid w:val="00683502"/>
    <w:rsid w:val="00683BD8"/>
    <w:rsid w:val="00683C56"/>
    <w:rsid w:val="00683F10"/>
    <w:rsid w:val="00684437"/>
    <w:rsid w:val="006855F2"/>
    <w:rsid w:val="006857B6"/>
    <w:rsid w:val="00685AF1"/>
    <w:rsid w:val="00685E83"/>
    <w:rsid w:val="00686433"/>
    <w:rsid w:val="00686B90"/>
    <w:rsid w:val="00686E0C"/>
    <w:rsid w:val="00686EE2"/>
    <w:rsid w:val="00686F7A"/>
    <w:rsid w:val="00687388"/>
    <w:rsid w:val="00687411"/>
    <w:rsid w:val="00687FC3"/>
    <w:rsid w:val="00690138"/>
    <w:rsid w:val="006903CF"/>
    <w:rsid w:val="006904D4"/>
    <w:rsid w:val="00690FEC"/>
    <w:rsid w:val="0069161B"/>
    <w:rsid w:val="00691996"/>
    <w:rsid w:val="0069225B"/>
    <w:rsid w:val="00692431"/>
    <w:rsid w:val="006924B7"/>
    <w:rsid w:val="0069258E"/>
    <w:rsid w:val="006926A3"/>
    <w:rsid w:val="00692B6F"/>
    <w:rsid w:val="0069381D"/>
    <w:rsid w:val="00693971"/>
    <w:rsid w:val="00693A70"/>
    <w:rsid w:val="006948DE"/>
    <w:rsid w:val="00694BD7"/>
    <w:rsid w:val="006950F1"/>
    <w:rsid w:val="00695431"/>
    <w:rsid w:val="006955AF"/>
    <w:rsid w:val="006957BA"/>
    <w:rsid w:val="00695B08"/>
    <w:rsid w:val="00695BDD"/>
    <w:rsid w:val="00695DBD"/>
    <w:rsid w:val="0069621E"/>
    <w:rsid w:val="00696942"/>
    <w:rsid w:val="0069783B"/>
    <w:rsid w:val="006A0162"/>
    <w:rsid w:val="006A02FE"/>
    <w:rsid w:val="006A0A01"/>
    <w:rsid w:val="006A0D36"/>
    <w:rsid w:val="006A11EF"/>
    <w:rsid w:val="006A1322"/>
    <w:rsid w:val="006A1CC1"/>
    <w:rsid w:val="006A1CF3"/>
    <w:rsid w:val="006A25F7"/>
    <w:rsid w:val="006A28E1"/>
    <w:rsid w:val="006A388D"/>
    <w:rsid w:val="006A3A65"/>
    <w:rsid w:val="006A3E2D"/>
    <w:rsid w:val="006A47F5"/>
    <w:rsid w:val="006A4B69"/>
    <w:rsid w:val="006A4CC2"/>
    <w:rsid w:val="006A62CF"/>
    <w:rsid w:val="006A6E20"/>
    <w:rsid w:val="006A72CE"/>
    <w:rsid w:val="006A7A6E"/>
    <w:rsid w:val="006B07D5"/>
    <w:rsid w:val="006B0EFF"/>
    <w:rsid w:val="006B1D2B"/>
    <w:rsid w:val="006B1E5B"/>
    <w:rsid w:val="006B2398"/>
    <w:rsid w:val="006B2756"/>
    <w:rsid w:val="006B32F5"/>
    <w:rsid w:val="006B341C"/>
    <w:rsid w:val="006B363F"/>
    <w:rsid w:val="006B36AE"/>
    <w:rsid w:val="006B37DD"/>
    <w:rsid w:val="006B40F7"/>
    <w:rsid w:val="006B4174"/>
    <w:rsid w:val="006B5EEC"/>
    <w:rsid w:val="006B6C8C"/>
    <w:rsid w:val="006B6D7F"/>
    <w:rsid w:val="006B7320"/>
    <w:rsid w:val="006B7452"/>
    <w:rsid w:val="006B76E4"/>
    <w:rsid w:val="006B7876"/>
    <w:rsid w:val="006B7B1E"/>
    <w:rsid w:val="006C068E"/>
    <w:rsid w:val="006C11C1"/>
    <w:rsid w:val="006C157C"/>
    <w:rsid w:val="006C1C2F"/>
    <w:rsid w:val="006C5221"/>
    <w:rsid w:val="006C6078"/>
    <w:rsid w:val="006C61DF"/>
    <w:rsid w:val="006C6B7A"/>
    <w:rsid w:val="006C7387"/>
    <w:rsid w:val="006C7863"/>
    <w:rsid w:val="006C7DA7"/>
    <w:rsid w:val="006D059E"/>
    <w:rsid w:val="006D0876"/>
    <w:rsid w:val="006D0B51"/>
    <w:rsid w:val="006D10ED"/>
    <w:rsid w:val="006D14CF"/>
    <w:rsid w:val="006D15BF"/>
    <w:rsid w:val="006D1659"/>
    <w:rsid w:val="006D19A4"/>
    <w:rsid w:val="006D1E3A"/>
    <w:rsid w:val="006D24C8"/>
    <w:rsid w:val="006D2C0B"/>
    <w:rsid w:val="006D2F37"/>
    <w:rsid w:val="006D2FB1"/>
    <w:rsid w:val="006D3035"/>
    <w:rsid w:val="006D3914"/>
    <w:rsid w:val="006D3A59"/>
    <w:rsid w:val="006D3F9D"/>
    <w:rsid w:val="006D41DD"/>
    <w:rsid w:val="006D47BB"/>
    <w:rsid w:val="006D50AB"/>
    <w:rsid w:val="006D54BF"/>
    <w:rsid w:val="006D5BF1"/>
    <w:rsid w:val="006D5DCA"/>
    <w:rsid w:val="006D5EF1"/>
    <w:rsid w:val="006D696E"/>
    <w:rsid w:val="006D728E"/>
    <w:rsid w:val="006D72A2"/>
    <w:rsid w:val="006D7A8E"/>
    <w:rsid w:val="006D7E68"/>
    <w:rsid w:val="006E0007"/>
    <w:rsid w:val="006E02D3"/>
    <w:rsid w:val="006E0435"/>
    <w:rsid w:val="006E0775"/>
    <w:rsid w:val="006E0B41"/>
    <w:rsid w:val="006E0C83"/>
    <w:rsid w:val="006E1224"/>
    <w:rsid w:val="006E2059"/>
    <w:rsid w:val="006E27AE"/>
    <w:rsid w:val="006E28A4"/>
    <w:rsid w:val="006E2BE3"/>
    <w:rsid w:val="006E2E80"/>
    <w:rsid w:val="006E3576"/>
    <w:rsid w:val="006E3B88"/>
    <w:rsid w:val="006E3CAA"/>
    <w:rsid w:val="006E3FA0"/>
    <w:rsid w:val="006E42E0"/>
    <w:rsid w:val="006E5948"/>
    <w:rsid w:val="006E5B14"/>
    <w:rsid w:val="006E65E0"/>
    <w:rsid w:val="006E75A7"/>
    <w:rsid w:val="006E75CD"/>
    <w:rsid w:val="006E786F"/>
    <w:rsid w:val="006E7F80"/>
    <w:rsid w:val="006F02BA"/>
    <w:rsid w:val="006F088C"/>
    <w:rsid w:val="006F124E"/>
    <w:rsid w:val="006F193A"/>
    <w:rsid w:val="006F19CE"/>
    <w:rsid w:val="006F1A18"/>
    <w:rsid w:val="006F1B13"/>
    <w:rsid w:val="006F280C"/>
    <w:rsid w:val="006F2963"/>
    <w:rsid w:val="006F3613"/>
    <w:rsid w:val="006F391E"/>
    <w:rsid w:val="006F3B49"/>
    <w:rsid w:val="006F3DEF"/>
    <w:rsid w:val="006F4E58"/>
    <w:rsid w:val="006F576B"/>
    <w:rsid w:val="006F5CA0"/>
    <w:rsid w:val="006F5D31"/>
    <w:rsid w:val="006F5E56"/>
    <w:rsid w:val="006F6188"/>
    <w:rsid w:val="006F656C"/>
    <w:rsid w:val="006F68C4"/>
    <w:rsid w:val="006F6B47"/>
    <w:rsid w:val="006F7587"/>
    <w:rsid w:val="006F75B3"/>
    <w:rsid w:val="006F7917"/>
    <w:rsid w:val="006F7985"/>
    <w:rsid w:val="006F7D5B"/>
    <w:rsid w:val="007001C9"/>
    <w:rsid w:val="00700679"/>
    <w:rsid w:val="00700CB5"/>
    <w:rsid w:val="007010E5"/>
    <w:rsid w:val="00702BF6"/>
    <w:rsid w:val="00703CCF"/>
    <w:rsid w:val="00703CE0"/>
    <w:rsid w:val="00703EAE"/>
    <w:rsid w:val="00703FCE"/>
    <w:rsid w:val="00704075"/>
    <w:rsid w:val="007042DD"/>
    <w:rsid w:val="007043A1"/>
    <w:rsid w:val="00704953"/>
    <w:rsid w:val="00704985"/>
    <w:rsid w:val="00704C0A"/>
    <w:rsid w:val="00705BB0"/>
    <w:rsid w:val="00706B68"/>
    <w:rsid w:val="00706F84"/>
    <w:rsid w:val="0070701C"/>
    <w:rsid w:val="007072F8"/>
    <w:rsid w:val="00707FA4"/>
    <w:rsid w:val="007100DF"/>
    <w:rsid w:val="0071027F"/>
    <w:rsid w:val="00710A7D"/>
    <w:rsid w:val="00711136"/>
    <w:rsid w:val="00711335"/>
    <w:rsid w:val="00711390"/>
    <w:rsid w:val="00711607"/>
    <w:rsid w:val="00711CBA"/>
    <w:rsid w:val="007125A4"/>
    <w:rsid w:val="00712BFC"/>
    <w:rsid w:val="007130E6"/>
    <w:rsid w:val="00713259"/>
    <w:rsid w:val="00714FDF"/>
    <w:rsid w:val="00715715"/>
    <w:rsid w:val="00715743"/>
    <w:rsid w:val="00716C49"/>
    <w:rsid w:val="0071757A"/>
    <w:rsid w:val="00721263"/>
    <w:rsid w:val="007216BD"/>
    <w:rsid w:val="0072255A"/>
    <w:rsid w:val="007232C7"/>
    <w:rsid w:val="0072331C"/>
    <w:rsid w:val="00723F9E"/>
    <w:rsid w:val="007247FF"/>
    <w:rsid w:val="007250D9"/>
    <w:rsid w:val="0072525D"/>
    <w:rsid w:val="007257CB"/>
    <w:rsid w:val="00725B41"/>
    <w:rsid w:val="007260AB"/>
    <w:rsid w:val="00726441"/>
    <w:rsid w:val="0072699B"/>
    <w:rsid w:val="0072742F"/>
    <w:rsid w:val="0072749B"/>
    <w:rsid w:val="00727D72"/>
    <w:rsid w:val="007301EB"/>
    <w:rsid w:val="007306B9"/>
    <w:rsid w:val="00731800"/>
    <w:rsid w:val="00731ADC"/>
    <w:rsid w:val="007326A0"/>
    <w:rsid w:val="007329A4"/>
    <w:rsid w:val="00732DD8"/>
    <w:rsid w:val="0073318F"/>
    <w:rsid w:val="007334F3"/>
    <w:rsid w:val="00734976"/>
    <w:rsid w:val="00734BEF"/>
    <w:rsid w:val="00734E48"/>
    <w:rsid w:val="00735335"/>
    <w:rsid w:val="007354A3"/>
    <w:rsid w:val="00735524"/>
    <w:rsid w:val="00735620"/>
    <w:rsid w:val="007356FD"/>
    <w:rsid w:val="007365B9"/>
    <w:rsid w:val="00736729"/>
    <w:rsid w:val="00736797"/>
    <w:rsid w:val="007367DE"/>
    <w:rsid w:val="00736C74"/>
    <w:rsid w:val="0073714B"/>
    <w:rsid w:val="00740788"/>
    <w:rsid w:val="00741395"/>
    <w:rsid w:val="00741B21"/>
    <w:rsid w:val="00741D5A"/>
    <w:rsid w:val="00742262"/>
    <w:rsid w:val="0074258F"/>
    <w:rsid w:val="00742608"/>
    <w:rsid w:val="007429E0"/>
    <w:rsid w:val="00742D02"/>
    <w:rsid w:val="0074346D"/>
    <w:rsid w:val="00744239"/>
    <w:rsid w:val="00744496"/>
    <w:rsid w:val="00745508"/>
    <w:rsid w:val="00745976"/>
    <w:rsid w:val="00746146"/>
    <w:rsid w:val="0074616C"/>
    <w:rsid w:val="007470B3"/>
    <w:rsid w:val="00747296"/>
    <w:rsid w:val="00747C3E"/>
    <w:rsid w:val="0075051D"/>
    <w:rsid w:val="00750568"/>
    <w:rsid w:val="00750A93"/>
    <w:rsid w:val="00750C76"/>
    <w:rsid w:val="00750DD7"/>
    <w:rsid w:val="00751364"/>
    <w:rsid w:val="00751B22"/>
    <w:rsid w:val="00751DD7"/>
    <w:rsid w:val="007525FE"/>
    <w:rsid w:val="00752E15"/>
    <w:rsid w:val="00753C4E"/>
    <w:rsid w:val="00753D57"/>
    <w:rsid w:val="007540BC"/>
    <w:rsid w:val="00754101"/>
    <w:rsid w:val="00755974"/>
    <w:rsid w:val="00755ABB"/>
    <w:rsid w:val="00755B3F"/>
    <w:rsid w:val="00755C05"/>
    <w:rsid w:val="00755F72"/>
    <w:rsid w:val="007560FA"/>
    <w:rsid w:val="0075697C"/>
    <w:rsid w:val="00756AE3"/>
    <w:rsid w:val="00756D58"/>
    <w:rsid w:val="00756F66"/>
    <w:rsid w:val="00756FA4"/>
    <w:rsid w:val="007574AB"/>
    <w:rsid w:val="00757933"/>
    <w:rsid w:val="00757D38"/>
    <w:rsid w:val="0076099C"/>
    <w:rsid w:val="00761255"/>
    <w:rsid w:val="00761440"/>
    <w:rsid w:val="0076189E"/>
    <w:rsid w:val="007620B2"/>
    <w:rsid w:val="0076298C"/>
    <w:rsid w:val="00763281"/>
    <w:rsid w:val="007636F5"/>
    <w:rsid w:val="007636FC"/>
    <w:rsid w:val="00764374"/>
    <w:rsid w:val="007646F6"/>
    <w:rsid w:val="00764BBA"/>
    <w:rsid w:val="007658A8"/>
    <w:rsid w:val="007660E9"/>
    <w:rsid w:val="007668C6"/>
    <w:rsid w:val="00766A99"/>
    <w:rsid w:val="00766B60"/>
    <w:rsid w:val="00767CD9"/>
    <w:rsid w:val="007704B7"/>
    <w:rsid w:val="00770B7D"/>
    <w:rsid w:val="00770BD8"/>
    <w:rsid w:val="00770F8A"/>
    <w:rsid w:val="0077134D"/>
    <w:rsid w:val="00771BF5"/>
    <w:rsid w:val="00771CC3"/>
    <w:rsid w:val="00771D95"/>
    <w:rsid w:val="00771E56"/>
    <w:rsid w:val="0077209F"/>
    <w:rsid w:val="00772931"/>
    <w:rsid w:val="00772EE5"/>
    <w:rsid w:val="00773265"/>
    <w:rsid w:val="00773508"/>
    <w:rsid w:val="00773755"/>
    <w:rsid w:val="00773870"/>
    <w:rsid w:val="0077434D"/>
    <w:rsid w:val="00774EEB"/>
    <w:rsid w:val="0077549A"/>
    <w:rsid w:val="0077566C"/>
    <w:rsid w:val="00775947"/>
    <w:rsid w:val="00775992"/>
    <w:rsid w:val="007761CA"/>
    <w:rsid w:val="007763F5"/>
    <w:rsid w:val="007767B8"/>
    <w:rsid w:val="00776E9A"/>
    <w:rsid w:val="007774AA"/>
    <w:rsid w:val="007776E8"/>
    <w:rsid w:val="007805DF"/>
    <w:rsid w:val="00780A88"/>
    <w:rsid w:val="00781A9E"/>
    <w:rsid w:val="00781AFE"/>
    <w:rsid w:val="00781C45"/>
    <w:rsid w:val="007824D1"/>
    <w:rsid w:val="00782A29"/>
    <w:rsid w:val="007832EA"/>
    <w:rsid w:val="0078369E"/>
    <w:rsid w:val="00783D3A"/>
    <w:rsid w:val="00783E3D"/>
    <w:rsid w:val="00784546"/>
    <w:rsid w:val="007848D1"/>
    <w:rsid w:val="00784B85"/>
    <w:rsid w:val="00784BE5"/>
    <w:rsid w:val="0078522C"/>
    <w:rsid w:val="00785D0C"/>
    <w:rsid w:val="00785DAE"/>
    <w:rsid w:val="00786203"/>
    <w:rsid w:val="00786538"/>
    <w:rsid w:val="007870A5"/>
    <w:rsid w:val="007871E8"/>
    <w:rsid w:val="00787470"/>
    <w:rsid w:val="00787958"/>
    <w:rsid w:val="00787DDD"/>
    <w:rsid w:val="00787F0C"/>
    <w:rsid w:val="00791D0C"/>
    <w:rsid w:val="00792699"/>
    <w:rsid w:val="007930C6"/>
    <w:rsid w:val="00793375"/>
    <w:rsid w:val="00793CF4"/>
    <w:rsid w:val="007940E3"/>
    <w:rsid w:val="007944F1"/>
    <w:rsid w:val="007948C8"/>
    <w:rsid w:val="00794B02"/>
    <w:rsid w:val="00794B81"/>
    <w:rsid w:val="00794CA6"/>
    <w:rsid w:val="007951DF"/>
    <w:rsid w:val="007957F8"/>
    <w:rsid w:val="00795898"/>
    <w:rsid w:val="00795E48"/>
    <w:rsid w:val="00796353"/>
    <w:rsid w:val="0079671B"/>
    <w:rsid w:val="00796BA4"/>
    <w:rsid w:val="00797BCD"/>
    <w:rsid w:val="00797BFF"/>
    <w:rsid w:val="007A0A5C"/>
    <w:rsid w:val="007A13BC"/>
    <w:rsid w:val="007A1695"/>
    <w:rsid w:val="007A1BA8"/>
    <w:rsid w:val="007A1DA0"/>
    <w:rsid w:val="007A1DD9"/>
    <w:rsid w:val="007A1DF9"/>
    <w:rsid w:val="007A1E07"/>
    <w:rsid w:val="007A336C"/>
    <w:rsid w:val="007A3406"/>
    <w:rsid w:val="007A360B"/>
    <w:rsid w:val="007A381F"/>
    <w:rsid w:val="007A3870"/>
    <w:rsid w:val="007A4030"/>
    <w:rsid w:val="007A4264"/>
    <w:rsid w:val="007A4280"/>
    <w:rsid w:val="007A4636"/>
    <w:rsid w:val="007A479D"/>
    <w:rsid w:val="007A48FF"/>
    <w:rsid w:val="007A494C"/>
    <w:rsid w:val="007A5223"/>
    <w:rsid w:val="007A5CBA"/>
    <w:rsid w:val="007A627D"/>
    <w:rsid w:val="007A6402"/>
    <w:rsid w:val="007A6F4C"/>
    <w:rsid w:val="007A7078"/>
    <w:rsid w:val="007A72ED"/>
    <w:rsid w:val="007A7323"/>
    <w:rsid w:val="007A75E8"/>
    <w:rsid w:val="007A7B7E"/>
    <w:rsid w:val="007A7E1E"/>
    <w:rsid w:val="007A7FBD"/>
    <w:rsid w:val="007B08A0"/>
    <w:rsid w:val="007B0B87"/>
    <w:rsid w:val="007B16CB"/>
    <w:rsid w:val="007B245F"/>
    <w:rsid w:val="007B255E"/>
    <w:rsid w:val="007B2D20"/>
    <w:rsid w:val="007B3184"/>
    <w:rsid w:val="007B3BFC"/>
    <w:rsid w:val="007B4554"/>
    <w:rsid w:val="007B4B5F"/>
    <w:rsid w:val="007B508A"/>
    <w:rsid w:val="007B5367"/>
    <w:rsid w:val="007B606F"/>
    <w:rsid w:val="007B6577"/>
    <w:rsid w:val="007B65DD"/>
    <w:rsid w:val="007B6716"/>
    <w:rsid w:val="007B6FE0"/>
    <w:rsid w:val="007B7803"/>
    <w:rsid w:val="007B7E6B"/>
    <w:rsid w:val="007C1E90"/>
    <w:rsid w:val="007C2698"/>
    <w:rsid w:val="007C275C"/>
    <w:rsid w:val="007C2E3F"/>
    <w:rsid w:val="007C304B"/>
    <w:rsid w:val="007C3BDB"/>
    <w:rsid w:val="007C3C48"/>
    <w:rsid w:val="007C3CA2"/>
    <w:rsid w:val="007C427F"/>
    <w:rsid w:val="007C5894"/>
    <w:rsid w:val="007C6165"/>
    <w:rsid w:val="007C61C5"/>
    <w:rsid w:val="007C62C3"/>
    <w:rsid w:val="007C6578"/>
    <w:rsid w:val="007C6DF7"/>
    <w:rsid w:val="007C6F6C"/>
    <w:rsid w:val="007C7365"/>
    <w:rsid w:val="007C77BF"/>
    <w:rsid w:val="007C7C7F"/>
    <w:rsid w:val="007C7EBE"/>
    <w:rsid w:val="007C7FA5"/>
    <w:rsid w:val="007D0379"/>
    <w:rsid w:val="007D0700"/>
    <w:rsid w:val="007D0A7F"/>
    <w:rsid w:val="007D15C5"/>
    <w:rsid w:val="007D16D6"/>
    <w:rsid w:val="007D2DE7"/>
    <w:rsid w:val="007D3122"/>
    <w:rsid w:val="007D3205"/>
    <w:rsid w:val="007D356E"/>
    <w:rsid w:val="007D3867"/>
    <w:rsid w:val="007D3B18"/>
    <w:rsid w:val="007D3DE1"/>
    <w:rsid w:val="007D4563"/>
    <w:rsid w:val="007D54B1"/>
    <w:rsid w:val="007D564B"/>
    <w:rsid w:val="007D583E"/>
    <w:rsid w:val="007D5AD0"/>
    <w:rsid w:val="007D5B9D"/>
    <w:rsid w:val="007D5D4B"/>
    <w:rsid w:val="007D6CBE"/>
    <w:rsid w:val="007D6E9E"/>
    <w:rsid w:val="007D6F3A"/>
    <w:rsid w:val="007D72F6"/>
    <w:rsid w:val="007D7509"/>
    <w:rsid w:val="007D7DB8"/>
    <w:rsid w:val="007E0131"/>
    <w:rsid w:val="007E0631"/>
    <w:rsid w:val="007E0669"/>
    <w:rsid w:val="007E0970"/>
    <w:rsid w:val="007E15F0"/>
    <w:rsid w:val="007E1C78"/>
    <w:rsid w:val="007E1DC8"/>
    <w:rsid w:val="007E22AC"/>
    <w:rsid w:val="007E2B02"/>
    <w:rsid w:val="007E2B49"/>
    <w:rsid w:val="007E34C5"/>
    <w:rsid w:val="007E384D"/>
    <w:rsid w:val="007E466D"/>
    <w:rsid w:val="007E47E9"/>
    <w:rsid w:val="007E4EA8"/>
    <w:rsid w:val="007E501A"/>
    <w:rsid w:val="007E50A9"/>
    <w:rsid w:val="007E5590"/>
    <w:rsid w:val="007E581A"/>
    <w:rsid w:val="007E5D24"/>
    <w:rsid w:val="007E5E0C"/>
    <w:rsid w:val="007E63BA"/>
    <w:rsid w:val="007E68DB"/>
    <w:rsid w:val="007F0195"/>
    <w:rsid w:val="007F04C5"/>
    <w:rsid w:val="007F053B"/>
    <w:rsid w:val="007F0BCA"/>
    <w:rsid w:val="007F1389"/>
    <w:rsid w:val="007F1A04"/>
    <w:rsid w:val="007F2559"/>
    <w:rsid w:val="007F2CF8"/>
    <w:rsid w:val="007F2D4D"/>
    <w:rsid w:val="007F309D"/>
    <w:rsid w:val="007F344C"/>
    <w:rsid w:val="007F4BCA"/>
    <w:rsid w:val="007F54BC"/>
    <w:rsid w:val="007F5F46"/>
    <w:rsid w:val="007F63B8"/>
    <w:rsid w:val="007F6608"/>
    <w:rsid w:val="007F6C16"/>
    <w:rsid w:val="007F6F5A"/>
    <w:rsid w:val="007F6F99"/>
    <w:rsid w:val="007F71CA"/>
    <w:rsid w:val="007F75FA"/>
    <w:rsid w:val="00800033"/>
    <w:rsid w:val="008003E2"/>
    <w:rsid w:val="0080099B"/>
    <w:rsid w:val="00800F35"/>
    <w:rsid w:val="00801388"/>
    <w:rsid w:val="008013D2"/>
    <w:rsid w:val="008018F1"/>
    <w:rsid w:val="00802DAB"/>
    <w:rsid w:val="0080300D"/>
    <w:rsid w:val="00803119"/>
    <w:rsid w:val="0080337F"/>
    <w:rsid w:val="0080375E"/>
    <w:rsid w:val="0080427E"/>
    <w:rsid w:val="00804813"/>
    <w:rsid w:val="008048A8"/>
    <w:rsid w:val="00805081"/>
    <w:rsid w:val="0080591C"/>
    <w:rsid w:val="00806492"/>
    <w:rsid w:val="00806C94"/>
    <w:rsid w:val="00806FC1"/>
    <w:rsid w:val="008071B9"/>
    <w:rsid w:val="008073B7"/>
    <w:rsid w:val="00807D47"/>
    <w:rsid w:val="00810420"/>
    <w:rsid w:val="00810590"/>
    <w:rsid w:val="008109F5"/>
    <w:rsid w:val="00810D2F"/>
    <w:rsid w:val="0081170C"/>
    <w:rsid w:val="00811A46"/>
    <w:rsid w:val="00811EB7"/>
    <w:rsid w:val="00812028"/>
    <w:rsid w:val="00812A19"/>
    <w:rsid w:val="00813593"/>
    <w:rsid w:val="0081375B"/>
    <w:rsid w:val="0081377D"/>
    <w:rsid w:val="00813BB6"/>
    <w:rsid w:val="00814246"/>
    <w:rsid w:val="00815284"/>
    <w:rsid w:val="00815A37"/>
    <w:rsid w:val="00816199"/>
    <w:rsid w:val="00816774"/>
    <w:rsid w:val="0081679F"/>
    <w:rsid w:val="00816F35"/>
    <w:rsid w:val="0081702F"/>
    <w:rsid w:val="00817290"/>
    <w:rsid w:val="0081775B"/>
    <w:rsid w:val="0082028E"/>
    <w:rsid w:val="008207B0"/>
    <w:rsid w:val="00820B44"/>
    <w:rsid w:val="00821AC7"/>
    <w:rsid w:val="00821B11"/>
    <w:rsid w:val="00821F42"/>
    <w:rsid w:val="0082228C"/>
    <w:rsid w:val="008230B3"/>
    <w:rsid w:val="008236BC"/>
    <w:rsid w:val="0082374D"/>
    <w:rsid w:val="008250DE"/>
    <w:rsid w:val="008259CE"/>
    <w:rsid w:val="00825B6D"/>
    <w:rsid w:val="00826345"/>
    <w:rsid w:val="00827FA5"/>
    <w:rsid w:val="00830608"/>
    <w:rsid w:val="00830AE6"/>
    <w:rsid w:val="0083185E"/>
    <w:rsid w:val="00831AC1"/>
    <w:rsid w:val="00831E04"/>
    <w:rsid w:val="00831F41"/>
    <w:rsid w:val="0083249F"/>
    <w:rsid w:val="008329B2"/>
    <w:rsid w:val="00832B2C"/>
    <w:rsid w:val="0083381C"/>
    <w:rsid w:val="00833CAF"/>
    <w:rsid w:val="00833ED8"/>
    <w:rsid w:val="008348E9"/>
    <w:rsid w:val="00835055"/>
    <w:rsid w:val="008356DC"/>
    <w:rsid w:val="00835A2B"/>
    <w:rsid w:val="00835AD1"/>
    <w:rsid w:val="00835CB9"/>
    <w:rsid w:val="00835F80"/>
    <w:rsid w:val="0083684B"/>
    <w:rsid w:val="00836A5D"/>
    <w:rsid w:val="00836D80"/>
    <w:rsid w:val="008370D9"/>
    <w:rsid w:val="0084009E"/>
    <w:rsid w:val="008403CE"/>
    <w:rsid w:val="00840562"/>
    <w:rsid w:val="00841337"/>
    <w:rsid w:val="00841A6F"/>
    <w:rsid w:val="008422D0"/>
    <w:rsid w:val="008424D9"/>
    <w:rsid w:val="0084259D"/>
    <w:rsid w:val="008426C3"/>
    <w:rsid w:val="00842A9D"/>
    <w:rsid w:val="00842C79"/>
    <w:rsid w:val="00843266"/>
    <w:rsid w:val="0084330C"/>
    <w:rsid w:val="008435B1"/>
    <w:rsid w:val="00843619"/>
    <w:rsid w:val="00843822"/>
    <w:rsid w:val="00843A29"/>
    <w:rsid w:val="00843C17"/>
    <w:rsid w:val="00843EEB"/>
    <w:rsid w:val="00844474"/>
    <w:rsid w:val="008448A8"/>
    <w:rsid w:val="00844E1F"/>
    <w:rsid w:val="008462CB"/>
    <w:rsid w:val="00846AC1"/>
    <w:rsid w:val="00846AE7"/>
    <w:rsid w:val="00847DC8"/>
    <w:rsid w:val="008502DE"/>
    <w:rsid w:val="008511CE"/>
    <w:rsid w:val="00851B34"/>
    <w:rsid w:val="00851C1F"/>
    <w:rsid w:val="008522A7"/>
    <w:rsid w:val="00852D42"/>
    <w:rsid w:val="008530DA"/>
    <w:rsid w:val="00853A6E"/>
    <w:rsid w:val="00853CEC"/>
    <w:rsid w:val="008541AD"/>
    <w:rsid w:val="00854ACF"/>
    <w:rsid w:val="00854DB5"/>
    <w:rsid w:val="00854E0A"/>
    <w:rsid w:val="00855374"/>
    <w:rsid w:val="00855553"/>
    <w:rsid w:val="00856223"/>
    <w:rsid w:val="00856B13"/>
    <w:rsid w:val="0085728C"/>
    <w:rsid w:val="00860685"/>
    <w:rsid w:val="00860C80"/>
    <w:rsid w:val="00860D0C"/>
    <w:rsid w:val="00860E07"/>
    <w:rsid w:val="00861E3D"/>
    <w:rsid w:val="0086228F"/>
    <w:rsid w:val="0086262E"/>
    <w:rsid w:val="00862915"/>
    <w:rsid w:val="00862A86"/>
    <w:rsid w:val="00862B2E"/>
    <w:rsid w:val="00862BFE"/>
    <w:rsid w:val="00862FE4"/>
    <w:rsid w:val="00863351"/>
    <w:rsid w:val="00863561"/>
    <w:rsid w:val="0086407D"/>
    <w:rsid w:val="00864214"/>
    <w:rsid w:val="00864261"/>
    <w:rsid w:val="008642AC"/>
    <w:rsid w:val="008645D7"/>
    <w:rsid w:val="00864A10"/>
    <w:rsid w:val="00864D4B"/>
    <w:rsid w:val="00864D9B"/>
    <w:rsid w:val="0086559C"/>
    <w:rsid w:val="00866A69"/>
    <w:rsid w:val="00866DE4"/>
    <w:rsid w:val="008672D9"/>
    <w:rsid w:val="00867601"/>
    <w:rsid w:val="00867DB1"/>
    <w:rsid w:val="0087018E"/>
    <w:rsid w:val="008705B4"/>
    <w:rsid w:val="008706E4"/>
    <w:rsid w:val="00870943"/>
    <w:rsid w:val="00870F11"/>
    <w:rsid w:val="00871328"/>
    <w:rsid w:val="008720D7"/>
    <w:rsid w:val="008724B2"/>
    <w:rsid w:val="008727CE"/>
    <w:rsid w:val="00872D23"/>
    <w:rsid w:val="008731AB"/>
    <w:rsid w:val="00874B55"/>
    <w:rsid w:val="00874D08"/>
    <w:rsid w:val="008758B4"/>
    <w:rsid w:val="00875D95"/>
    <w:rsid w:val="00876671"/>
    <w:rsid w:val="0087681C"/>
    <w:rsid w:val="008769D5"/>
    <w:rsid w:val="00876B4C"/>
    <w:rsid w:val="00876DB0"/>
    <w:rsid w:val="008772F1"/>
    <w:rsid w:val="0087765B"/>
    <w:rsid w:val="00877B03"/>
    <w:rsid w:val="00877E47"/>
    <w:rsid w:val="00880244"/>
    <w:rsid w:val="008803A0"/>
    <w:rsid w:val="00880510"/>
    <w:rsid w:val="00880BEC"/>
    <w:rsid w:val="00881276"/>
    <w:rsid w:val="00881374"/>
    <w:rsid w:val="00881A83"/>
    <w:rsid w:val="00881E6D"/>
    <w:rsid w:val="00881FE8"/>
    <w:rsid w:val="008826C1"/>
    <w:rsid w:val="00884420"/>
    <w:rsid w:val="00884937"/>
    <w:rsid w:val="008855E4"/>
    <w:rsid w:val="0088568E"/>
    <w:rsid w:val="00885FA5"/>
    <w:rsid w:val="00886025"/>
    <w:rsid w:val="00886137"/>
    <w:rsid w:val="00886499"/>
    <w:rsid w:val="008869A6"/>
    <w:rsid w:val="00886C44"/>
    <w:rsid w:val="00886C92"/>
    <w:rsid w:val="00886F04"/>
    <w:rsid w:val="0088704E"/>
    <w:rsid w:val="0088714C"/>
    <w:rsid w:val="008875C5"/>
    <w:rsid w:val="008877D2"/>
    <w:rsid w:val="00890669"/>
    <w:rsid w:val="00890B3D"/>
    <w:rsid w:val="00890DAB"/>
    <w:rsid w:val="0089117F"/>
    <w:rsid w:val="00891E01"/>
    <w:rsid w:val="0089219F"/>
    <w:rsid w:val="00892B43"/>
    <w:rsid w:val="00893310"/>
    <w:rsid w:val="00893424"/>
    <w:rsid w:val="00893899"/>
    <w:rsid w:val="00893B21"/>
    <w:rsid w:val="008940D0"/>
    <w:rsid w:val="00894BF4"/>
    <w:rsid w:val="008950CB"/>
    <w:rsid w:val="0089556B"/>
    <w:rsid w:val="0089576F"/>
    <w:rsid w:val="00895863"/>
    <w:rsid w:val="00895B3E"/>
    <w:rsid w:val="0089624D"/>
    <w:rsid w:val="00896B2A"/>
    <w:rsid w:val="00896CC3"/>
    <w:rsid w:val="00896E22"/>
    <w:rsid w:val="00896E95"/>
    <w:rsid w:val="00896FFA"/>
    <w:rsid w:val="008972B7"/>
    <w:rsid w:val="008972E7"/>
    <w:rsid w:val="00897724"/>
    <w:rsid w:val="008A0179"/>
    <w:rsid w:val="008A090F"/>
    <w:rsid w:val="008A0C03"/>
    <w:rsid w:val="008A1458"/>
    <w:rsid w:val="008A163E"/>
    <w:rsid w:val="008A2646"/>
    <w:rsid w:val="008A3126"/>
    <w:rsid w:val="008A3446"/>
    <w:rsid w:val="008A3923"/>
    <w:rsid w:val="008A39D6"/>
    <w:rsid w:val="008A3DFF"/>
    <w:rsid w:val="008A44B9"/>
    <w:rsid w:val="008A45C1"/>
    <w:rsid w:val="008A4A43"/>
    <w:rsid w:val="008A4A94"/>
    <w:rsid w:val="008A4E0B"/>
    <w:rsid w:val="008A516F"/>
    <w:rsid w:val="008A51B7"/>
    <w:rsid w:val="008A5E85"/>
    <w:rsid w:val="008A6A9C"/>
    <w:rsid w:val="008A71B5"/>
    <w:rsid w:val="008B00A5"/>
    <w:rsid w:val="008B0558"/>
    <w:rsid w:val="008B0C0F"/>
    <w:rsid w:val="008B0D6C"/>
    <w:rsid w:val="008B10D5"/>
    <w:rsid w:val="008B1772"/>
    <w:rsid w:val="008B1B8B"/>
    <w:rsid w:val="008B2059"/>
    <w:rsid w:val="008B25F8"/>
    <w:rsid w:val="008B268E"/>
    <w:rsid w:val="008B2844"/>
    <w:rsid w:val="008B317D"/>
    <w:rsid w:val="008B3604"/>
    <w:rsid w:val="008B3F3B"/>
    <w:rsid w:val="008B42A2"/>
    <w:rsid w:val="008B4B4C"/>
    <w:rsid w:val="008B4E46"/>
    <w:rsid w:val="008B58BB"/>
    <w:rsid w:val="008B5BFC"/>
    <w:rsid w:val="008B6190"/>
    <w:rsid w:val="008B6668"/>
    <w:rsid w:val="008B6AD2"/>
    <w:rsid w:val="008B6BF8"/>
    <w:rsid w:val="008B7294"/>
    <w:rsid w:val="008C0015"/>
    <w:rsid w:val="008C057E"/>
    <w:rsid w:val="008C1095"/>
    <w:rsid w:val="008C138F"/>
    <w:rsid w:val="008C1F5F"/>
    <w:rsid w:val="008C26E4"/>
    <w:rsid w:val="008C3234"/>
    <w:rsid w:val="008C3520"/>
    <w:rsid w:val="008C3A60"/>
    <w:rsid w:val="008C3B6B"/>
    <w:rsid w:val="008C3D32"/>
    <w:rsid w:val="008C471E"/>
    <w:rsid w:val="008C4CAB"/>
    <w:rsid w:val="008C5314"/>
    <w:rsid w:val="008C59AA"/>
    <w:rsid w:val="008C718A"/>
    <w:rsid w:val="008D0123"/>
    <w:rsid w:val="008D0DB1"/>
    <w:rsid w:val="008D14F5"/>
    <w:rsid w:val="008D1C83"/>
    <w:rsid w:val="008D236E"/>
    <w:rsid w:val="008D24E4"/>
    <w:rsid w:val="008D272C"/>
    <w:rsid w:val="008D2CF6"/>
    <w:rsid w:val="008D3353"/>
    <w:rsid w:val="008D364A"/>
    <w:rsid w:val="008D3694"/>
    <w:rsid w:val="008D385C"/>
    <w:rsid w:val="008D391A"/>
    <w:rsid w:val="008D4160"/>
    <w:rsid w:val="008D4EA0"/>
    <w:rsid w:val="008D501F"/>
    <w:rsid w:val="008D5077"/>
    <w:rsid w:val="008D50B9"/>
    <w:rsid w:val="008D52E8"/>
    <w:rsid w:val="008D5578"/>
    <w:rsid w:val="008D55D5"/>
    <w:rsid w:val="008D56A3"/>
    <w:rsid w:val="008D5CDD"/>
    <w:rsid w:val="008D6923"/>
    <w:rsid w:val="008D6BF6"/>
    <w:rsid w:val="008D7624"/>
    <w:rsid w:val="008D7A3C"/>
    <w:rsid w:val="008D7CC4"/>
    <w:rsid w:val="008D7D16"/>
    <w:rsid w:val="008D7D84"/>
    <w:rsid w:val="008D7E59"/>
    <w:rsid w:val="008E05C1"/>
    <w:rsid w:val="008E1747"/>
    <w:rsid w:val="008E295F"/>
    <w:rsid w:val="008E32AA"/>
    <w:rsid w:val="008E3CAD"/>
    <w:rsid w:val="008E3D0D"/>
    <w:rsid w:val="008E3E91"/>
    <w:rsid w:val="008E5E1F"/>
    <w:rsid w:val="008E6915"/>
    <w:rsid w:val="008E7965"/>
    <w:rsid w:val="008F057F"/>
    <w:rsid w:val="008F0BEB"/>
    <w:rsid w:val="008F1505"/>
    <w:rsid w:val="008F20BB"/>
    <w:rsid w:val="008F2190"/>
    <w:rsid w:val="008F2A84"/>
    <w:rsid w:val="008F2AFB"/>
    <w:rsid w:val="008F2E7F"/>
    <w:rsid w:val="008F357E"/>
    <w:rsid w:val="008F386D"/>
    <w:rsid w:val="008F3A04"/>
    <w:rsid w:val="008F40A4"/>
    <w:rsid w:val="008F4A1F"/>
    <w:rsid w:val="008F55D0"/>
    <w:rsid w:val="008F5632"/>
    <w:rsid w:val="008F570E"/>
    <w:rsid w:val="008F5AFD"/>
    <w:rsid w:val="008F60C8"/>
    <w:rsid w:val="008F639B"/>
    <w:rsid w:val="0090228C"/>
    <w:rsid w:val="00902494"/>
    <w:rsid w:val="009024DB"/>
    <w:rsid w:val="009029A1"/>
    <w:rsid w:val="00903250"/>
    <w:rsid w:val="00903372"/>
    <w:rsid w:val="009034C1"/>
    <w:rsid w:val="00903AD5"/>
    <w:rsid w:val="00903E98"/>
    <w:rsid w:val="00905200"/>
    <w:rsid w:val="00907075"/>
    <w:rsid w:val="0090784B"/>
    <w:rsid w:val="00907FCA"/>
    <w:rsid w:val="009106D7"/>
    <w:rsid w:val="0091082B"/>
    <w:rsid w:val="0091120D"/>
    <w:rsid w:val="0091180B"/>
    <w:rsid w:val="0091183B"/>
    <w:rsid w:val="00911869"/>
    <w:rsid w:val="00911DDB"/>
    <w:rsid w:val="00912BE5"/>
    <w:rsid w:val="00912EF7"/>
    <w:rsid w:val="00913294"/>
    <w:rsid w:val="0091344B"/>
    <w:rsid w:val="009136BE"/>
    <w:rsid w:val="00913A74"/>
    <w:rsid w:val="00913B98"/>
    <w:rsid w:val="00913FF7"/>
    <w:rsid w:val="009152CC"/>
    <w:rsid w:val="00915AE8"/>
    <w:rsid w:val="00915B2D"/>
    <w:rsid w:val="00915B53"/>
    <w:rsid w:val="00916290"/>
    <w:rsid w:val="009164CF"/>
    <w:rsid w:val="00916798"/>
    <w:rsid w:val="00916D44"/>
    <w:rsid w:val="00916EEC"/>
    <w:rsid w:val="009173DE"/>
    <w:rsid w:val="00917578"/>
    <w:rsid w:val="00917C0D"/>
    <w:rsid w:val="009201D8"/>
    <w:rsid w:val="0092196B"/>
    <w:rsid w:val="00921EB9"/>
    <w:rsid w:val="00921ECF"/>
    <w:rsid w:val="00921FC1"/>
    <w:rsid w:val="009228BC"/>
    <w:rsid w:val="00922951"/>
    <w:rsid w:val="00922A71"/>
    <w:rsid w:val="00922D0A"/>
    <w:rsid w:val="009232A2"/>
    <w:rsid w:val="00923BAA"/>
    <w:rsid w:val="0092447B"/>
    <w:rsid w:val="009245FA"/>
    <w:rsid w:val="009249B4"/>
    <w:rsid w:val="00924FAF"/>
    <w:rsid w:val="00924FC3"/>
    <w:rsid w:val="00925B51"/>
    <w:rsid w:val="00925CB7"/>
    <w:rsid w:val="00925D28"/>
    <w:rsid w:val="009264A0"/>
    <w:rsid w:val="0092705E"/>
    <w:rsid w:val="00927AB5"/>
    <w:rsid w:val="00927EFD"/>
    <w:rsid w:val="00927F2A"/>
    <w:rsid w:val="00930E48"/>
    <w:rsid w:val="00931069"/>
    <w:rsid w:val="00931150"/>
    <w:rsid w:val="0093115A"/>
    <w:rsid w:val="00931639"/>
    <w:rsid w:val="009319C5"/>
    <w:rsid w:val="00931CF3"/>
    <w:rsid w:val="0093221C"/>
    <w:rsid w:val="0093314D"/>
    <w:rsid w:val="00933192"/>
    <w:rsid w:val="009338B3"/>
    <w:rsid w:val="0093422C"/>
    <w:rsid w:val="00934BFF"/>
    <w:rsid w:val="0093596E"/>
    <w:rsid w:val="00935EAE"/>
    <w:rsid w:val="00936157"/>
    <w:rsid w:val="009363A1"/>
    <w:rsid w:val="009373FF"/>
    <w:rsid w:val="00937619"/>
    <w:rsid w:val="009400BB"/>
    <w:rsid w:val="009402A5"/>
    <w:rsid w:val="009404FD"/>
    <w:rsid w:val="009408A4"/>
    <w:rsid w:val="00940970"/>
    <w:rsid w:val="00940993"/>
    <w:rsid w:val="009409DA"/>
    <w:rsid w:val="00940BF7"/>
    <w:rsid w:val="00940FCC"/>
    <w:rsid w:val="009416AF"/>
    <w:rsid w:val="009416F4"/>
    <w:rsid w:val="009418CA"/>
    <w:rsid w:val="009420A3"/>
    <w:rsid w:val="0094210A"/>
    <w:rsid w:val="00942F1B"/>
    <w:rsid w:val="009430E3"/>
    <w:rsid w:val="00943519"/>
    <w:rsid w:val="00943E46"/>
    <w:rsid w:val="00944989"/>
    <w:rsid w:val="00944A6E"/>
    <w:rsid w:val="0094520E"/>
    <w:rsid w:val="00945531"/>
    <w:rsid w:val="0094568E"/>
    <w:rsid w:val="00945887"/>
    <w:rsid w:val="00945943"/>
    <w:rsid w:val="0094608E"/>
    <w:rsid w:val="009462E3"/>
    <w:rsid w:val="00946733"/>
    <w:rsid w:val="0094676C"/>
    <w:rsid w:val="0094681B"/>
    <w:rsid w:val="00946870"/>
    <w:rsid w:val="00946A79"/>
    <w:rsid w:val="00946B5D"/>
    <w:rsid w:val="00947048"/>
    <w:rsid w:val="00947A49"/>
    <w:rsid w:val="0095008F"/>
    <w:rsid w:val="009505EC"/>
    <w:rsid w:val="00951324"/>
    <w:rsid w:val="0095167A"/>
    <w:rsid w:val="00951959"/>
    <w:rsid w:val="00951EA4"/>
    <w:rsid w:val="00951F38"/>
    <w:rsid w:val="00952A97"/>
    <w:rsid w:val="00953B80"/>
    <w:rsid w:val="0095413B"/>
    <w:rsid w:val="009542AD"/>
    <w:rsid w:val="00954974"/>
    <w:rsid w:val="00955090"/>
    <w:rsid w:val="00955E89"/>
    <w:rsid w:val="009561B2"/>
    <w:rsid w:val="00957780"/>
    <w:rsid w:val="00957BE9"/>
    <w:rsid w:val="0096003A"/>
    <w:rsid w:val="009604FB"/>
    <w:rsid w:val="00960852"/>
    <w:rsid w:val="0096130F"/>
    <w:rsid w:val="00961427"/>
    <w:rsid w:val="009624DD"/>
    <w:rsid w:val="009628D2"/>
    <w:rsid w:val="009629D3"/>
    <w:rsid w:val="00962E6F"/>
    <w:rsid w:val="00962FED"/>
    <w:rsid w:val="00963207"/>
    <w:rsid w:val="009632B9"/>
    <w:rsid w:val="00963FA7"/>
    <w:rsid w:val="0096428F"/>
    <w:rsid w:val="009642D3"/>
    <w:rsid w:val="009643E6"/>
    <w:rsid w:val="00964AF2"/>
    <w:rsid w:val="00964BD8"/>
    <w:rsid w:val="00964E89"/>
    <w:rsid w:val="00965028"/>
    <w:rsid w:val="009659D7"/>
    <w:rsid w:val="00965CA3"/>
    <w:rsid w:val="00965CDB"/>
    <w:rsid w:val="009669A4"/>
    <w:rsid w:val="00966AC6"/>
    <w:rsid w:val="0096760F"/>
    <w:rsid w:val="00970531"/>
    <w:rsid w:val="00970BA9"/>
    <w:rsid w:val="009718F5"/>
    <w:rsid w:val="00971911"/>
    <w:rsid w:val="00972A11"/>
    <w:rsid w:val="00972BC0"/>
    <w:rsid w:val="00973B33"/>
    <w:rsid w:val="00973EF8"/>
    <w:rsid w:val="009745D9"/>
    <w:rsid w:val="009746D9"/>
    <w:rsid w:val="00974BDE"/>
    <w:rsid w:val="00974DB6"/>
    <w:rsid w:val="00974DD6"/>
    <w:rsid w:val="00975242"/>
    <w:rsid w:val="00975C3C"/>
    <w:rsid w:val="00975DF1"/>
    <w:rsid w:val="009767F7"/>
    <w:rsid w:val="00976B70"/>
    <w:rsid w:val="00977124"/>
    <w:rsid w:val="00977371"/>
    <w:rsid w:val="009774F6"/>
    <w:rsid w:val="00980638"/>
    <w:rsid w:val="00980AB6"/>
    <w:rsid w:val="00981108"/>
    <w:rsid w:val="00981260"/>
    <w:rsid w:val="00981578"/>
    <w:rsid w:val="0098198D"/>
    <w:rsid w:val="00981DC0"/>
    <w:rsid w:val="00981F36"/>
    <w:rsid w:val="0098238E"/>
    <w:rsid w:val="00982655"/>
    <w:rsid w:val="009829E9"/>
    <w:rsid w:val="00982D8B"/>
    <w:rsid w:val="009831A7"/>
    <w:rsid w:val="00983668"/>
    <w:rsid w:val="00983C33"/>
    <w:rsid w:val="00983CFE"/>
    <w:rsid w:val="00984ABE"/>
    <w:rsid w:val="00984FA6"/>
    <w:rsid w:val="00984FEF"/>
    <w:rsid w:val="009856E8"/>
    <w:rsid w:val="009857ED"/>
    <w:rsid w:val="009858D8"/>
    <w:rsid w:val="00985D22"/>
    <w:rsid w:val="0098632A"/>
    <w:rsid w:val="00987242"/>
    <w:rsid w:val="009873E0"/>
    <w:rsid w:val="00987E17"/>
    <w:rsid w:val="00987FB3"/>
    <w:rsid w:val="009902D0"/>
    <w:rsid w:val="009905FD"/>
    <w:rsid w:val="009905FE"/>
    <w:rsid w:val="009908D8"/>
    <w:rsid w:val="00990A31"/>
    <w:rsid w:val="00990F83"/>
    <w:rsid w:val="009912BD"/>
    <w:rsid w:val="009913E2"/>
    <w:rsid w:val="00991B5A"/>
    <w:rsid w:val="00991D68"/>
    <w:rsid w:val="009920C8"/>
    <w:rsid w:val="00992327"/>
    <w:rsid w:val="00992615"/>
    <w:rsid w:val="00992C6C"/>
    <w:rsid w:val="009935B0"/>
    <w:rsid w:val="009938EF"/>
    <w:rsid w:val="00993FD9"/>
    <w:rsid w:val="0099420D"/>
    <w:rsid w:val="00994505"/>
    <w:rsid w:val="009946B1"/>
    <w:rsid w:val="00994724"/>
    <w:rsid w:val="00994A36"/>
    <w:rsid w:val="00994E61"/>
    <w:rsid w:val="0099530A"/>
    <w:rsid w:val="0099551F"/>
    <w:rsid w:val="009958F7"/>
    <w:rsid w:val="009960D6"/>
    <w:rsid w:val="00996765"/>
    <w:rsid w:val="009968C2"/>
    <w:rsid w:val="00996FA6"/>
    <w:rsid w:val="00997D39"/>
    <w:rsid w:val="009A00F3"/>
    <w:rsid w:val="009A00FC"/>
    <w:rsid w:val="009A09CC"/>
    <w:rsid w:val="009A159B"/>
    <w:rsid w:val="009A19D4"/>
    <w:rsid w:val="009A1AA8"/>
    <w:rsid w:val="009A1BCD"/>
    <w:rsid w:val="009A2AB6"/>
    <w:rsid w:val="009A3201"/>
    <w:rsid w:val="009A34AF"/>
    <w:rsid w:val="009A3DEA"/>
    <w:rsid w:val="009A3F0E"/>
    <w:rsid w:val="009A452F"/>
    <w:rsid w:val="009A4C4E"/>
    <w:rsid w:val="009A5335"/>
    <w:rsid w:val="009A5409"/>
    <w:rsid w:val="009A5D4F"/>
    <w:rsid w:val="009A607F"/>
    <w:rsid w:val="009A660E"/>
    <w:rsid w:val="009A6727"/>
    <w:rsid w:val="009A67B7"/>
    <w:rsid w:val="009A6B4F"/>
    <w:rsid w:val="009A6BEA"/>
    <w:rsid w:val="009A71AC"/>
    <w:rsid w:val="009A7497"/>
    <w:rsid w:val="009B0306"/>
    <w:rsid w:val="009B039A"/>
    <w:rsid w:val="009B03C6"/>
    <w:rsid w:val="009B0C75"/>
    <w:rsid w:val="009B20EB"/>
    <w:rsid w:val="009B22D5"/>
    <w:rsid w:val="009B320D"/>
    <w:rsid w:val="009B35A0"/>
    <w:rsid w:val="009B3806"/>
    <w:rsid w:val="009B3903"/>
    <w:rsid w:val="009B39D9"/>
    <w:rsid w:val="009B428C"/>
    <w:rsid w:val="009B4F08"/>
    <w:rsid w:val="009B5063"/>
    <w:rsid w:val="009B5232"/>
    <w:rsid w:val="009B57D3"/>
    <w:rsid w:val="009B6113"/>
    <w:rsid w:val="009B6C91"/>
    <w:rsid w:val="009B6DA1"/>
    <w:rsid w:val="009B7498"/>
    <w:rsid w:val="009B7CB1"/>
    <w:rsid w:val="009B7E23"/>
    <w:rsid w:val="009C07FA"/>
    <w:rsid w:val="009C112E"/>
    <w:rsid w:val="009C16A0"/>
    <w:rsid w:val="009C1B63"/>
    <w:rsid w:val="009C1F16"/>
    <w:rsid w:val="009C23A2"/>
    <w:rsid w:val="009C2C3F"/>
    <w:rsid w:val="009C3917"/>
    <w:rsid w:val="009C3F2B"/>
    <w:rsid w:val="009C40B9"/>
    <w:rsid w:val="009C4A56"/>
    <w:rsid w:val="009C4B5E"/>
    <w:rsid w:val="009C50B8"/>
    <w:rsid w:val="009C5A23"/>
    <w:rsid w:val="009C5A5C"/>
    <w:rsid w:val="009C5C6D"/>
    <w:rsid w:val="009C655A"/>
    <w:rsid w:val="009C6AEF"/>
    <w:rsid w:val="009C6B30"/>
    <w:rsid w:val="009C702B"/>
    <w:rsid w:val="009C7E94"/>
    <w:rsid w:val="009D0C90"/>
    <w:rsid w:val="009D0DC7"/>
    <w:rsid w:val="009D0E0E"/>
    <w:rsid w:val="009D0F06"/>
    <w:rsid w:val="009D1435"/>
    <w:rsid w:val="009D1F72"/>
    <w:rsid w:val="009D23D4"/>
    <w:rsid w:val="009D3006"/>
    <w:rsid w:val="009D37F2"/>
    <w:rsid w:val="009D3F2E"/>
    <w:rsid w:val="009D4150"/>
    <w:rsid w:val="009D449A"/>
    <w:rsid w:val="009D4679"/>
    <w:rsid w:val="009D47A8"/>
    <w:rsid w:val="009D531A"/>
    <w:rsid w:val="009D5993"/>
    <w:rsid w:val="009D5A68"/>
    <w:rsid w:val="009D5D9E"/>
    <w:rsid w:val="009D600D"/>
    <w:rsid w:val="009D62F0"/>
    <w:rsid w:val="009D649E"/>
    <w:rsid w:val="009D6AFD"/>
    <w:rsid w:val="009D6BE7"/>
    <w:rsid w:val="009D6BF5"/>
    <w:rsid w:val="009D74BF"/>
    <w:rsid w:val="009D7CED"/>
    <w:rsid w:val="009E0181"/>
    <w:rsid w:val="009E0587"/>
    <w:rsid w:val="009E05A5"/>
    <w:rsid w:val="009E06CC"/>
    <w:rsid w:val="009E079F"/>
    <w:rsid w:val="009E08CE"/>
    <w:rsid w:val="009E0FE6"/>
    <w:rsid w:val="009E1232"/>
    <w:rsid w:val="009E1470"/>
    <w:rsid w:val="009E1FC7"/>
    <w:rsid w:val="009E2982"/>
    <w:rsid w:val="009E33F0"/>
    <w:rsid w:val="009E3B83"/>
    <w:rsid w:val="009E4493"/>
    <w:rsid w:val="009E4E7A"/>
    <w:rsid w:val="009E4FF1"/>
    <w:rsid w:val="009E563F"/>
    <w:rsid w:val="009E5DEB"/>
    <w:rsid w:val="009E6CDE"/>
    <w:rsid w:val="009E71FE"/>
    <w:rsid w:val="009E77B9"/>
    <w:rsid w:val="009E77D6"/>
    <w:rsid w:val="009E78EC"/>
    <w:rsid w:val="009F03C3"/>
    <w:rsid w:val="009F224C"/>
    <w:rsid w:val="009F3531"/>
    <w:rsid w:val="009F3853"/>
    <w:rsid w:val="009F4046"/>
    <w:rsid w:val="009F417D"/>
    <w:rsid w:val="009F43A0"/>
    <w:rsid w:val="009F540B"/>
    <w:rsid w:val="009F553D"/>
    <w:rsid w:val="009F5833"/>
    <w:rsid w:val="009F5C8C"/>
    <w:rsid w:val="009F5D3C"/>
    <w:rsid w:val="009F5F0A"/>
    <w:rsid w:val="009F631E"/>
    <w:rsid w:val="009F664B"/>
    <w:rsid w:val="009F6705"/>
    <w:rsid w:val="00A00073"/>
    <w:rsid w:val="00A00A8B"/>
    <w:rsid w:val="00A014C7"/>
    <w:rsid w:val="00A01800"/>
    <w:rsid w:val="00A019E6"/>
    <w:rsid w:val="00A01F35"/>
    <w:rsid w:val="00A023AC"/>
    <w:rsid w:val="00A02443"/>
    <w:rsid w:val="00A02699"/>
    <w:rsid w:val="00A02860"/>
    <w:rsid w:val="00A02D8B"/>
    <w:rsid w:val="00A03E31"/>
    <w:rsid w:val="00A0408C"/>
    <w:rsid w:val="00A0474A"/>
    <w:rsid w:val="00A04C3E"/>
    <w:rsid w:val="00A0563E"/>
    <w:rsid w:val="00A05DF1"/>
    <w:rsid w:val="00A06100"/>
    <w:rsid w:val="00A063F5"/>
    <w:rsid w:val="00A06418"/>
    <w:rsid w:val="00A06D31"/>
    <w:rsid w:val="00A06EA4"/>
    <w:rsid w:val="00A07C10"/>
    <w:rsid w:val="00A1035F"/>
    <w:rsid w:val="00A11226"/>
    <w:rsid w:val="00A11487"/>
    <w:rsid w:val="00A11581"/>
    <w:rsid w:val="00A1180F"/>
    <w:rsid w:val="00A122AA"/>
    <w:rsid w:val="00A127A2"/>
    <w:rsid w:val="00A127AF"/>
    <w:rsid w:val="00A12E32"/>
    <w:rsid w:val="00A13952"/>
    <w:rsid w:val="00A13DDF"/>
    <w:rsid w:val="00A143EC"/>
    <w:rsid w:val="00A14511"/>
    <w:rsid w:val="00A145CF"/>
    <w:rsid w:val="00A15B69"/>
    <w:rsid w:val="00A15D42"/>
    <w:rsid w:val="00A16218"/>
    <w:rsid w:val="00A16634"/>
    <w:rsid w:val="00A1786F"/>
    <w:rsid w:val="00A202AF"/>
    <w:rsid w:val="00A20720"/>
    <w:rsid w:val="00A20771"/>
    <w:rsid w:val="00A209A5"/>
    <w:rsid w:val="00A20DD7"/>
    <w:rsid w:val="00A21560"/>
    <w:rsid w:val="00A2177E"/>
    <w:rsid w:val="00A21A19"/>
    <w:rsid w:val="00A21C84"/>
    <w:rsid w:val="00A21D7C"/>
    <w:rsid w:val="00A225CE"/>
    <w:rsid w:val="00A2264E"/>
    <w:rsid w:val="00A22B19"/>
    <w:rsid w:val="00A22F0E"/>
    <w:rsid w:val="00A23502"/>
    <w:rsid w:val="00A23CF6"/>
    <w:rsid w:val="00A24353"/>
    <w:rsid w:val="00A2485D"/>
    <w:rsid w:val="00A24CBB"/>
    <w:rsid w:val="00A254E8"/>
    <w:rsid w:val="00A25910"/>
    <w:rsid w:val="00A25C55"/>
    <w:rsid w:val="00A2637D"/>
    <w:rsid w:val="00A26908"/>
    <w:rsid w:val="00A272F4"/>
    <w:rsid w:val="00A27962"/>
    <w:rsid w:val="00A313D8"/>
    <w:rsid w:val="00A31400"/>
    <w:rsid w:val="00A31D3E"/>
    <w:rsid w:val="00A320DC"/>
    <w:rsid w:val="00A32296"/>
    <w:rsid w:val="00A32433"/>
    <w:rsid w:val="00A330B4"/>
    <w:rsid w:val="00A33723"/>
    <w:rsid w:val="00A339E0"/>
    <w:rsid w:val="00A3456C"/>
    <w:rsid w:val="00A347E3"/>
    <w:rsid w:val="00A3494C"/>
    <w:rsid w:val="00A34ED4"/>
    <w:rsid w:val="00A358C9"/>
    <w:rsid w:val="00A36090"/>
    <w:rsid w:val="00A367EC"/>
    <w:rsid w:val="00A370D9"/>
    <w:rsid w:val="00A374F2"/>
    <w:rsid w:val="00A3787A"/>
    <w:rsid w:val="00A37CE1"/>
    <w:rsid w:val="00A37FFB"/>
    <w:rsid w:val="00A40C3D"/>
    <w:rsid w:val="00A40E7A"/>
    <w:rsid w:val="00A41005"/>
    <w:rsid w:val="00A415A1"/>
    <w:rsid w:val="00A41877"/>
    <w:rsid w:val="00A420F4"/>
    <w:rsid w:val="00A422CF"/>
    <w:rsid w:val="00A436C1"/>
    <w:rsid w:val="00A43AF0"/>
    <w:rsid w:val="00A44138"/>
    <w:rsid w:val="00A44692"/>
    <w:rsid w:val="00A4508B"/>
    <w:rsid w:val="00A454BD"/>
    <w:rsid w:val="00A45893"/>
    <w:rsid w:val="00A45921"/>
    <w:rsid w:val="00A46412"/>
    <w:rsid w:val="00A4684E"/>
    <w:rsid w:val="00A47072"/>
    <w:rsid w:val="00A47542"/>
    <w:rsid w:val="00A479DE"/>
    <w:rsid w:val="00A50DD7"/>
    <w:rsid w:val="00A50DED"/>
    <w:rsid w:val="00A5171D"/>
    <w:rsid w:val="00A51C62"/>
    <w:rsid w:val="00A52225"/>
    <w:rsid w:val="00A532E4"/>
    <w:rsid w:val="00A533DF"/>
    <w:rsid w:val="00A541A3"/>
    <w:rsid w:val="00A549AA"/>
    <w:rsid w:val="00A54A07"/>
    <w:rsid w:val="00A5641E"/>
    <w:rsid w:val="00A57AD3"/>
    <w:rsid w:val="00A57C08"/>
    <w:rsid w:val="00A60B3D"/>
    <w:rsid w:val="00A61BFB"/>
    <w:rsid w:val="00A624C7"/>
    <w:rsid w:val="00A627B1"/>
    <w:rsid w:val="00A635F3"/>
    <w:rsid w:val="00A63BF8"/>
    <w:rsid w:val="00A63EB3"/>
    <w:rsid w:val="00A64505"/>
    <w:rsid w:val="00A649AC"/>
    <w:rsid w:val="00A64B1A"/>
    <w:rsid w:val="00A64DF6"/>
    <w:rsid w:val="00A65477"/>
    <w:rsid w:val="00A65E50"/>
    <w:rsid w:val="00A6616F"/>
    <w:rsid w:val="00A66545"/>
    <w:rsid w:val="00A666EC"/>
    <w:rsid w:val="00A66825"/>
    <w:rsid w:val="00A676CB"/>
    <w:rsid w:val="00A6777B"/>
    <w:rsid w:val="00A67E67"/>
    <w:rsid w:val="00A70E0E"/>
    <w:rsid w:val="00A70F64"/>
    <w:rsid w:val="00A7178F"/>
    <w:rsid w:val="00A721AD"/>
    <w:rsid w:val="00A7240A"/>
    <w:rsid w:val="00A72552"/>
    <w:rsid w:val="00A73A64"/>
    <w:rsid w:val="00A74043"/>
    <w:rsid w:val="00A742E5"/>
    <w:rsid w:val="00A74C50"/>
    <w:rsid w:val="00A752CB"/>
    <w:rsid w:val="00A758D0"/>
    <w:rsid w:val="00A75EBA"/>
    <w:rsid w:val="00A76017"/>
    <w:rsid w:val="00A768CE"/>
    <w:rsid w:val="00A77915"/>
    <w:rsid w:val="00A77F8C"/>
    <w:rsid w:val="00A77FB8"/>
    <w:rsid w:val="00A801DE"/>
    <w:rsid w:val="00A804DE"/>
    <w:rsid w:val="00A808F3"/>
    <w:rsid w:val="00A808F9"/>
    <w:rsid w:val="00A80CA4"/>
    <w:rsid w:val="00A81431"/>
    <w:rsid w:val="00A816B9"/>
    <w:rsid w:val="00A818A1"/>
    <w:rsid w:val="00A8194F"/>
    <w:rsid w:val="00A81D1E"/>
    <w:rsid w:val="00A820FE"/>
    <w:rsid w:val="00A8236B"/>
    <w:rsid w:val="00A8257F"/>
    <w:rsid w:val="00A82615"/>
    <w:rsid w:val="00A82676"/>
    <w:rsid w:val="00A82C39"/>
    <w:rsid w:val="00A82FE2"/>
    <w:rsid w:val="00A8390E"/>
    <w:rsid w:val="00A83B2E"/>
    <w:rsid w:val="00A83D24"/>
    <w:rsid w:val="00A8401D"/>
    <w:rsid w:val="00A84320"/>
    <w:rsid w:val="00A84ACD"/>
    <w:rsid w:val="00A85083"/>
    <w:rsid w:val="00A858A1"/>
    <w:rsid w:val="00A85E56"/>
    <w:rsid w:val="00A8625B"/>
    <w:rsid w:val="00A86D52"/>
    <w:rsid w:val="00A87022"/>
    <w:rsid w:val="00A872DB"/>
    <w:rsid w:val="00A87B6B"/>
    <w:rsid w:val="00A906EA"/>
    <w:rsid w:val="00A908FF"/>
    <w:rsid w:val="00A90BD1"/>
    <w:rsid w:val="00A91163"/>
    <w:rsid w:val="00A914A2"/>
    <w:rsid w:val="00A91818"/>
    <w:rsid w:val="00A91BA1"/>
    <w:rsid w:val="00A924FB"/>
    <w:rsid w:val="00A9291C"/>
    <w:rsid w:val="00A92C59"/>
    <w:rsid w:val="00A92E24"/>
    <w:rsid w:val="00A932DB"/>
    <w:rsid w:val="00A93E69"/>
    <w:rsid w:val="00A94424"/>
    <w:rsid w:val="00A947B1"/>
    <w:rsid w:val="00A9489C"/>
    <w:rsid w:val="00A94A31"/>
    <w:rsid w:val="00A94C45"/>
    <w:rsid w:val="00A94F3D"/>
    <w:rsid w:val="00A9546C"/>
    <w:rsid w:val="00A95E9E"/>
    <w:rsid w:val="00A966C1"/>
    <w:rsid w:val="00A968DD"/>
    <w:rsid w:val="00A96C29"/>
    <w:rsid w:val="00A971E0"/>
    <w:rsid w:val="00A9777B"/>
    <w:rsid w:val="00A97E6A"/>
    <w:rsid w:val="00AA1DC0"/>
    <w:rsid w:val="00AA1F0F"/>
    <w:rsid w:val="00AA20A6"/>
    <w:rsid w:val="00AA25F8"/>
    <w:rsid w:val="00AA2DC4"/>
    <w:rsid w:val="00AA314F"/>
    <w:rsid w:val="00AA3281"/>
    <w:rsid w:val="00AA3702"/>
    <w:rsid w:val="00AA3828"/>
    <w:rsid w:val="00AA422D"/>
    <w:rsid w:val="00AA4328"/>
    <w:rsid w:val="00AA4AC0"/>
    <w:rsid w:val="00AA4C48"/>
    <w:rsid w:val="00AA505B"/>
    <w:rsid w:val="00AA5F44"/>
    <w:rsid w:val="00AA6691"/>
    <w:rsid w:val="00AA72E3"/>
    <w:rsid w:val="00AA7825"/>
    <w:rsid w:val="00AA7C14"/>
    <w:rsid w:val="00AA7D30"/>
    <w:rsid w:val="00AA7E88"/>
    <w:rsid w:val="00AB024B"/>
    <w:rsid w:val="00AB067E"/>
    <w:rsid w:val="00AB0F08"/>
    <w:rsid w:val="00AB0FB8"/>
    <w:rsid w:val="00AB1AC9"/>
    <w:rsid w:val="00AB1CC0"/>
    <w:rsid w:val="00AB2770"/>
    <w:rsid w:val="00AB2A48"/>
    <w:rsid w:val="00AB2C33"/>
    <w:rsid w:val="00AB2C8F"/>
    <w:rsid w:val="00AB33D2"/>
    <w:rsid w:val="00AB35C0"/>
    <w:rsid w:val="00AB3D29"/>
    <w:rsid w:val="00AB3DA6"/>
    <w:rsid w:val="00AB4073"/>
    <w:rsid w:val="00AB485B"/>
    <w:rsid w:val="00AB4897"/>
    <w:rsid w:val="00AB4A8E"/>
    <w:rsid w:val="00AB4F87"/>
    <w:rsid w:val="00AB527A"/>
    <w:rsid w:val="00AB5B85"/>
    <w:rsid w:val="00AB6304"/>
    <w:rsid w:val="00AB6EF7"/>
    <w:rsid w:val="00AB6F7F"/>
    <w:rsid w:val="00AC052F"/>
    <w:rsid w:val="00AC05E3"/>
    <w:rsid w:val="00AC0993"/>
    <w:rsid w:val="00AC1349"/>
    <w:rsid w:val="00AC14AF"/>
    <w:rsid w:val="00AC15FC"/>
    <w:rsid w:val="00AC21B1"/>
    <w:rsid w:val="00AC2737"/>
    <w:rsid w:val="00AC28E2"/>
    <w:rsid w:val="00AC2AA4"/>
    <w:rsid w:val="00AC31F6"/>
    <w:rsid w:val="00AC37BE"/>
    <w:rsid w:val="00AC3AF2"/>
    <w:rsid w:val="00AC3CB4"/>
    <w:rsid w:val="00AC49EE"/>
    <w:rsid w:val="00AC50C2"/>
    <w:rsid w:val="00AC59A5"/>
    <w:rsid w:val="00AC6007"/>
    <w:rsid w:val="00AC60D2"/>
    <w:rsid w:val="00AC6B73"/>
    <w:rsid w:val="00AC7DCC"/>
    <w:rsid w:val="00AD0AD5"/>
    <w:rsid w:val="00AD0F0F"/>
    <w:rsid w:val="00AD1B97"/>
    <w:rsid w:val="00AD2376"/>
    <w:rsid w:val="00AD248F"/>
    <w:rsid w:val="00AD2CE8"/>
    <w:rsid w:val="00AD32B8"/>
    <w:rsid w:val="00AD334A"/>
    <w:rsid w:val="00AD3932"/>
    <w:rsid w:val="00AD3B2D"/>
    <w:rsid w:val="00AD45B0"/>
    <w:rsid w:val="00AD5A51"/>
    <w:rsid w:val="00AD5AA8"/>
    <w:rsid w:val="00AD6318"/>
    <w:rsid w:val="00AD6CA3"/>
    <w:rsid w:val="00AD6CC6"/>
    <w:rsid w:val="00AE01FD"/>
    <w:rsid w:val="00AE13CA"/>
    <w:rsid w:val="00AE1913"/>
    <w:rsid w:val="00AE19BE"/>
    <w:rsid w:val="00AE27CE"/>
    <w:rsid w:val="00AE2DF4"/>
    <w:rsid w:val="00AE31BA"/>
    <w:rsid w:val="00AE34CE"/>
    <w:rsid w:val="00AE3D2A"/>
    <w:rsid w:val="00AE3DA3"/>
    <w:rsid w:val="00AE450A"/>
    <w:rsid w:val="00AE491D"/>
    <w:rsid w:val="00AE4D62"/>
    <w:rsid w:val="00AE582A"/>
    <w:rsid w:val="00AE6149"/>
    <w:rsid w:val="00AE61CE"/>
    <w:rsid w:val="00AE6399"/>
    <w:rsid w:val="00AE6930"/>
    <w:rsid w:val="00AE73A6"/>
    <w:rsid w:val="00AE74CF"/>
    <w:rsid w:val="00AE7AB9"/>
    <w:rsid w:val="00AF020E"/>
    <w:rsid w:val="00AF0514"/>
    <w:rsid w:val="00AF07B0"/>
    <w:rsid w:val="00AF096F"/>
    <w:rsid w:val="00AF0D44"/>
    <w:rsid w:val="00AF0DA9"/>
    <w:rsid w:val="00AF0DAF"/>
    <w:rsid w:val="00AF1172"/>
    <w:rsid w:val="00AF14C1"/>
    <w:rsid w:val="00AF17F1"/>
    <w:rsid w:val="00AF1B49"/>
    <w:rsid w:val="00AF1BC6"/>
    <w:rsid w:val="00AF1EFD"/>
    <w:rsid w:val="00AF3375"/>
    <w:rsid w:val="00AF397A"/>
    <w:rsid w:val="00AF3DB4"/>
    <w:rsid w:val="00AF3EBD"/>
    <w:rsid w:val="00AF4369"/>
    <w:rsid w:val="00AF480B"/>
    <w:rsid w:val="00AF4972"/>
    <w:rsid w:val="00AF4E99"/>
    <w:rsid w:val="00AF5E25"/>
    <w:rsid w:val="00AF6120"/>
    <w:rsid w:val="00AF6628"/>
    <w:rsid w:val="00B000E3"/>
    <w:rsid w:val="00B010DF"/>
    <w:rsid w:val="00B01532"/>
    <w:rsid w:val="00B015CE"/>
    <w:rsid w:val="00B015FC"/>
    <w:rsid w:val="00B0188A"/>
    <w:rsid w:val="00B01F58"/>
    <w:rsid w:val="00B02631"/>
    <w:rsid w:val="00B02A14"/>
    <w:rsid w:val="00B02ACB"/>
    <w:rsid w:val="00B033B4"/>
    <w:rsid w:val="00B03725"/>
    <w:rsid w:val="00B037A6"/>
    <w:rsid w:val="00B04148"/>
    <w:rsid w:val="00B0468C"/>
    <w:rsid w:val="00B046C2"/>
    <w:rsid w:val="00B04AB1"/>
    <w:rsid w:val="00B05295"/>
    <w:rsid w:val="00B05613"/>
    <w:rsid w:val="00B06409"/>
    <w:rsid w:val="00B06459"/>
    <w:rsid w:val="00B067D4"/>
    <w:rsid w:val="00B06CD4"/>
    <w:rsid w:val="00B06F5D"/>
    <w:rsid w:val="00B0746A"/>
    <w:rsid w:val="00B07DF4"/>
    <w:rsid w:val="00B10C19"/>
    <w:rsid w:val="00B10EAA"/>
    <w:rsid w:val="00B11AD6"/>
    <w:rsid w:val="00B11B6F"/>
    <w:rsid w:val="00B11C2C"/>
    <w:rsid w:val="00B11C65"/>
    <w:rsid w:val="00B11DE8"/>
    <w:rsid w:val="00B11FC8"/>
    <w:rsid w:val="00B125A0"/>
    <w:rsid w:val="00B12DEA"/>
    <w:rsid w:val="00B12E6B"/>
    <w:rsid w:val="00B1396A"/>
    <w:rsid w:val="00B13D78"/>
    <w:rsid w:val="00B140F8"/>
    <w:rsid w:val="00B1422E"/>
    <w:rsid w:val="00B14460"/>
    <w:rsid w:val="00B14A9F"/>
    <w:rsid w:val="00B14B67"/>
    <w:rsid w:val="00B14E33"/>
    <w:rsid w:val="00B15035"/>
    <w:rsid w:val="00B15193"/>
    <w:rsid w:val="00B1560D"/>
    <w:rsid w:val="00B15A6B"/>
    <w:rsid w:val="00B164E9"/>
    <w:rsid w:val="00B16704"/>
    <w:rsid w:val="00B1674B"/>
    <w:rsid w:val="00B16DC5"/>
    <w:rsid w:val="00B170E9"/>
    <w:rsid w:val="00B179F1"/>
    <w:rsid w:val="00B17B72"/>
    <w:rsid w:val="00B20513"/>
    <w:rsid w:val="00B2071D"/>
    <w:rsid w:val="00B20D7E"/>
    <w:rsid w:val="00B214DA"/>
    <w:rsid w:val="00B21DB4"/>
    <w:rsid w:val="00B221BC"/>
    <w:rsid w:val="00B2274E"/>
    <w:rsid w:val="00B22DE0"/>
    <w:rsid w:val="00B22E16"/>
    <w:rsid w:val="00B2337B"/>
    <w:rsid w:val="00B233B3"/>
    <w:rsid w:val="00B23558"/>
    <w:rsid w:val="00B23624"/>
    <w:rsid w:val="00B23C54"/>
    <w:rsid w:val="00B24058"/>
    <w:rsid w:val="00B24185"/>
    <w:rsid w:val="00B24BCC"/>
    <w:rsid w:val="00B25018"/>
    <w:rsid w:val="00B252EB"/>
    <w:rsid w:val="00B25351"/>
    <w:rsid w:val="00B256D4"/>
    <w:rsid w:val="00B2584E"/>
    <w:rsid w:val="00B25868"/>
    <w:rsid w:val="00B25BD8"/>
    <w:rsid w:val="00B25E9F"/>
    <w:rsid w:val="00B261DB"/>
    <w:rsid w:val="00B2626D"/>
    <w:rsid w:val="00B26A7C"/>
    <w:rsid w:val="00B26D19"/>
    <w:rsid w:val="00B26EB6"/>
    <w:rsid w:val="00B271B1"/>
    <w:rsid w:val="00B27580"/>
    <w:rsid w:val="00B3049A"/>
    <w:rsid w:val="00B30A5D"/>
    <w:rsid w:val="00B30B4F"/>
    <w:rsid w:val="00B30B66"/>
    <w:rsid w:val="00B30BC7"/>
    <w:rsid w:val="00B30CA0"/>
    <w:rsid w:val="00B30D59"/>
    <w:rsid w:val="00B312B0"/>
    <w:rsid w:val="00B31403"/>
    <w:rsid w:val="00B3173D"/>
    <w:rsid w:val="00B318F9"/>
    <w:rsid w:val="00B32B1A"/>
    <w:rsid w:val="00B32FAE"/>
    <w:rsid w:val="00B3330D"/>
    <w:rsid w:val="00B3337E"/>
    <w:rsid w:val="00B333EA"/>
    <w:rsid w:val="00B33674"/>
    <w:rsid w:val="00B337EC"/>
    <w:rsid w:val="00B33F92"/>
    <w:rsid w:val="00B34121"/>
    <w:rsid w:val="00B341F0"/>
    <w:rsid w:val="00B34C3E"/>
    <w:rsid w:val="00B34F3E"/>
    <w:rsid w:val="00B3538F"/>
    <w:rsid w:val="00B3581E"/>
    <w:rsid w:val="00B35BCC"/>
    <w:rsid w:val="00B35C68"/>
    <w:rsid w:val="00B360AF"/>
    <w:rsid w:val="00B361B8"/>
    <w:rsid w:val="00B362EC"/>
    <w:rsid w:val="00B363DC"/>
    <w:rsid w:val="00B36D7A"/>
    <w:rsid w:val="00B37116"/>
    <w:rsid w:val="00B37857"/>
    <w:rsid w:val="00B40C2B"/>
    <w:rsid w:val="00B40C9E"/>
    <w:rsid w:val="00B40F44"/>
    <w:rsid w:val="00B42230"/>
    <w:rsid w:val="00B434D2"/>
    <w:rsid w:val="00B437A5"/>
    <w:rsid w:val="00B437F3"/>
    <w:rsid w:val="00B43971"/>
    <w:rsid w:val="00B4427F"/>
    <w:rsid w:val="00B4432B"/>
    <w:rsid w:val="00B44C6B"/>
    <w:rsid w:val="00B44ED0"/>
    <w:rsid w:val="00B4666D"/>
    <w:rsid w:val="00B46EBD"/>
    <w:rsid w:val="00B472B5"/>
    <w:rsid w:val="00B47585"/>
    <w:rsid w:val="00B4760E"/>
    <w:rsid w:val="00B476ED"/>
    <w:rsid w:val="00B47C83"/>
    <w:rsid w:val="00B5083E"/>
    <w:rsid w:val="00B50F97"/>
    <w:rsid w:val="00B51743"/>
    <w:rsid w:val="00B51A43"/>
    <w:rsid w:val="00B51A76"/>
    <w:rsid w:val="00B51C2B"/>
    <w:rsid w:val="00B51CB8"/>
    <w:rsid w:val="00B51ECA"/>
    <w:rsid w:val="00B51FB4"/>
    <w:rsid w:val="00B5201D"/>
    <w:rsid w:val="00B5298B"/>
    <w:rsid w:val="00B52ADB"/>
    <w:rsid w:val="00B5304C"/>
    <w:rsid w:val="00B54C3E"/>
    <w:rsid w:val="00B556CC"/>
    <w:rsid w:val="00B55784"/>
    <w:rsid w:val="00B55E9F"/>
    <w:rsid w:val="00B560BD"/>
    <w:rsid w:val="00B564A0"/>
    <w:rsid w:val="00B564C0"/>
    <w:rsid w:val="00B566F0"/>
    <w:rsid w:val="00B56F0B"/>
    <w:rsid w:val="00B571D4"/>
    <w:rsid w:val="00B5744A"/>
    <w:rsid w:val="00B57470"/>
    <w:rsid w:val="00B57B59"/>
    <w:rsid w:val="00B57CFC"/>
    <w:rsid w:val="00B57F88"/>
    <w:rsid w:val="00B60F20"/>
    <w:rsid w:val="00B610F8"/>
    <w:rsid w:val="00B619B4"/>
    <w:rsid w:val="00B62A82"/>
    <w:rsid w:val="00B62B18"/>
    <w:rsid w:val="00B63489"/>
    <w:rsid w:val="00B63499"/>
    <w:rsid w:val="00B638CB"/>
    <w:rsid w:val="00B643C0"/>
    <w:rsid w:val="00B645F5"/>
    <w:rsid w:val="00B654C4"/>
    <w:rsid w:val="00B65579"/>
    <w:rsid w:val="00B65766"/>
    <w:rsid w:val="00B65D2A"/>
    <w:rsid w:val="00B6602B"/>
    <w:rsid w:val="00B66962"/>
    <w:rsid w:val="00B67298"/>
    <w:rsid w:val="00B6752F"/>
    <w:rsid w:val="00B67668"/>
    <w:rsid w:val="00B706E1"/>
    <w:rsid w:val="00B7091E"/>
    <w:rsid w:val="00B70A76"/>
    <w:rsid w:val="00B70D5A"/>
    <w:rsid w:val="00B71444"/>
    <w:rsid w:val="00B715E5"/>
    <w:rsid w:val="00B72527"/>
    <w:rsid w:val="00B73ED2"/>
    <w:rsid w:val="00B74397"/>
    <w:rsid w:val="00B74FE2"/>
    <w:rsid w:val="00B758C4"/>
    <w:rsid w:val="00B768A6"/>
    <w:rsid w:val="00B77482"/>
    <w:rsid w:val="00B77772"/>
    <w:rsid w:val="00B80398"/>
    <w:rsid w:val="00B8046E"/>
    <w:rsid w:val="00B8166D"/>
    <w:rsid w:val="00B8191E"/>
    <w:rsid w:val="00B824B7"/>
    <w:rsid w:val="00B82997"/>
    <w:rsid w:val="00B82BC5"/>
    <w:rsid w:val="00B82C9C"/>
    <w:rsid w:val="00B832A7"/>
    <w:rsid w:val="00B833AB"/>
    <w:rsid w:val="00B83CE8"/>
    <w:rsid w:val="00B83D79"/>
    <w:rsid w:val="00B83EE9"/>
    <w:rsid w:val="00B8480F"/>
    <w:rsid w:val="00B84DC1"/>
    <w:rsid w:val="00B85778"/>
    <w:rsid w:val="00B85F92"/>
    <w:rsid w:val="00B8618B"/>
    <w:rsid w:val="00B86868"/>
    <w:rsid w:val="00B87A0F"/>
    <w:rsid w:val="00B87CFA"/>
    <w:rsid w:val="00B902CA"/>
    <w:rsid w:val="00B9071C"/>
    <w:rsid w:val="00B90D62"/>
    <w:rsid w:val="00B90E5E"/>
    <w:rsid w:val="00B90F08"/>
    <w:rsid w:val="00B911E2"/>
    <w:rsid w:val="00B913ED"/>
    <w:rsid w:val="00B91841"/>
    <w:rsid w:val="00B92198"/>
    <w:rsid w:val="00B92336"/>
    <w:rsid w:val="00B9259C"/>
    <w:rsid w:val="00B9269E"/>
    <w:rsid w:val="00B93047"/>
    <w:rsid w:val="00B93D09"/>
    <w:rsid w:val="00B94C2C"/>
    <w:rsid w:val="00B952C6"/>
    <w:rsid w:val="00B95406"/>
    <w:rsid w:val="00B9545A"/>
    <w:rsid w:val="00B9563C"/>
    <w:rsid w:val="00B956A4"/>
    <w:rsid w:val="00B957B3"/>
    <w:rsid w:val="00B971CB"/>
    <w:rsid w:val="00B97685"/>
    <w:rsid w:val="00B976F7"/>
    <w:rsid w:val="00B97C7C"/>
    <w:rsid w:val="00BA0557"/>
    <w:rsid w:val="00BA0A20"/>
    <w:rsid w:val="00BA0B93"/>
    <w:rsid w:val="00BA1140"/>
    <w:rsid w:val="00BA18E8"/>
    <w:rsid w:val="00BA2823"/>
    <w:rsid w:val="00BA2FEE"/>
    <w:rsid w:val="00BA3233"/>
    <w:rsid w:val="00BA3412"/>
    <w:rsid w:val="00BA3AE1"/>
    <w:rsid w:val="00BA40D6"/>
    <w:rsid w:val="00BA4146"/>
    <w:rsid w:val="00BA444C"/>
    <w:rsid w:val="00BA4C76"/>
    <w:rsid w:val="00BA57BE"/>
    <w:rsid w:val="00BA581B"/>
    <w:rsid w:val="00BA5ED9"/>
    <w:rsid w:val="00BA5EFF"/>
    <w:rsid w:val="00BA5FB9"/>
    <w:rsid w:val="00BA6058"/>
    <w:rsid w:val="00BA6697"/>
    <w:rsid w:val="00BA6B79"/>
    <w:rsid w:val="00BA6B96"/>
    <w:rsid w:val="00BA6BC1"/>
    <w:rsid w:val="00BA6D8A"/>
    <w:rsid w:val="00BA71AE"/>
    <w:rsid w:val="00BA7460"/>
    <w:rsid w:val="00BA7476"/>
    <w:rsid w:val="00BA7B46"/>
    <w:rsid w:val="00BA7C9C"/>
    <w:rsid w:val="00BB091B"/>
    <w:rsid w:val="00BB0998"/>
    <w:rsid w:val="00BB0B24"/>
    <w:rsid w:val="00BB0C8D"/>
    <w:rsid w:val="00BB14A2"/>
    <w:rsid w:val="00BB14DF"/>
    <w:rsid w:val="00BB16DF"/>
    <w:rsid w:val="00BB1B2F"/>
    <w:rsid w:val="00BB3218"/>
    <w:rsid w:val="00BB35EF"/>
    <w:rsid w:val="00BB3631"/>
    <w:rsid w:val="00BB3838"/>
    <w:rsid w:val="00BB3D62"/>
    <w:rsid w:val="00BB4268"/>
    <w:rsid w:val="00BB44BD"/>
    <w:rsid w:val="00BB476F"/>
    <w:rsid w:val="00BB4D5B"/>
    <w:rsid w:val="00BB5939"/>
    <w:rsid w:val="00BB6030"/>
    <w:rsid w:val="00BB7229"/>
    <w:rsid w:val="00BB722D"/>
    <w:rsid w:val="00BB740F"/>
    <w:rsid w:val="00BB74CD"/>
    <w:rsid w:val="00BB7ACF"/>
    <w:rsid w:val="00BC02C1"/>
    <w:rsid w:val="00BC09D7"/>
    <w:rsid w:val="00BC0EA8"/>
    <w:rsid w:val="00BC161B"/>
    <w:rsid w:val="00BC1702"/>
    <w:rsid w:val="00BC1A66"/>
    <w:rsid w:val="00BC1D8C"/>
    <w:rsid w:val="00BC2230"/>
    <w:rsid w:val="00BC299A"/>
    <w:rsid w:val="00BC3625"/>
    <w:rsid w:val="00BC3D55"/>
    <w:rsid w:val="00BC3EDA"/>
    <w:rsid w:val="00BC48E9"/>
    <w:rsid w:val="00BC4B54"/>
    <w:rsid w:val="00BC4CC4"/>
    <w:rsid w:val="00BC4F09"/>
    <w:rsid w:val="00BC5354"/>
    <w:rsid w:val="00BC55B1"/>
    <w:rsid w:val="00BC56BD"/>
    <w:rsid w:val="00BC6142"/>
    <w:rsid w:val="00BC63BB"/>
    <w:rsid w:val="00BC6EDE"/>
    <w:rsid w:val="00BD0C92"/>
    <w:rsid w:val="00BD19A5"/>
    <w:rsid w:val="00BD21F7"/>
    <w:rsid w:val="00BD2D41"/>
    <w:rsid w:val="00BD2D6A"/>
    <w:rsid w:val="00BD3E44"/>
    <w:rsid w:val="00BD3F83"/>
    <w:rsid w:val="00BD41A7"/>
    <w:rsid w:val="00BD4316"/>
    <w:rsid w:val="00BD5385"/>
    <w:rsid w:val="00BD5539"/>
    <w:rsid w:val="00BD6139"/>
    <w:rsid w:val="00BD6447"/>
    <w:rsid w:val="00BD6469"/>
    <w:rsid w:val="00BD68E2"/>
    <w:rsid w:val="00BD6C5D"/>
    <w:rsid w:val="00BD7205"/>
    <w:rsid w:val="00BE06DE"/>
    <w:rsid w:val="00BE08F8"/>
    <w:rsid w:val="00BE107E"/>
    <w:rsid w:val="00BE13E0"/>
    <w:rsid w:val="00BE1620"/>
    <w:rsid w:val="00BE1AF8"/>
    <w:rsid w:val="00BE1CD3"/>
    <w:rsid w:val="00BE2319"/>
    <w:rsid w:val="00BE2541"/>
    <w:rsid w:val="00BE2758"/>
    <w:rsid w:val="00BE2A96"/>
    <w:rsid w:val="00BE2ACD"/>
    <w:rsid w:val="00BE2B5B"/>
    <w:rsid w:val="00BE2C9D"/>
    <w:rsid w:val="00BE3F1D"/>
    <w:rsid w:val="00BE3F54"/>
    <w:rsid w:val="00BE41BB"/>
    <w:rsid w:val="00BE46B7"/>
    <w:rsid w:val="00BE4ADE"/>
    <w:rsid w:val="00BE51D5"/>
    <w:rsid w:val="00BE5786"/>
    <w:rsid w:val="00BE5F96"/>
    <w:rsid w:val="00BE6498"/>
    <w:rsid w:val="00BE6634"/>
    <w:rsid w:val="00BE6A11"/>
    <w:rsid w:val="00BE794A"/>
    <w:rsid w:val="00BE7B7D"/>
    <w:rsid w:val="00BF0936"/>
    <w:rsid w:val="00BF0A89"/>
    <w:rsid w:val="00BF0F4E"/>
    <w:rsid w:val="00BF138D"/>
    <w:rsid w:val="00BF181C"/>
    <w:rsid w:val="00BF1A55"/>
    <w:rsid w:val="00BF1F70"/>
    <w:rsid w:val="00BF20B2"/>
    <w:rsid w:val="00BF3453"/>
    <w:rsid w:val="00BF3A2D"/>
    <w:rsid w:val="00BF3B51"/>
    <w:rsid w:val="00BF3BF5"/>
    <w:rsid w:val="00BF3D15"/>
    <w:rsid w:val="00BF4176"/>
    <w:rsid w:val="00BF483A"/>
    <w:rsid w:val="00BF49F1"/>
    <w:rsid w:val="00BF4EBD"/>
    <w:rsid w:val="00BF54AE"/>
    <w:rsid w:val="00BF5929"/>
    <w:rsid w:val="00BF5A2C"/>
    <w:rsid w:val="00BF5C4F"/>
    <w:rsid w:val="00BF5F44"/>
    <w:rsid w:val="00BF6B6E"/>
    <w:rsid w:val="00BF724E"/>
    <w:rsid w:val="00BF7273"/>
    <w:rsid w:val="00BF73EE"/>
    <w:rsid w:val="00BF7766"/>
    <w:rsid w:val="00BF7CDE"/>
    <w:rsid w:val="00C000EC"/>
    <w:rsid w:val="00C0055E"/>
    <w:rsid w:val="00C005E9"/>
    <w:rsid w:val="00C00918"/>
    <w:rsid w:val="00C00AF6"/>
    <w:rsid w:val="00C014D5"/>
    <w:rsid w:val="00C01DC9"/>
    <w:rsid w:val="00C02345"/>
    <w:rsid w:val="00C025A1"/>
    <w:rsid w:val="00C03376"/>
    <w:rsid w:val="00C033AD"/>
    <w:rsid w:val="00C048E4"/>
    <w:rsid w:val="00C04CED"/>
    <w:rsid w:val="00C04FA0"/>
    <w:rsid w:val="00C051DB"/>
    <w:rsid w:val="00C05C54"/>
    <w:rsid w:val="00C071B3"/>
    <w:rsid w:val="00C0729E"/>
    <w:rsid w:val="00C077E7"/>
    <w:rsid w:val="00C07B46"/>
    <w:rsid w:val="00C07CB0"/>
    <w:rsid w:val="00C103C8"/>
    <w:rsid w:val="00C10C35"/>
    <w:rsid w:val="00C10C49"/>
    <w:rsid w:val="00C10D04"/>
    <w:rsid w:val="00C10E60"/>
    <w:rsid w:val="00C114BE"/>
    <w:rsid w:val="00C118ED"/>
    <w:rsid w:val="00C11A15"/>
    <w:rsid w:val="00C11C82"/>
    <w:rsid w:val="00C12356"/>
    <w:rsid w:val="00C12465"/>
    <w:rsid w:val="00C124F7"/>
    <w:rsid w:val="00C12F14"/>
    <w:rsid w:val="00C13884"/>
    <w:rsid w:val="00C13A29"/>
    <w:rsid w:val="00C13B34"/>
    <w:rsid w:val="00C14708"/>
    <w:rsid w:val="00C14BC1"/>
    <w:rsid w:val="00C14C3F"/>
    <w:rsid w:val="00C1555A"/>
    <w:rsid w:val="00C167A6"/>
    <w:rsid w:val="00C167B8"/>
    <w:rsid w:val="00C179C4"/>
    <w:rsid w:val="00C17D7B"/>
    <w:rsid w:val="00C2056D"/>
    <w:rsid w:val="00C20B47"/>
    <w:rsid w:val="00C20C6A"/>
    <w:rsid w:val="00C20EE7"/>
    <w:rsid w:val="00C21603"/>
    <w:rsid w:val="00C218A5"/>
    <w:rsid w:val="00C22169"/>
    <w:rsid w:val="00C22209"/>
    <w:rsid w:val="00C236C0"/>
    <w:rsid w:val="00C238E0"/>
    <w:rsid w:val="00C23DAD"/>
    <w:rsid w:val="00C24DDA"/>
    <w:rsid w:val="00C24EEE"/>
    <w:rsid w:val="00C25989"/>
    <w:rsid w:val="00C26106"/>
    <w:rsid w:val="00C26B71"/>
    <w:rsid w:val="00C26FB3"/>
    <w:rsid w:val="00C271B8"/>
    <w:rsid w:val="00C27794"/>
    <w:rsid w:val="00C27A4C"/>
    <w:rsid w:val="00C30352"/>
    <w:rsid w:val="00C309EF"/>
    <w:rsid w:val="00C30AE7"/>
    <w:rsid w:val="00C30D89"/>
    <w:rsid w:val="00C313BD"/>
    <w:rsid w:val="00C31420"/>
    <w:rsid w:val="00C31C35"/>
    <w:rsid w:val="00C321CB"/>
    <w:rsid w:val="00C32244"/>
    <w:rsid w:val="00C3226C"/>
    <w:rsid w:val="00C32A76"/>
    <w:rsid w:val="00C33C58"/>
    <w:rsid w:val="00C33F5B"/>
    <w:rsid w:val="00C34E99"/>
    <w:rsid w:val="00C3515C"/>
    <w:rsid w:val="00C36075"/>
    <w:rsid w:val="00C3623A"/>
    <w:rsid w:val="00C369B8"/>
    <w:rsid w:val="00C36EAA"/>
    <w:rsid w:val="00C37AC2"/>
    <w:rsid w:val="00C37C8D"/>
    <w:rsid w:val="00C409A6"/>
    <w:rsid w:val="00C40C3B"/>
    <w:rsid w:val="00C41250"/>
    <w:rsid w:val="00C41909"/>
    <w:rsid w:val="00C41A51"/>
    <w:rsid w:val="00C41B1A"/>
    <w:rsid w:val="00C42225"/>
    <w:rsid w:val="00C426FD"/>
    <w:rsid w:val="00C430AD"/>
    <w:rsid w:val="00C4322C"/>
    <w:rsid w:val="00C43446"/>
    <w:rsid w:val="00C43628"/>
    <w:rsid w:val="00C437CC"/>
    <w:rsid w:val="00C43EC3"/>
    <w:rsid w:val="00C440AC"/>
    <w:rsid w:val="00C44961"/>
    <w:rsid w:val="00C44C42"/>
    <w:rsid w:val="00C44D05"/>
    <w:rsid w:val="00C44E5A"/>
    <w:rsid w:val="00C44E97"/>
    <w:rsid w:val="00C4510F"/>
    <w:rsid w:val="00C45452"/>
    <w:rsid w:val="00C45524"/>
    <w:rsid w:val="00C4566A"/>
    <w:rsid w:val="00C45A61"/>
    <w:rsid w:val="00C463BD"/>
    <w:rsid w:val="00C4657F"/>
    <w:rsid w:val="00C47406"/>
    <w:rsid w:val="00C474FE"/>
    <w:rsid w:val="00C5033B"/>
    <w:rsid w:val="00C5036C"/>
    <w:rsid w:val="00C503BF"/>
    <w:rsid w:val="00C512CE"/>
    <w:rsid w:val="00C51487"/>
    <w:rsid w:val="00C51E6D"/>
    <w:rsid w:val="00C533BF"/>
    <w:rsid w:val="00C53443"/>
    <w:rsid w:val="00C537B3"/>
    <w:rsid w:val="00C5382D"/>
    <w:rsid w:val="00C53A3F"/>
    <w:rsid w:val="00C5431B"/>
    <w:rsid w:val="00C54362"/>
    <w:rsid w:val="00C5437C"/>
    <w:rsid w:val="00C54519"/>
    <w:rsid w:val="00C5547D"/>
    <w:rsid w:val="00C55AE8"/>
    <w:rsid w:val="00C55DD2"/>
    <w:rsid w:val="00C5659B"/>
    <w:rsid w:val="00C56871"/>
    <w:rsid w:val="00C57131"/>
    <w:rsid w:val="00C572A2"/>
    <w:rsid w:val="00C573D8"/>
    <w:rsid w:val="00C60056"/>
    <w:rsid w:val="00C613C0"/>
    <w:rsid w:val="00C617C1"/>
    <w:rsid w:val="00C61C68"/>
    <w:rsid w:val="00C61F5C"/>
    <w:rsid w:val="00C624BA"/>
    <w:rsid w:val="00C63032"/>
    <w:rsid w:val="00C634DE"/>
    <w:rsid w:val="00C63770"/>
    <w:rsid w:val="00C63A17"/>
    <w:rsid w:val="00C63A61"/>
    <w:rsid w:val="00C63B17"/>
    <w:rsid w:val="00C63C3B"/>
    <w:rsid w:val="00C640EF"/>
    <w:rsid w:val="00C64373"/>
    <w:rsid w:val="00C64438"/>
    <w:rsid w:val="00C64543"/>
    <w:rsid w:val="00C653E1"/>
    <w:rsid w:val="00C6544D"/>
    <w:rsid w:val="00C6564B"/>
    <w:rsid w:val="00C66143"/>
    <w:rsid w:val="00C66177"/>
    <w:rsid w:val="00C667B1"/>
    <w:rsid w:val="00C667E1"/>
    <w:rsid w:val="00C6697E"/>
    <w:rsid w:val="00C66D18"/>
    <w:rsid w:val="00C66E1E"/>
    <w:rsid w:val="00C672CE"/>
    <w:rsid w:val="00C674E2"/>
    <w:rsid w:val="00C67BB2"/>
    <w:rsid w:val="00C70F47"/>
    <w:rsid w:val="00C71424"/>
    <w:rsid w:val="00C71BC8"/>
    <w:rsid w:val="00C71C2C"/>
    <w:rsid w:val="00C73A73"/>
    <w:rsid w:val="00C757D3"/>
    <w:rsid w:val="00C75B14"/>
    <w:rsid w:val="00C761EF"/>
    <w:rsid w:val="00C7630C"/>
    <w:rsid w:val="00C77B90"/>
    <w:rsid w:val="00C77C33"/>
    <w:rsid w:val="00C80612"/>
    <w:rsid w:val="00C8063E"/>
    <w:rsid w:val="00C80E34"/>
    <w:rsid w:val="00C80FD4"/>
    <w:rsid w:val="00C82337"/>
    <w:rsid w:val="00C825CF"/>
    <w:rsid w:val="00C8288F"/>
    <w:rsid w:val="00C829D8"/>
    <w:rsid w:val="00C8364B"/>
    <w:rsid w:val="00C83BFB"/>
    <w:rsid w:val="00C83D6D"/>
    <w:rsid w:val="00C848BA"/>
    <w:rsid w:val="00C85210"/>
    <w:rsid w:val="00C85974"/>
    <w:rsid w:val="00C85D4B"/>
    <w:rsid w:val="00C85FE2"/>
    <w:rsid w:val="00C866DE"/>
    <w:rsid w:val="00C867C4"/>
    <w:rsid w:val="00C86D6C"/>
    <w:rsid w:val="00C8707D"/>
    <w:rsid w:val="00C870C0"/>
    <w:rsid w:val="00C87376"/>
    <w:rsid w:val="00C8769D"/>
    <w:rsid w:val="00C878F9"/>
    <w:rsid w:val="00C87DFC"/>
    <w:rsid w:val="00C9002D"/>
    <w:rsid w:val="00C90525"/>
    <w:rsid w:val="00C9066D"/>
    <w:rsid w:val="00C90852"/>
    <w:rsid w:val="00C908CF"/>
    <w:rsid w:val="00C90BD5"/>
    <w:rsid w:val="00C90F99"/>
    <w:rsid w:val="00C91D68"/>
    <w:rsid w:val="00C924A2"/>
    <w:rsid w:val="00C92A90"/>
    <w:rsid w:val="00C92F3E"/>
    <w:rsid w:val="00C93A91"/>
    <w:rsid w:val="00C94138"/>
    <w:rsid w:val="00C94A7C"/>
    <w:rsid w:val="00C9527B"/>
    <w:rsid w:val="00C952D6"/>
    <w:rsid w:val="00C95811"/>
    <w:rsid w:val="00C961FF"/>
    <w:rsid w:val="00C9654C"/>
    <w:rsid w:val="00C96C1C"/>
    <w:rsid w:val="00C96CC6"/>
    <w:rsid w:val="00C96DBD"/>
    <w:rsid w:val="00C97138"/>
    <w:rsid w:val="00C9717B"/>
    <w:rsid w:val="00C97BE7"/>
    <w:rsid w:val="00CA0132"/>
    <w:rsid w:val="00CA07EB"/>
    <w:rsid w:val="00CA08C4"/>
    <w:rsid w:val="00CA115B"/>
    <w:rsid w:val="00CA2626"/>
    <w:rsid w:val="00CA320C"/>
    <w:rsid w:val="00CA3603"/>
    <w:rsid w:val="00CA3708"/>
    <w:rsid w:val="00CA3787"/>
    <w:rsid w:val="00CA39BF"/>
    <w:rsid w:val="00CA3A18"/>
    <w:rsid w:val="00CA4E49"/>
    <w:rsid w:val="00CA514B"/>
    <w:rsid w:val="00CA53B4"/>
    <w:rsid w:val="00CA6632"/>
    <w:rsid w:val="00CA6700"/>
    <w:rsid w:val="00CA6E06"/>
    <w:rsid w:val="00CA6E1A"/>
    <w:rsid w:val="00CA7310"/>
    <w:rsid w:val="00CA79EC"/>
    <w:rsid w:val="00CA7C1D"/>
    <w:rsid w:val="00CA7EF8"/>
    <w:rsid w:val="00CB0C30"/>
    <w:rsid w:val="00CB0E5E"/>
    <w:rsid w:val="00CB0FCA"/>
    <w:rsid w:val="00CB1277"/>
    <w:rsid w:val="00CB12D9"/>
    <w:rsid w:val="00CB13E1"/>
    <w:rsid w:val="00CB1B18"/>
    <w:rsid w:val="00CB1C63"/>
    <w:rsid w:val="00CB248F"/>
    <w:rsid w:val="00CB2654"/>
    <w:rsid w:val="00CB290D"/>
    <w:rsid w:val="00CB2C16"/>
    <w:rsid w:val="00CB2CD7"/>
    <w:rsid w:val="00CB31E1"/>
    <w:rsid w:val="00CB33F5"/>
    <w:rsid w:val="00CB394F"/>
    <w:rsid w:val="00CB3DFD"/>
    <w:rsid w:val="00CB3E9B"/>
    <w:rsid w:val="00CB40A5"/>
    <w:rsid w:val="00CB4423"/>
    <w:rsid w:val="00CB503B"/>
    <w:rsid w:val="00CB56FB"/>
    <w:rsid w:val="00CB5700"/>
    <w:rsid w:val="00CB5A4B"/>
    <w:rsid w:val="00CB5AC8"/>
    <w:rsid w:val="00CB6AB9"/>
    <w:rsid w:val="00CB6AC2"/>
    <w:rsid w:val="00CB7CFA"/>
    <w:rsid w:val="00CC0216"/>
    <w:rsid w:val="00CC05F3"/>
    <w:rsid w:val="00CC068A"/>
    <w:rsid w:val="00CC0D9F"/>
    <w:rsid w:val="00CC1312"/>
    <w:rsid w:val="00CC1795"/>
    <w:rsid w:val="00CC1887"/>
    <w:rsid w:val="00CC1A9E"/>
    <w:rsid w:val="00CC1B5F"/>
    <w:rsid w:val="00CC22CB"/>
    <w:rsid w:val="00CC23D1"/>
    <w:rsid w:val="00CC28A7"/>
    <w:rsid w:val="00CC297B"/>
    <w:rsid w:val="00CC2CBC"/>
    <w:rsid w:val="00CC2CD1"/>
    <w:rsid w:val="00CC35E1"/>
    <w:rsid w:val="00CC45F7"/>
    <w:rsid w:val="00CC4E6E"/>
    <w:rsid w:val="00CC51ED"/>
    <w:rsid w:val="00CC53AA"/>
    <w:rsid w:val="00CC5B83"/>
    <w:rsid w:val="00CC5CE3"/>
    <w:rsid w:val="00CC6D21"/>
    <w:rsid w:val="00CC7F14"/>
    <w:rsid w:val="00CD0821"/>
    <w:rsid w:val="00CD2CE4"/>
    <w:rsid w:val="00CD2E6D"/>
    <w:rsid w:val="00CD316F"/>
    <w:rsid w:val="00CD3E9B"/>
    <w:rsid w:val="00CD4116"/>
    <w:rsid w:val="00CD478A"/>
    <w:rsid w:val="00CD4AD9"/>
    <w:rsid w:val="00CD519C"/>
    <w:rsid w:val="00CD5A72"/>
    <w:rsid w:val="00CD7087"/>
    <w:rsid w:val="00CD73AB"/>
    <w:rsid w:val="00CD7AAD"/>
    <w:rsid w:val="00CE0498"/>
    <w:rsid w:val="00CE07B1"/>
    <w:rsid w:val="00CE0878"/>
    <w:rsid w:val="00CE0B00"/>
    <w:rsid w:val="00CE0B23"/>
    <w:rsid w:val="00CE1614"/>
    <w:rsid w:val="00CE210F"/>
    <w:rsid w:val="00CE29C9"/>
    <w:rsid w:val="00CE2C52"/>
    <w:rsid w:val="00CE2CF9"/>
    <w:rsid w:val="00CE2E20"/>
    <w:rsid w:val="00CE38A3"/>
    <w:rsid w:val="00CE3974"/>
    <w:rsid w:val="00CE3B76"/>
    <w:rsid w:val="00CE4330"/>
    <w:rsid w:val="00CE4474"/>
    <w:rsid w:val="00CE44D5"/>
    <w:rsid w:val="00CE5D4C"/>
    <w:rsid w:val="00CE5ECD"/>
    <w:rsid w:val="00CE62C5"/>
    <w:rsid w:val="00CE656C"/>
    <w:rsid w:val="00CE6FB3"/>
    <w:rsid w:val="00CE717C"/>
    <w:rsid w:val="00CE7513"/>
    <w:rsid w:val="00CE7FF9"/>
    <w:rsid w:val="00CF06A7"/>
    <w:rsid w:val="00CF1777"/>
    <w:rsid w:val="00CF198A"/>
    <w:rsid w:val="00CF235D"/>
    <w:rsid w:val="00CF2385"/>
    <w:rsid w:val="00CF291A"/>
    <w:rsid w:val="00CF298C"/>
    <w:rsid w:val="00CF2BCF"/>
    <w:rsid w:val="00CF2F7A"/>
    <w:rsid w:val="00CF3057"/>
    <w:rsid w:val="00CF3629"/>
    <w:rsid w:val="00CF3750"/>
    <w:rsid w:val="00CF3837"/>
    <w:rsid w:val="00CF3C10"/>
    <w:rsid w:val="00CF3DD5"/>
    <w:rsid w:val="00CF4173"/>
    <w:rsid w:val="00CF4680"/>
    <w:rsid w:val="00CF48A2"/>
    <w:rsid w:val="00CF55A3"/>
    <w:rsid w:val="00CF573F"/>
    <w:rsid w:val="00CF614D"/>
    <w:rsid w:val="00CF6365"/>
    <w:rsid w:val="00CF64F9"/>
    <w:rsid w:val="00CF664E"/>
    <w:rsid w:val="00CF690B"/>
    <w:rsid w:val="00CF6987"/>
    <w:rsid w:val="00CF6F4E"/>
    <w:rsid w:val="00CF732E"/>
    <w:rsid w:val="00CF73D1"/>
    <w:rsid w:val="00D0018B"/>
    <w:rsid w:val="00D002D6"/>
    <w:rsid w:val="00D00384"/>
    <w:rsid w:val="00D004C3"/>
    <w:rsid w:val="00D0059E"/>
    <w:rsid w:val="00D00D49"/>
    <w:rsid w:val="00D00FF1"/>
    <w:rsid w:val="00D01058"/>
    <w:rsid w:val="00D01485"/>
    <w:rsid w:val="00D02351"/>
    <w:rsid w:val="00D023D9"/>
    <w:rsid w:val="00D0255D"/>
    <w:rsid w:val="00D02A07"/>
    <w:rsid w:val="00D02ADA"/>
    <w:rsid w:val="00D02ADC"/>
    <w:rsid w:val="00D036C2"/>
    <w:rsid w:val="00D03992"/>
    <w:rsid w:val="00D03EC6"/>
    <w:rsid w:val="00D04B98"/>
    <w:rsid w:val="00D051A0"/>
    <w:rsid w:val="00D05306"/>
    <w:rsid w:val="00D05744"/>
    <w:rsid w:val="00D05A33"/>
    <w:rsid w:val="00D05B52"/>
    <w:rsid w:val="00D05B9D"/>
    <w:rsid w:val="00D05C61"/>
    <w:rsid w:val="00D06250"/>
    <w:rsid w:val="00D064EE"/>
    <w:rsid w:val="00D065E5"/>
    <w:rsid w:val="00D0682B"/>
    <w:rsid w:val="00D0793D"/>
    <w:rsid w:val="00D079E7"/>
    <w:rsid w:val="00D10264"/>
    <w:rsid w:val="00D10E21"/>
    <w:rsid w:val="00D11021"/>
    <w:rsid w:val="00D11916"/>
    <w:rsid w:val="00D11F87"/>
    <w:rsid w:val="00D12B2A"/>
    <w:rsid w:val="00D139CC"/>
    <w:rsid w:val="00D13C60"/>
    <w:rsid w:val="00D13E79"/>
    <w:rsid w:val="00D140D3"/>
    <w:rsid w:val="00D144B5"/>
    <w:rsid w:val="00D1502C"/>
    <w:rsid w:val="00D15189"/>
    <w:rsid w:val="00D152C8"/>
    <w:rsid w:val="00D162DF"/>
    <w:rsid w:val="00D165F3"/>
    <w:rsid w:val="00D166E8"/>
    <w:rsid w:val="00D1689F"/>
    <w:rsid w:val="00D16E41"/>
    <w:rsid w:val="00D16FFE"/>
    <w:rsid w:val="00D179A6"/>
    <w:rsid w:val="00D17E22"/>
    <w:rsid w:val="00D17F59"/>
    <w:rsid w:val="00D20455"/>
    <w:rsid w:val="00D20AD2"/>
    <w:rsid w:val="00D20F3B"/>
    <w:rsid w:val="00D213BC"/>
    <w:rsid w:val="00D21513"/>
    <w:rsid w:val="00D220B7"/>
    <w:rsid w:val="00D2237D"/>
    <w:rsid w:val="00D22C36"/>
    <w:rsid w:val="00D23BEE"/>
    <w:rsid w:val="00D24409"/>
    <w:rsid w:val="00D2500E"/>
    <w:rsid w:val="00D250F4"/>
    <w:rsid w:val="00D253B5"/>
    <w:rsid w:val="00D27A0B"/>
    <w:rsid w:val="00D27E6B"/>
    <w:rsid w:val="00D27F58"/>
    <w:rsid w:val="00D301E9"/>
    <w:rsid w:val="00D3106E"/>
    <w:rsid w:val="00D314A2"/>
    <w:rsid w:val="00D31727"/>
    <w:rsid w:val="00D31858"/>
    <w:rsid w:val="00D318A5"/>
    <w:rsid w:val="00D31979"/>
    <w:rsid w:val="00D31A22"/>
    <w:rsid w:val="00D32460"/>
    <w:rsid w:val="00D32830"/>
    <w:rsid w:val="00D32BDB"/>
    <w:rsid w:val="00D3333F"/>
    <w:rsid w:val="00D3354C"/>
    <w:rsid w:val="00D341FE"/>
    <w:rsid w:val="00D34D6A"/>
    <w:rsid w:val="00D34F58"/>
    <w:rsid w:val="00D34FC4"/>
    <w:rsid w:val="00D354D0"/>
    <w:rsid w:val="00D35CF7"/>
    <w:rsid w:val="00D36060"/>
    <w:rsid w:val="00D360D8"/>
    <w:rsid w:val="00D36612"/>
    <w:rsid w:val="00D36F21"/>
    <w:rsid w:val="00D373DF"/>
    <w:rsid w:val="00D378FB"/>
    <w:rsid w:val="00D37A25"/>
    <w:rsid w:val="00D37F01"/>
    <w:rsid w:val="00D4063C"/>
    <w:rsid w:val="00D40891"/>
    <w:rsid w:val="00D414A8"/>
    <w:rsid w:val="00D41692"/>
    <w:rsid w:val="00D417F5"/>
    <w:rsid w:val="00D42343"/>
    <w:rsid w:val="00D424A5"/>
    <w:rsid w:val="00D42C55"/>
    <w:rsid w:val="00D430A2"/>
    <w:rsid w:val="00D4377C"/>
    <w:rsid w:val="00D43BB1"/>
    <w:rsid w:val="00D43C47"/>
    <w:rsid w:val="00D4433E"/>
    <w:rsid w:val="00D4552A"/>
    <w:rsid w:val="00D458CD"/>
    <w:rsid w:val="00D463B2"/>
    <w:rsid w:val="00D46554"/>
    <w:rsid w:val="00D47160"/>
    <w:rsid w:val="00D47533"/>
    <w:rsid w:val="00D47DA2"/>
    <w:rsid w:val="00D47F0E"/>
    <w:rsid w:val="00D47FDE"/>
    <w:rsid w:val="00D500D4"/>
    <w:rsid w:val="00D502C0"/>
    <w:rsid w:val="00D50481"/>
    <w:rsid w:val="00D506C4"/>
    <w:rsid w:val="00D5090D"/>
    <w:rsid w:val="00D51795"/>
    <w:rsid w:val="00D51903"/>
    <w:rsid w:val="00D51A27"/>
    <w:rsid w:val="00D51A35"/>
    <w:rsid w:val="00D51DE6"/>
    <w:rsid w:val="00D51F35"/>
    <w:rsid w:val="00D522C5"/>
    <w:rsid w:val="00D52742"/>
    <w:rsid w:val="00D528D8"/>
    <w:rsid w:val="00D52C59"/>
    <w:rsid w:val="00D52CED"/>
    <w:rsid w:val="00D52F09"/>
    <w:rsid w:val="00D533FC"/>
    <w:rsid w:val="00D5344A"/>
    <w:rsid w:val="00D53876"/>
    <w:rsid w:val="00D5415A"/>
    <w:rsid w:val="00D54255"/>
    <w:rsid w:val="00D543F9"/>
    <w:rsid w:val="00D54CDE"/>
    <w:rsid w:val="00D5531D"/>
    <w:rsid w:val="00D553AF"/>
    <w:rsid w:val="00D55D98"/>
    <w:rsid w:val="00D55EFE"/>
    <w:rsid w:val="00D562F8"/>
    <w:rsid w:val="00D56A84"/>
    <w:rsid w:val="00D57545"/>
    <w:rsid w:val="00D60043"/>
    <w:rsid w:val="00D600D0"/>
    <w:rsid w:val="00D60707"/>
    <w:rsid w:val="00D60FA9"/>
    <w:rsid w:val="00D610D3"/>
    <w:rsid w:val="00D61743"/>
    <w:rsid w:val="00D617D4"/>
    <w:rsid w:val="00D6192A"/>
    <w:rsid w:val="00D61990"/>
    <w:rsid w:val="00D62BDD"/>
    <w:rsid w:val="00D62CC6"/>
    <w:rsid w:val="00D62EBF"/>
    <w:rsid w:val="00D63A0A"/>
    <w:rsid w:val="00D63F6F"/>
    <w:rsid w:val="00D64F22"/>
    <w:rsid w:val="00D65E32"/>
    <w:rsid w:val="00D666D4"/>
    <w:rsid w:val="00D66CA9"/>
    <w:rsid w:val="00D67A3C"/>
    <w:rsid w:val="00D67D44"/>
    <w:rsid w:val="00D700B2"/>
    <w:rsid w:val="00D70222"/>
    <w:rsid w:val="00D704B8"/>
    <w:rsid w:val="00D70B60"/>
    <w:rsid w:val="00D71196"/>
    <w:rsid w:val="00D71287"/>
    <w:rsid w:val="00D714B6"/>
    <w:rsid w:val="00D71F4A"/>
    <w:rsid w:val="00D720CB"/>
    <w:rsid w:val="00D72695"/>
    <w:rsid w:val="00D72927"/>
    <w:rsid w:val="00D72C39"/>
    <w:rsid w:val="00D7317B"/>
    <w:rsid w:val="00D733A2"/>
    <w:rsid w:val="00D73422"/>
    <w:rsid w:val="00D73A66"/>
    <w:rsid w:val="00D74BE8"/>
    <w:rsid w:val="00D754EE"/>
    <w:rsid w:val="00D759E7"/>
    <w:rsid w:val="00D75A53"/>
    <w:rsid w:val="00D75F32"/>
    <w:rsid w:val="00D76689"/>
    <w:rsid w:val="00D779AA"/>
    <w:rsid w:val="00D77E8C"/>
    <w:rsid w:val="00D8059F"/>
    <w:rsid w:val="00D80D65"/>
    <w:rsid w:val="00D80D74"/>
    <w:rsid w:val="00D80DEB"/>
    <w:rsid w:val="00D80ED9"/>
    <w:rsid w:val="00D80EFC"/>
    <w:rsid w:val="00D80FC7"/>
    <w:rsid w:val="00D81054"/>
    <w:rsid w:val="00D81CCB"/>
    <w:rsid w:val="00D821E7"/>
    <w:rsid w:val="00D8276D"/>
    <w:rsid w:val="00D82A79"/>
    <w:rsid w:val="00D83260"/>
    <w:rsid w:val="00D833B7"/>
    <w:rsid w:val="00D83671"/>
    <w:rsid w:val="00D83EA4"/>
    <w:rsid w:val="00D842DB"/>
    <w:rsid w:val="00D84727"/>
    <w:rsid w:val="00D851A3"/>
    <w:rsid w:val="00D86210"/>
    <w:rsid w:val="00D8622C"/>
    <w:rsid w:val="00D867A0"/>
    <w:rsid w:val="00D86A69"/>
    <w:rsid w:val="00D86D15"/>
    <w:rsid w:val="00D8700D"/>
    <w:rsid w:val="00D90546"/>
    <w:rsid w:val="00D90B0F"/>
    <w:rsid w:val="00D9168B"/>
    <w:rsid w:val="00D91948"/>
    <w:rsid w:val="00D92325"/>
    <w:rsid w:val="00D92435"/>
    <w:rsid w:val="00D924B0"/>
    <w:rsid w:val="00D924D4"/>
    <w:rsid w:val="00D92DDB"/>
    <w:rsid w:val="00D92F0C"/>
    <w:rsid w:val="00D92F40"/>
    <w:rsid w:val="00D93229"/>
    <w:rsid w:val="00D93302"/>
    <w:rsid w:val="00D9349B"/>
    <w:rsid w:val="00D93B06"/>
    <w:rsid w:val="00D93EF4"/>
    <w:rsid w:val="00D940E5"/>
    <w:rsid w:val="00D941DE"/>
    <w:rsid w:val="00D942F3"/>
    <w:rsid w:val="00D94799"/>
    <w:rsid w:val="00D9483B"/>
    <w:rsid w:val="00D94D41"/>
    <w:rsid w:val="00D94F15"/>
    <w:rsid w:val="00D956F4"/>
    <w:rsid w:val="00D9626C"/>
    <w:rsid w:val="00D96A92"/>
    <w:rsid w:val="00D96CB2"/>
    <w:rsid w:val="00D9762D"/>
    <w:rsid w:val="00D976D9"/>
    <w:rsid w:val="00D97742"/>
    <w:rsid w:val="00DA0042"/>
    <w:rsid w:val="00DA0679"/>
    <w:rsid w:val="00DA0A32"/>
    <w:rsid w:val="00DA0E3E"/>
    <w:rsid w:val="00DA1405"/>
    <w:rsid w:val="00DA1602"/>
    <w:rsid w:val="00DA1C46"/>
    <w:rsid w:val="00DA27B1"/>
    <w:rsid w:val="00DA28FE"/>
    <w:rsid w:val="00DA29A7"/>
    <w:rsid w:val="00DA3356"/>
    <w:rsid w:val="00DA3A77"/>
    <w:rsid w:val="00DA3AB5"/>
    <w:rsid w:val="00DA3C33"/>
    <w:rsid w:val="00DA40B1"/>
    <w:rsid w:val="00DA50FA"/>
    <w:rsid w:val="00DA5103"/>
    <w:rsid w:val="00DA553F"/>
    <w:rsid w:val="00DA5776"/>
    <w:rsid w:val="00DA57EE"/>
    <w:rsid w:val="00DA679A"/>
    <w:rsid w:val="00DA6E78"/>
    <w:rsid w:val="00DA734B"/>
    <w:rsid w:val="00DA7C22"/>
    <w:rsid w:val="00DB024C"/>
    <w:rsid w:val="00DB03D3"/>
    <w:rsid w:val="00DB06A7"/>
    <w:rsid w:val="00DB08E7"/>
    <w:rsid w:val="00DB130C"/>
    <w:rsid w:val="00DB14ED"/>
    <w:rsid w:val="00DB3066"/>
    <w:rsid w:val="00DB306A"/>
    <w:rsid w:val="00DB3C18"/>
    <w:rsid w:val="00DB3EEE"/>
    <w:rsid w:val="00DB482A"/>
    <w:rsid w:val="00DB4A21"/>
    <w:rsid w:val="00DB4B8A"/>
    <w:rsid w:val="00DB4C97"/>
    <w:rsid w:val="00DB5182"/>
    <w:rsid w:val="00DB5303"/>
    <w:rsid w:val="00DB53CB"/>
    <w:rsid w:val="00DB59B9"/>
    <w:rsid w:val="00DB5A7E"/>
    <w:rsid w:val="00DB668A"/>
    <w:rsid w:val="00DB6DB0"/>
    <w:rsid w:val="00DB6E3C"/>
    <w:rsid w:val="00DC04E2"/>
    <w:rsid w:val="00DC06FF"/>
    <w:rsid w:val="00DC071A"/>
    <w:rsid w:val="00DC092B"/>
    <w:rsid w:val="00DC121B"/>
    <w:rsid w:val="00DC13BB"/>
    <w:rsid w:val="00DC140E"/>
    <w:rsid w:val="00DC1CFF"/>
    <w:rsid w:val="00DC1DBB"/>
    <w:rsid w:val="00DC1E39"/>
    <w:rsid w:val="00DC1E8C"/>
    <w:rsid w:val="00DC1F63"/>
    <w:rsid w:val="00DC2041"/>
    <w:rsid w:val="00DC22EC"/>
    <w:rsid w:val="00DC236A"/>
    <w:rsid w:val="00DC2458"/>
    <w:rsid w:val="00DC26E2"/>
    <w:rsid w:val="00DC2C44"/>
    <w:rsid w:val="00DC2D14"/>
    <w:rsid w:val="00DC32DF"/>
    <w:rsid w:val="00DC344A"/>
    <w:rsid w:val="00DC38F1"/>
    <w:rsid w:val="00DC3FBB"/>
    <w:rsid w:val="00DC4464"/>
    <w:rsid w:val="00DC4699"/>
    <w:rsid w:val="00DC4C55"/>
    <w:rsid w:val="00DC4C7E"/>
    <w:rsid w:val="00DC5475"/>
    <w:rsid w:val="00DC5476"/>
    <w:rsid w:val="00DC596A"/>
    <w:rsid w:val="00DC6C1F"/>
    <w:rsid w:val="00DC711E"/>
    <w:rsid w:val="00DC75CA"/>
    <w:rsid w:val="00DC786C"/>
    <w:rsid w:val="00DC7B46"/>
    <w:rsid w:val="00DC7F1B"/>
    <w:rsid w:val="00DD0592"/>
    <w:rsid w:val="00DD09CF"/>
    <w:rsid w:val="00DD0AA9"/>
    <w:rsid w:val="00DD0C12"/>
    <w:rsid w:val="00DD176A"/>
    <w:rsid w:val="00DD29A1"/>
    <w:rsid w:val="00DD3F5E"/>
    <w:rsid w:val="00DD44FE"/>
    <w:rsid w:val="00DD4A11"/>
    <w:rsid w:val="00DD509C"/>
    <w:rsid w:val="00DD5338"/>
    <w:rsid w:val="00DD5350"/>
    <w:rsid w:val="00DD5859"/>
    <w:rsid w:val="00DD5C67"/>
    <w:rsid w:val="00DD633E"/>
    <w:rsid w:val="00DD6AF6"/>
    <w:rsid w:val="00DD7038"/>
    <w:rsid w:val="00DD777C"/>
    <w:rsid w:val="00DD7A8D"/>
    <w:rsid w:val="00DE01AB"/>
    <w:rsid w:val="00DE01B6"/>
    <w:rsid w:val="00DE036C"/>
    <w:rsid w:val="00DE03D4"/>
    <w:rsid w:val="00DE047F"/>
    <w:rsid w:val="00DE0753"/>
    <w:rsid w:val="00DE0BFD"/>
    <w:rsid w:val="00DE0F8F"/>
    <w:rsid w:val="00DE1ADC"/>
    <w:rsid w:val="00DE1FBF"/>
    <w:rsid w:val="00DE1FCD"/>
    <w:rsid w:val="00DE24C6"/>
    <w:rsid w:val="00DE266D"/>
    <w:rsid w:val="00DE2B0B"/>
    <w:rsid w:val="00DE3172"/>
    <w:rsid w:val="00DE34E4"/>
    <w:rsid w:val="00DE3563"/>
    <w:rsid w:val="00DE4BEA"/>
    <w:rsid w:val="00DE4F81"/>
    <w:rsid w:val="00DE506F"/>
    <w:rsid w:val="00DE51C3"/>
    <w:rsid w:val="00DE54E5"/>
    <w:rsid w:val="00DE57D4"/>
    <w:rsid w:val="00DE5CF7"/>
    <w:rsid w:val="00DE5E46"/>
    <w:rsid w:val="00DE721F"/>
    <w:rsid w:val="00DE7226"/>
    <w:rsid w:val="00DE72F4"/>
    <w:rsid w:val="00DE7AB4"/>
    <w:rsid w:val="00DE7EAD"/>
    <w:rsid w:val="00DF18AC"/>
    <w:rsid w:val="00DF2227"/>
    <w:rsid w:val="00DF2331"/>
    <w:rsid w:val="00DF2782"/>
    <w:rsid w:val="00DF2A91"/>
    <w:rsid w:val="00DF2BBE"/>
    <w:rsid w:val="00DF2BF6"/>
    <w:rsid w:val="00DF2C33"/>
    <w:rsid w:val="00DF31CA"/>
    <w:rsid w:val="00DF3565"/>
    <w:rsid w:val="00DF3749"/>
    <w:rsid w:val="00DF407B"/>
    <w:rsid w:val="00DF55D4"/>
    <w:rsid w:val="00DF620C"/>
    <w:rsid w:val="00DF6502"/>
    <w:rsid w:val="00DF6F05"/>
    <w:rsid w:val="00DF7F12"/>
    <w:rsid w:val="00E0074F"/>
    <w:rsid w:val="00E00797"/>
    <w:rsid w:val="00E01062"/>
    <w:rsid w:val="00E010B7"/>
    <w:rsid w:val="00E010F0"/>
    <w:rsid w:val="00E014BC"/>
    <w:rsid w:val="00E017F2"/>
    <w:rsid w:val="00E01A77"/>
    <w:rsid w:val="00E01EB9"/>
    <w:rsid w:val="00E024EF"/>
    <w:rsid w:val="00E02609"/>
    <w:rsid w:val="00E02D39"/>
    <w:rsid w:val="00E02EDE"/>
    <w:rsid w:val="00E03105"/>
    <w:rsid w:val="00E031FF"/>
    <w:rsid w:val="00E041DA"/>
    <w:rsid w:val="00E04213"/>
    <w:rsid w:val="00E04ADB"/>
    <w:rsid w:val="00E0559A"/>
    <w:rsid w:val="00E058C6"/>
    <w:rsid w:val="00E05911"/>
    <w:rsid w:val="00E077F0"/>
    <w:rsid w:val="00E078FA"/>
    <w:rsid w:val="00E07AA3"/>
    <w:rsid w:val="00E07C6F"/>
    <w:rsid w:val="00E07D3A"/>
    <w:rsid w:val="00E100E4"/>
    <w:rsid w:val="00E10682"/>
    <w:rsid w:val="00E1180E"/>
    <w:rsid w:val="00E12A3E"/>
    <w:rsid w:val="00E12AB3"/>
    <w:rsid w:val="00E1311E"/>
    <w:rsid w:val="00E136A0"/>
    <w:rsid w:val="00E13D22"/>
    <w:rsid w:val="00E1416C"/>
    <w:rsid w:val="00E14562"/>
    <w:rsid w:val="00E14A73"/>
    <w:rsid w:val="00E14E2D"/>
    <w:rsid w:val="00E14F2C"/>
    <w:rsid w:val="00E15127"/>
    <w:rsid w:val="00E1522A"/>
    <w:rsid w:val="00E15882"/>
    <w:rsid w:val="00E163E6"/>
    <w:rsid w:val="00E166CC"/>
    <w:rsid w:val="00E16CBE"/>
    <w:rsid w:val="00E16F0C"/>
    <w:rsid w:val="00E17449"/>
    <w:rsid w:val="00E17828"/>
    <w:rsid w:val="00E17A88"/>
    <w:rsid w:val="00E17C03"/>
    <w:rsid w:val="00E17F08"/>
    <w:rsid w:val="00E2026E"/>
    <w:rsid w:val="00E204C5"/>
    <w:rsid w:val="00E204D3"/>
    <w:rsid w:val="00E211ED"/>
    <w:rsid w:val="00E2304B"/>
    <w:rsid w:val="00E238C2"/>
    <w:rsid w:val="00E23DF5"/>
    <w:rsid w:val="00E24010"/>
    <w:rsid w:val="00E2462E"/>
    <w:rsid w:val="00E25B38"/>
    <w:rsid w:val="00E2688F"/>
    <w:rsid w:val="00E26ADB"/>
    <w:rsid w:val="00E26D11"/>
    <w:rsid w:val="00E26DEC"/>
    <w:rsid w:val="00E276EF"/>
    <w:rsid w:val="00E27DE9"/>
    <w:rsid w:val="00E302B3"/>
    <w:rsid w:val="00E30ACC"/>
    <w:rsid w:val="00E30DBE"/>
    <w:rsid w:val="00E313BF"/>
    <w:rsid w:val="00E31568"/>
    <w:rsid w:val="00E31CC1"/>
    <w:rsid w:val="00E31CF5"/>
    <w:rsid w:val="00E323C0"/>
    <w:rsid w:val="00E32786"/>
    <w:rsid w:val="00E32831"/>
    <w:rsid w:val="00E32AF8"/>
    <w:rsid w:val="00E32DF8"/>
    <w:rsid w:val="00E33D9A"/>
    <w:rsid w:val="00E35449"/>
    <w:rsid w:val="00E355A8"/>
    <w:rsid w:val="00E357A1"/>
    <w:rsid w:val="00E36010"/>
    <w:rsid w:val="00E36570"/>
    <w:rsid w:val="00E3671B"/>
    <w:rsid w:val="00E3700F"/>
    <w:rsid w:val="00E37821"/>
    <w:rsid w:val="00E37FC2"/>
    <w:rsid w:val="00E406AD"/>
    <w:rsid w:val="00E407EB"/>
    <w:rsid w:val="00E40BBC"/>
    <w:rsid w:val="00E4121B"/>
    <w:rsid w:val="00E41739"/>
    <w:rsid w:val="00E419DB"/>
    <w:rsid w:val="00E41E3E"/>
    <w:rsid w:val="00E428B7"/>
    <w:rsid w:val="00E43CB2"/>
    <w:rsid w:val="00E43DE3"/>
    <w:rsid w:val="00E4423F"/>
    <w:rsid w:val="00E447E0"/>
    <w:rsid w:val="00E4494C"/>
    <w:rsid w:val="00E453A1"/>
    <w:rsid w:val="00E45689"/>
    <w:rsid w:val="00E45CF1"/>
    <w:rsid w:val="00E46533"/>
    <w:rsid w:val="00E46BA1"/>
    <w:rsid w:val="00E46D17"/>
    <w:rsid w:val="00E46FDB"/>
    <w:rsid w:val="00E50207"/>
    <w:rsid w:val="00E50375"/>
    <w:rsid w:val="00E5134C"/>
    <w:rsid w:val="00E5183C"/>
    <w:rsid w:val="00E51AC8"/>
    <w:rsid w:val="00E51ECD"/>
    <w:rsid w:val="00E51FEF"/>
    <w:rsid w:val="00E5313C"/>
    <w:rsid w:val="00E536D6"/>
    <w:rsid w:val="00E53E5E"/>
    <w:rsid w:val="00E53F3F"/>
    <w:rsid w:val="00E53FD0"/>
    <w:rsid w:val="00E54239"/>
    <w:rsid w:val="00E549F6"/>
    <w:rsid w:val="00E54B54"/>
    <w:rsid w:val="00E54D05"/>
    <w:rsid w:val="00E55ACB"/>
    <w:rsid w:val="00E55D72"/>
    <w:rsid w:val="00E560AA"/>
    <w:rsid w:val="00E567BC"/>
    <w:rsid w:val="00E56BF7"/>
    <w:rsid w:val="00E56CA8"/>
    <w:rsid w:val="00E5779C"/>
    <w:rsid w:val="00E57813"/>
    <w:rsid w:val="00E57922"/>
    <w:rsid w:val="00E579BC"/>
    <w:rsid w:val="00E57B54"/>
    <w:rsid w:val="00E60882"/>
    <w:rsid w:val="00E60A38"/>
    <w:rsid w:val="00E60C17"/>
    <w:rsid w:val="00E6144C"/>
    <w:rsid w:val="00E61724"/>
    <w:rsid w:val="00E61D03"/>
    <w:rsid w:val="00E62E4B"/>
    <w:rsid w:val="00E637C0"/>
    <w:rsid w:val="00E63FD9"/>
    <w:rsid w:val="00E641DD"/>
    <w:rsid w:val="00E64438"/>
    <w:rsid w:val="00E64857"/>
    <w:rsid w:val="00E64FEA"/>
    <w:rsid w:val="00E6560A"/>
    <w:rsid w:val="00E65758"/>
    <w:rsid w:val="00E66575"/>
    <w:rsid w:val="00E6662D"/>
    <w:rsid w:val="00E66672"/>
    <w:rsid w:val="00E66963"/>
    <w:rsid w:val="00E66A67"/>
    <w:rsid w:val="00E66E75"/>
    <w:rsid w:val="00E66FD7"/>
    <w:rsid w:val="00E66FF2"/>
    <w:rsid w:val="00E67A86"/>
    <w:rsid w:val="00E67BE6"/>
    <w:rsid w:val="00E67D87"/>
    <w:rsid w:val="00E7007D"/>
    <w:rsid w:val="00E7029D"/>
    <w:rsid w:val="00E70615"/>
    <w:rsid w:val="00E708FB"/>
    <w:rsid w:val="00E70959"/>
    <w:rsid w:val="00E70A81"/>
    <w:rsid w:val="00E71137"/>
    <w:rsid w:val="00E720D5"/>
    <w:rsid w:val="00E727ED"/>
    <w:rsid w:val="00E737EF"/>
    <w:rsid w:val="00E744E0"/>
    <w:rsid w:val="00E74523"/>
    <w:rsid w:val="00E74C08"/>
    <w:rsid w:val="00E74F8F"/>
    <w:rsid w:val="00E75C6A"/>
    <w:rsid w:val="00E762E3"/>
    <w:rsid w:val="00E76F26"/>
    <w:rsid w:val="00E77874"/>
    <w:rsid w:val="00E80615"/>
    <w:rsid w:val="00E8082C"/>
    <w:rsid w:val="00E80E7E"/>
    <w:rsid w:val="00E8199F"/>
    <w:rsid w:val="00E82490"/>
    <w:rsid w:val="00E82CD7"/>
    <w:rsid w:val="00E836CB"/>
    <w:rsid w:val="00E86A58"/>
    <w:rsid w:val="00E86AA2"/>
    <w:rsid w:val="00E86D71"/>
    <w:rsid w:val="00E87019"/>
    <w:rsid w:val="00E873B9"/>
    <w:rsid w:val="00E87874"/>
    <w:rsid w:val="00E87941"/>
    <w:rsid w:val="00E87F0C"/>
    <w:rsid w:val="00E901BE"/>
    <w:rsid w:val="00E90A65"/>
    <w:rsid w:val="00E9100D"/>
    <w:rsid w:val="00E91028"/>
    <w:rsid w:val="00E916D6"/>
    <w:rsid w:val="00E91A1D"/>
    <w:rsid w:val="00E91F43"/>
    <w:rsid w:val="00E91FB9"/>
    <w:rsid w:val="00E925CF"/>
    <w:rsid w:val="00E925F6"/>
    <w:rsid w:val="00E9295D"/>
    <w:rsid w:val="00E95325"/>
    <w:rsid w:val="00E96ED9"/>
    <w:rsid w:val="00E97EAC"/>
    <w:rsid w:val="00EA12CC"/>
    <w:rsid w:val="00EA19B6"/>
    <w:rsid w:val="00EA2736"/>
    <w:rsid w:val="00EA279A"/>
    <w:rsid w:val="00EA2A5C"/>
    <w:rsid w:val="00EA3679"/>
    <w:rsid w:val="00EA3DB8"/>
    <w:rsid w:val="00EA43E1"/>
    <w:rsid w:val="00EA4413"/>
    <w:rsid w:val="00EA4F52"/>
    <w:rsid w:val="00EA4FCB"/>
    <w:rsid w:val="00EA5452"/>
    <w:rsid w:val="00EA5668"/>
    <w:rsid w:val="00EA60FC"/>
    <w:rsid w:val="00EA6411"/>
    <w:rsid w:val="00EA697F"/>
    <w:rsid w:val="00EA6C28"/>
    <w:rsid w:val="00EA7019"/>
    <w:rsid w:val="00EA74C7"/>
    <w:rsid w:val="00EA7639"/>
    <w:rsid w:val="00EB0668"/>
    <w:rsid w:val="00EB0AD0"/>
    <w:rsid w:val="00EB0F3C"/>
    <w:rsid w:val="00EB14CA"/>
    <w:rsid w:val="00EB1C21"/>
    <w:rsid w:val="00EB2878"/>
    <w:rsid w:val="00EB2A6B"/>
    <w:rsid w:val="00EB2E95"/>
    <w:rsid w:val="00EB2EF5"/>
    <w:rsid w:val="00EB31C2"/>
    <w:rsid w:val="00EB3593"/>
    <w:rsid w:val="00EB3C3D"/>
    <w:rsid w:val="00EB44D6"/>
    <w:rsid w:val="00EB485B"/>
    <w:rsid w:val="00EB4919"/>
    <w:rsid w:val="00EB495A"/>
    <w:rsid w:val="00EB5260"/>
    <w:rsid w:val="00EB53C7"/>
    <w:rsid w:val="00EB6F88"/>
    <w:rsid w:val="00EB70EC"/>
    <w:rsid w:val="00EB7148"/>
    <w:rsid w:val="00EB7C94"/>
    <w:rsid w:val="00EB7D46"/>
    <w:rsid w:val="00EC0040"/>
    <w:rsid w:val="00EC017A"/>
    <w:rsid w:val="00EC13CB"/>
    <w:rsid w:val="00EC15C1"/>
    <w:rsid w:val="00EC1837"/>
    <w:rsid w:val="00EC1A5B"/>
    <w:rsid w:val="00EC2482"/>
    <w:rsid w:val="00EC30D4"/>
    <w:rsid w:val="00EC4638"/>
    <w:rsid w:val="00EC51AD"/>
    <w:rsid w:val="00EC5295"/>
    <w:rsid w:val="00EC59D6"/>
    <w:rsid w:val="00EC5FD8"/>
    <w:rsid w:val="00EC60BB"/>
    <w:rsid w:val="00EC6182"/>
    <w:rsid w:val="00EC61F1"/>
    <w:rsid w:val="00EC6940"/>
    <w:rsid w:val="00EC6C41"/>
    <w:rsid w:val="00EC6ED6"/>
    <w:rsid w:val="00EC7441"/>
    <w:rsid w:val="00EC7959"/>
    <w:rsid w:val="00ED0D78"/>
    <w:rsid w:val="00ED10DD"/>
    <w:rsid w:val="00ED10E5"/>
    <w:rsid w:val="00ED14BF"/>
    <w:rsid w:val="00ED1B02"/>
    <w:rsid w:val="00ED22F7"/>
    <w:rsid w:val="00ED2451"/>
    <w:rsid w:val="00ED2464"/>
    <w:rsid w:val="00ED2A69"/>
    <w:rsid w:val="00ED2B31"/>
    <w:rsid w:val="00ED2DE6"/>
    <w:rsid w:val="00ED31D4"/>
    <w:rsid w:val="00ED4B22"/>
    <w:rsid w:val="00ED4CAF"/>
    <w:rsid w:val="00ED4D4F"/>
    <w:rsid w:val="00ED5022"/>
    <w:rsid w:val="00ED518A"/>
    <w:rsid w:val="00ED5655"/>
    <w:rsid w:val="00ED63B2"/>
    <w:rsid w:val="00ED63D3"/>
    <w:rsid w:val="00ED673F"/>
    <w:rsid w:val="00ED6A5E"/>
    <w:rsid w:val="00ED70B5"/>
    <w:rsid w:val="00ED74F9"/>
    <w:rsid w:val="00EE03F8"/>
    <w:rsid w:val="00EE06DF"/>
    <w:rsid w:val="00EE09B4"/>
    <w:rsid w:val="00EE0CDD"/>
    <w:rsid w:val="00EE1324"/>
    <w:rsid w:val="00EE2663"/>
    <w:rsid w:val="00EE32F7"/>
    <w:rsid w:val="00EE365F"/>
    <w:rsid w:val="00EE410E"/>
    <w:rsid w:val="00EE47DB"/>
    <w:rsid w:val="00EE48B8"/>
    <w:rsid w:val="00EE4CC2"/>
    <w:rsid w:val="00EE51AD"/>
    <w:rsid w:val="00EE5479"/>
    <w:rsid w:val="00EE5A07"/>
    <w:rsid w:val="00EE6992"/>
    <w:rsid w:val="00EE702E"/>
    <w:rsid w:val="00EE733A"/>
    <w:rsid w:val="00EE777E"/>
    <w:rsid w:val="00EE7CC1"/>
    <w:rsid w:val="00EE7E70"/>
    <w:rsid w:val="00EF2BCB"/>
    <w:rsid w:val="00EF2FDB"/>
    <w:rsid w:val="00EF32D3"/>
    <w:rsid w:val="00EF360D"/>
    <w:rsid w:val="00EF373C"/>
    <w:rsid w:val="00EF39C4"/>
    <w:rsid w:val="00EF3A93"/>
    <w:rsid w:val="00EF3BC0"/>
    <w:rsid w:val="00EF417A"/>
    <w:rsid w:val="00EF4533"/>
    <w:rsid w:val="00EF4925"/>
    <w:rsid w:val="00EF4958"/>
    <w:rsid w:val="00EF4B29"/>
    <w:rsid w:val="00EF4B8B"/>
    <w:rsid w:val="00EF5178"/>
    <w:rsid w:val="00EF546C"/>
    <w:rsid w:val="00EF54C1"/>
    <w:rsid w:val="00EF5D17"/>
    <w:rsid w:val="00EF5DE9"/>
    <w:rsid w:val="00EF6798"/>
    <w:rsid w:val="00EF720B"/>
    <w:rsid w:val="00EF7299"/>
    <w:rsid w:val="00EF732C"/>
    <w:rsid w:val="00EF799C"/>
    <w:rsid w:val="00F002BC"/>
    <w:rsid w:val="00F01347"/>
    <w:rsid w:val="00F01AF3"/>
    <w:rsid w:val="00F01D6E"/>
    <w:rsid w:val="00F0227B"/>
    <w:rsid w:val="00F02353"/>
    <w:rsid w:val="00F025D8"/>
    <w:rsid w:val="00F02672"/>
    <w:rsid w:val="00F02A87"/>
    <w:rsid w:val="00F02C29"/>
    <w:rsid w:val="00F02D14"/>
    <w:rsid w:val="00F03DC4"/>
    <w:rsid w:val="00F04404"/>
    <w:rsid w:val="00F04F9A"/>
    <w:rsid w:val="00F0572A"/>
    <w:rsid w:val="00F05F13"/>
    <w:rsid w:val="00F06BCB"/>
    <w:rsid w:val="00F06DF3"/>
    <w:rsid w:val="00F07607"/>
    <w:rsid w:val="00F0781F"/>
    <w:rsid w:val="00F07836"/>
    <w:rsid w:val="00F07CE7"/>
    <w:rsid w:val="00F10363"/>
    <w:rsid w:val="00F10B23"/>
    <w:rsid w:val="00F11A34"/>
    <w:rsid w:val="00F11AF1"/>
    <w:rsid w:val="00F11EC1"/>
    <w:rsid w:val="00F12410"/>
    <w:rsid w:val="00F127C4"/>
    <w:rsid w:val="00F127DB"/>
    <w:rsid w:val="00F1292C"/>
    <w:rsid w:val="00F12A57"/>
    <w:rsid w:val="00F12C23"/>
    <w:rsid w:val="00F13099"/>
    <w:rsid w:val="00F13601"/>
    <w:rsid w:val="00F14346"/>
    <w:rsid w:val="00F1459F"/>
    <w:rsid w:val="00F1497D"/>
    <w:rsid w:val="00F1505D"/>
    <w:rsid w:val="00F15897"/>
    <w:rsid w:val="00F15F6A"/>
    <w:rsid w:val="00F1638E"/>
    <w:rsid w:val="00F16EDB"/>
    <w:rsid w:val="00F174CB"/>
    <w:rsid w:val="00F179AD"/>
    <w:rsid w:val="00F17D04"/>
    <w:rsid w:val="00F20919"/>
    <w:rsid w:val="00F21062"/>
    <w:rsid w:val="00F2182F"/>
    <w:rsid w:val="00F21B38"/>
    <w:rsid w:val="00F2279C"/>
    <w:rsid w:val="00F22962"/>
    <w:rsid w:val="00F22B6F"/>
    <w:rsid w:val="00F234B6"/>
    <w:rsid w:val="00F23DC6"/>
    <w:rsid w:val="00F23DD8"/>
    <w:rsid w:val="00F24024"/>
    <w:rsid w:val="00F24027"/>
    <w:rsid w:val="00F250C1"/>
    <w:rsid w:val="00F25DA2"/>
    <w:rsid w:val="00F26539"/>
    <w:rsid w:val="00F26E84"/>
    <w:rsid w:val="00F27BF5"/>
    <w:rsid w:val="00F27C75"/>
    <w:rsid w:val="00F27EC7"/>
    <w:rsid w:val="00F27F58"/>
    <w:rsid w:val="00F30DE9"/>
    <w:rsid w:val="00F30F21"/>
    <w:rsid w:val="00F31367"/>
    <w:rsid w:val="00F319D3"/>
    <w:rsid w:val="00F327B5"/>
    <w:rsid w:val="00F328F7"/>
    <w:rsid w:val="00F32BC8"/>
    <w:rsid w:val="00F32DFE"/>
    <w:rsid w:val="00F3341D"/>
    <w:rsid w:val="00F33BF3"/>
    <w:rsid w:val="00F33DC0"/>
    <w:rsid w:val="00F33DD9"/>
    <w:rsid w:val="00F33FE8"/>
    <w:rsid w:val="00F34A6D"/>
    <w:rsid w:val="00F357F7"/>
    <w:rsid w:val="00F35CD3"/>
    <w:rsid w:val="00F35DC4"/>
    <w:rsid w:val="00F35FF0"/>
    <w:rsid w:val="00F360E8"/>
    <w:rsid w:val="00F36D97"/>
    <w:rsid w:val="00F373F1"/>
    <w:rsid w:val="00F376FD"/>
    <w:rsid w:val="00F377C0"/>
    <w:rsid w:val="00F400A2"/>
    <w:rsid w:val="00F40244"/>
    <w:rsid w:val="00F404EB"/>
    <w:rsid w:val="00F406D7"/>
    <w:rsid w:val="00F408E7"/>
    <w:rsid w:val="00F41513"/>
    <w:rsid w:val="00F4156D"/>
    <w:rsid w:val="00F415DB"/>
    <w:rsid w:val="00F418F5"/>
    <w:rsid w:val="00F41B9C"/>
    <w:rsid w:val="00F41D69"/>
    <w:rsid w:val="00F4231F"/>
    <w:rsid w:val="00F4272E"/>
    <w:rsid w:val="00F43271"/>
    <w:rsid w:val="00F43516"/>
    <w:rsid w:val="00F43768"/>
    <w:rsid w:val="00F43A77"/>
    <w:rsid w:val="00F440D5"/>
    <w:rsid w:val="00F444D8"/>
    <w:rsid w:val="00F4522C"/>
    <w:rsid w:val="00F45845"/>
    <w:rsid w:val="00F45A88"/>
    <w:rsid w:val="00F45D51"/>
    <w:rsid w:val="00F47552"/>
    <w:rsid w:val="00F50223"/>
    <w:rsid w:val="00F50384"/>
    <w:rsid w:val="00F50E87"/>
    <w:rsid w:val="00F51343"/>
    <w:rsid w:val="00F51568"/>
    <w:rsid w:val="00F515F2"/>
    <w:rsid w:val="00F516B7"/>
    <w:rsid w:val="00F5198C"/>
    <w:rsid w:val="00F52018"/>
    <w:rsid w:val="00F52664"/>
    <w:rsid w:val="00F5298B"/>
    <w:rsid w:val="00F52ECD"/>
    <w:rsid w:val="00F52FA4"/>
    <w:rsid w:val="00F531EE"/>
    <w:rsid w:val="00F53571"/>
    <w:rsid w:val="00F537D0"/>
    <w:rsid w:val="00F53E3E"/>
    <w:rsid w:val="00F54842"/>
    <w:rsid w:val="00F54884"/>
    <w:rsid w:val="00F55072"/>
    <w:rsid w:val="00F55274"/>
    <w:rsid w:val="00F555B0"/>
    <w:rsid w:val="00F55782"/>
    <w:rsid w:val="00F55C3F"/>
    <w:rsid w:val="00F55F5E"/>
    <w:rsid w:val="00F5674A"/>
    <w:rsid w:val="00F6022B"/>
    <w:rsid w:val="00F60437"/>
    <w:rsid w:val="00F60BA3"/>
    <w:rsid w:val="00F61221"/>
    <w:rsid w:val="00F6183B"/>
    <w:rsid w:val="00F61F65"/>
    <w:rsid w:val="00F622AE"/>
    <w:rsid w:val="00F63553"/>
    <w:rsid w:val="00F63E60"/>
    <w:rsid w:val="00F64F27"/>
    <w:rsid w:val="00F6505F"/>
    <w:rsid w:val="00F65191"/>
    <w:rsid w:val="00F65AC4"/>
    <w:rsid w:val="00F66268"/>
    <w:rsid w:val="00F6630A"/>
    <w:rsid w:val="00F67487"/>
    <w:rsid w:val="00F674F1"/>
    <w:rsid w:val="00F6795E"/>
    <w:rsid w:val="00F67EE4"/>
    <w:rsid w:val="00F7020D"/>
    <w:rsid w:val="00F702B0"/>
    <w:rsid w:val="00F706F3"/>
    <w:rsid w:val="00F70960"/>
    <w:rsid w:val="00F713CA"/>
    <w:rsid w:val="00F723F1"/>
    <w:rsid w:val="00F72502"/>
    <w:rsid w:val="00F72732"/>
    <w:rsid w:val="00F73651"/>
    <w:rsid w:val="00F73725"/>
    <w:rsid w:val="00F73B1C"/>
    <w:rsid w:val="00F7468A"/>
    <w:rsid w:val="00F7595C"/>
    <w:rsid w:val="00F75E0D"/>
    <w:rsid w:val="00F76175"/>
    <w:rsid w:val="00F767A3"/>
    <w:rsid w:val="00F76892"/>
    <w:rsid w:val="00F7708A"/>
    <w:rsid w:val="00F771FF"/>
    <w:rsid w:val="00F77215"/>
    <w:rsid w:val="00F77253"/>
    <w:rsid w:val="00F773E6"/>
    <w:rsid w:val="00F7759F"/>
    <w:rsid w:val="00F7768C"/>
    <w:rsid w:val="00F77990"/>
    <w:rsid w:val="00F77ACD"/>
    <w:rsid w:val="00F77C81"/>
    <w:rsid w:val="00F77F1A"/>
    <w:rsid w:val="00F80016"/>
    <w:rsid w:val="00F80733"/>
    <w:rsid w:val="00F80A3F"/>
    <w:rsid w:val="00F814E0"/>
    <w:rsid w:val="00F815B2"/>
    <w:rsid w:val="00F816D0"/>
    <w:rsid w:val="00F8196C"/>
    <w:rsid w:val="00F819C9"/>
    <w:rsid w:val="00F81E13"/>
    <w:rsid w:val="00F8228D"/>
    <w:rsid w:val="00F8230A"/>
    <w:rsid w:val="00F82DB4"/>
    <w:rsid w:val="00F832A8"/>
    <w:rsid w:val="00F83B8F"/>
    <w:rsid w:val="00F83E29"/>
    <w:rsid w:val="00F84399"/>
    <w:rsid w:val="00F85449"/>
    <w:rsid w:val="00F854C3"/>
    <w:rsid w:val="00F858B9"/>
    <w:rsid w:val="00F85CEC"/>
    <w:rsid w:val="00F86289"/>
    <w:rsid w:val="00F867D3"/>
    <w:rsid w:val="00F8746A"/>
    <w:rsid w:val="00F874AE"/>
    <w:rsid w:val="00F878B4"/>
    <w:rsid w:val="00F87CB7"/>
    <w:rsid w:val="00F9078D"/>
    <w:rsid w:val="00F908B9"/>
    <w:rsid w:val="00F91823"/>
    <w:rsid w:val="00F92A6E"/>
    <w:rsid w:val="00F93088"/>
    <w:rsid w:val="00F93AC7"/>
    <w:rsid w:val="00F9411C"/>
    <w:rsid w:val="00F95377"/>
    <w:rsid w:val="00F95A33"/>
    <w:rsid w:val="00F95B22"/>
    <w:rsid w:val="00F96507"/>
    <w:rsid w:val="00F96A4F"/>
    <w:rsid w:val="00F96CAA"/>
    <w:rsid w:val="00F96F0B"/>
    <w:rsid w:val="00F9719B"/>
    <w:rsid w:val="00F973C4"/>
    <w:rsid w:val="00F97748"/>
    <w:rsid w:val="00F97A8B"/>
    <w:rsid w:val="00F97D63"/>
    <w:rsid w:val="00FA0200"/>
    <w:rsid w:val="00FA0B55"/>
    <w:rsid w:val="00FA0D2E"/>
    <w:rsid w:val="00FA1412"/>
    <w:rsid w:val="00FA1BC4"/>
    <w:rsid w:val="00FA2097"/>
    <w:rsid w:val="00FA218F"/>
    <w:rsid w:val="00FA2A15"/>
    <w:rsid w:val="00FA2D6D"/>
    <w:rsid w:val="00FA2EEF"/>
    <w:rsid w:val="00FA4493"/>
    <w:rsid w:val="00FA4764"/>
    <w:rsid w:val="00FA4F2C"/>
    <w:rsid w:val="00FA5A50"/>
    <w:rsid w:val="00FA5EC4"/>
    <w:rsid w:val="00FA6401"/>
    <w:rsid w:val="00FA6BE9"/>
    <w:rsid w:val="00FA716B"/>
    <w:rsid w:val="00FA7CA8"/>
    <w:rsid w:val="00FB056F"/>
    <w:rsid w:val="00FB0743"/>
    <w:rsid w:val="00FB0E37"/>
    <w:rsid w:val="00FB112E"/>
    <w:rsid w:val="00FB18FF"/>
    <w:rsid w:val="00FB1B57"/>
    <w:rsid w:val="00FB1B8F"/>
    <w:rsid w:val="00FB1EE1"/>
    <w:rsid w:val="00FB3826"/>
    <w:rsid w:val="00FB3C67"/>
    <w:rsid w:val="00FB3D97"/>
    <w:rsid w:val="00FB4077"/>
    <w:rsid w:val="00FB40AD"/>
    <w:rsid w:val="00FB445C"/>
    <w:rsid w:val="00FB4894"/>
    <w:rsid w:val="00FB4ED4"/>
    <w:rsid w:val="00FB741D"/>
    <w:rsid w:val="00FB77BF"/>
    <w:rsid w:val="00FB78A7"/>
    <w:rsid w:val="00FB7DAE"/>
    <w:rsid w:val="00FC09B7"/>
    <w:rsid w:val="00FC0E63"/>
    <w:rsid w:val="00FC0E66"/>
    <w:rsid w:val="00FC178B"/>
    <w:rsid w:val="00FC186A"/>
    <w:rsid w:val="00FC1875"/>
    <w:rsid w:val="00FC20AE"/>
    <w:rsid w:val="00FC2920"/>
    <w:rsid w:val="00FC2B27"/>
    <w:rsid w:val="00FC2DCE"/>
    <w:rsid w:val="00FC2F44"/>
    <w:rsid w:val="00FC30EB"/>
    <w:rsid w:val="00FC3B0D"/>
    <w:rsid w:val="00FC3E39"/>
    <w:rsid w:val="00FC42C1"/>
    <w:rsid w:val="00FC4BEC"/>
    <w:rsid w:val="00FC509B"/>
    <w:rsid w:val="00FC572E"/>
    <w:rsid w:val="00FC5928"/>
    <w:rsid w:val="00FC613B"/>
    <w:rsid w:val="00FC69F6"/>
    <w:rsid w:val="00FC6B08"/>
    <w:rsid w:val="00FC7140"/>
    <w:rsid w:val="00FD01B4"/>
    <w:rsid w:val="00FD1187"/>
    <w:rsid w:val="00FD13C5"/>
    <w:rsid w:val="00FD1A9C"/>
    <w:rsid w:val="00FD2262"/>
    <w:rsid w:val="00FD22C0"/>
    <w:rsid w:val="00FD2B4F"/>
    <w:rsid w:val="00FD2FEE"/>
    <w:rsid w:val="00FD39D8"/>
    <w:rsid w:val="00FD3C94"/>
    <w:rsid w:val="00FD3FB8"/>
    <w:rsid w:val="00FD4038"/>
    <w:rsid w:val="00FD431E"/>
    <w:rsid w:val="00FD4489"/>
    <w:rsid w:val="00FD44E3"/>
    <w:rsid w:val="00FD4AF9"/>
    <w:rsid w:val="00FD4C18"/>
    <w:rsid w:val="00FD543B"/>
    <w:rsid w:val="00FD5480"/>
    <w:rsid w:val="00FD635D"/>
    <w:rsid w:val="00FD6BAE"/>
    <w:rsid w:val="00FD6FBB"/>
    <w:rsid w:val="00FD7317"/>
    <w:rsid w:val="00FD74BC"/>
    <w:rsid w:val="00FD7596"/>
    <w:rsid w:val="00FD768C"/>
    <w:rsid w:val="00FD7F59"/>
    <w:rsid w:val="00FE00E6"/>
    <w:rsid w:val="00FE0124"/>
    <w:rsid w:val="00FE0778"/>
    <w:rsid w:val="00FE081C"/>
    <w:rsid w:val="00FE08FC"/>
    <w:rsid w:val="00FE1907"/>
    <w:rsid w:val="00FE1AF1"/>
    <w:rsid w:val="00FE1B60"/>
    <w:rsid w:val="00FE1FA2"/>
    <w:rsid w:val="00FE205F"/>
    <w:rsid w:val="00FE2427"/>
    <w:rsid w:val="00FE2F0A"/>
    <w:rsid w:val="00FE356F"/>
    <w:rsid w:val="00FE3DC6"/>
    <w:rsid w:val="00FE3FFD"/>
    <w:rsid w:val="00FE46B1"/>
    <w:rsid w:val="00FE48BD"/>
    <w:rsid w:val="00FE4912"/>
    <w:rsid w:val="00FE4A36"/>
    <w:rsid w:val="00FE4E79"/>
    <w:rsid w:val="00FE6335"/>
    <w:rsid w:val="00FE6510"/>
    <w:rsid w:val="00FE72BC"/>
    <w:rsid w:val="00FE73E3"/>
    <w:rsid w:val="00FE7D40"/>
    <w:rsid w:val="00FE7FAA"/>
    <w:rsid w:val="00FF0118"/>
    <w:rsid w:val="00FF09E2"/>
    <w:rsid w:val="00FF0C00"/>
    <w:rsid w:val="00FF1017"/>
    <w:rsid w:val="00FF1BE3"/>
    <w:rsid w:val="00FF1C96"/>
    <w:rsid w:val="00FF26A6"/>
    <w:rsid w:val="00FF2813"/>
    <w:rsid w:val="00FF2CDD"/>
    <w:rsid w:val="00FF3073"/>
    <w:rsid w:val="00FF31D1"/>
    <w:rsid w:val="00FF3E05"/>
    <w:rsid w:val="00FF3F8D"/>
    <w:rsid w:val="00FF3F9C"/>
    <w:rsid w:val="00FF4026"/>
    <w:rsid w:val="00FF4954"/>
    <w:rsid w:val="00FF4CF8"/>
    <w:rsid w:val="00FF4EB0"/>
    <w:rsid w:val="00FF4F24"/>
    <w:rsid w:val="00FF5DA5"/>
    <w:rsid w:val="00FF5FC5"/>
    <w:rsid w:val="00FF616D"/>
    <w:rsid w:val="00FF6223"/>
    <w:rsid w:val="00FF68C7"/>
    <w:rsid w:val="00FF6AFF"/>
    <w:rsid w:val="00FF7763"/>
    <w:rsid w:val="00FF7D4E"/>
    <w:rsid w:val="0529B767"/>
    <w:rsid w:val="05C9406B"/>
    <w:rsid w:val="0874DDF8"/>
    <w:rsid w:val="0932AF2B"/>
    <w:rsid w:val="0A19A47C"/>
    <w:rsid w:val="0A4B019E"/>
    <w:rsid w:val="0BCB0175"/>
    <w:rsid w:val="0E9C0825"/>
    <w:rsid w:val="0FCB51AD"/>
    <w:rsid w:val="18B6D9C5"/>
    <w:rsid w:val="19407382"/>
    <w:rsid w:val="1A2F30CE"/>
    <w:rsid w:val="1A7B52A5"/>
    <w:rsid w:val="1B840600"/>
    <w:rsid w:val="1C4879C9"/>
    <w:rsid w:val="1CA1C694"/>
    <w:rsid w:val="1DDF8BC2"/>
    <w:rsid w:val="23FA8C93"/>
    <w:rsid w:val="246B174D"/>
    <w:rsid w:val="27C9FD9D"/>
    <w:rsid w:val="28071A66"/>
    <w:rsid w:val="2A3C740A"/>
    <w:rsid w:val="2AD783F1"/>
    <w:rsid w:val="2B076696"/>
    <w:rsid w:val="31BD8FF5"/>
    <w:rsid w:val="33023BC9"/>
    <w:rsid w:val="35332A2C"/>
    <w:rsid w:val="3AADCE80"/>
    <w:rsid w:val="3AD761D2"/>
    <w:rsid w:val="3E773797"/>
    <w:rsid w:val="430857F9"/>
    <w:rsid w:val="44531D9B"/>
    <w:rsid w:val="469FA348"/>
    <w:rsid w:val="49C6E80B"/>
    <w:rsid w:val="4CE6D4CE"/>
    <w:rsid w:val="53D38091"/>
    <w:rsid w:val="54433106"/>
    <w:rsid w:val="576FB5C2"/>
    <w:rsid w:val="58231302"/>
    <w:rsid w:val="5946F487"/>
    <w:rsid w:val="5A0474CF"/>
    <w:rsid w:val="6291A009"/>
    <w:rsid w:val="62A8084E"/>
    <w:rsid w:val="6C98D187"/>
    <w:rsid w:val="6DD2426D"/>
    <w:rsid w:val="718DD100"/>
    <w:rsid w:val="7684B8B4"/>
    <w:rsid w:val="7C89AA08"/>
    <w:rsid w:val="7F7E67C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2050"/>
    <o:shapelayout v:ext="edit">
      <o:idmap v:ext="edit" data="2"/>
    </o:shapelayout>
  </w:shapeDefaults>
  <w:decimalSymbol w:val="."/>
  <w:listSeparator w:val=","/>
  <w14:docId w14:val="59EA474C"/>
  <w15:docId w15:val="{DD0EB75D-58FA-4666-A835-E0EE1599E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2">
    <w:name w:val="heading 2"/>
    <w:basedOn w:val="Normal"/>
    <w:next w:val="Normal"/>
    <w:qFormat/>
    <w:pPr>
      <w:keepNext/>
      <w:jc w:val="both"/>
      <w:outlineLvl w:val="1"/>
    </w:pPr>
    <w:rPr>
      <w:szCs w:val="20"/>
    </w:rPr>
  </w:style>
  <w:style w:type="paragraph" w:styleId="Heading3">
    <w:name w:val="heading 3"/>
    <w:basedOn w:val="Normal"/>
    <w:next w:val="Normal"/>
    <w:qFormat/>
    <w:rsid w:val="0034544B"/>
    <w:pPr>
      <w:keepNext/>
      <w:spacing w:before="240" w:after="60"/>
      <w:outlineLvl w:val="2"/>
    </w:pPr>
    <w:rPr>
      <w:rFonts w:ascii="Arial" w:hAnsi="Arial" w:cs="Arial"/>
      <w:b/>
      <w:bCs/>
      <w:sz w:val="26"/>
      <w:szCs w:val="26"/>
    </w:rPr>
  </w:style>
  <w:style w:type="paragraph" w:styleId="Heading4">
    <w:name w:val="heading 4"/>
    <w:basedOn w:val="Normal"/>
    <w:next w:val="Normal"/>
    <w:link w:val="Heading4Char"/>
    <w:semiHidden/>
    <w:unhideWhenUsed/>
    <w:qFormat/>
    <w:rsid w:val="006F7D5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szCs w:val="20"/>
    </w:rPr>
  </w:style>
  <w:style w:type="paragraph" w:styleId="BodyText2">
    <w:name w:val="Body Text 2"/>
    <w:basedOn w:val="Normal"/>
    <w:link w:val="BodyText2Char"/>
    <w:pPr>
      <w:jc w:val="both"/>
    </w:pPr>
    <w:rPr>
      <w:b/>
      <w:bCs/>
      <w:sz w:val="22"/>
      <w:szCs w:val="20"/>
    </w:rPr>
  </w:style>
  <w:style w:type="paragraph" w:styleId="Title">
    <w:name w:val="Title"/>
    <w:basedOn w:val="Normal"/>
    <w:qFormat/>
    <w:pPr>
      <w:jc w:val="center"/>
    </w:pPr>
    <w:rPr>
      <w:b/>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pPr>
      <w:jc w:val="both"/>
    </w:pPr>
    <w:rPr>
      <w:sz w:val="22"/>
    </w:rPr>
  </w:style>
  <w:style w:type="character" w:styleId="PageNumber">
    <w:name w:val="page number"/>
    <w:basedOn w:val="DefaultParagraphFont"/>
  </w:style>
  <w:style w:type="paragraph" w:styleId="ListContinue">
    <w:name w:val="List Continue"/>
    <w:basedOn w:val="Normal"/>
    <w:link w:val="ListContinueChar"/>
    <w:qFormat/>
    <w:rsid w:val="00E2462E"/>
    <w:pPr>
      <w:spacing w:after="220"/>
      <w:jc w:val="both"/>
    </w:pPr>
    <w:rPr>
      <w:sz w:val="22"/>
      <w:szCs w:val="20"/>
    </w:rPr>
  </w:style>
  <w:style w:type="character" w:styleId="Hyperlink">
    <w:name w:val="Hyperlink"/>
    <w:rsid w:val="00980638"/>
    <w:rPr>
      <w:color w:val="0000FF"/>
      <w:u w:val="single"/>
    </w:rPr>
  </w:style>
  <w:style w:type="paragraph" w:styleId="Subtitle">
    <w:name w:val="Subtitle"/>
    <w:basedOn w:val="Normal"/>
    <w:link w:val="SubtitleChar"/>
    <w:qFormat/>
    <w:rsid w:val="00980638"/>
    <w:pPr>
      <w:jc w:val="center"/>
    </w:pPr>
    <w:rPr>
      <w:rFonts w:ascii="Arial" w:hAnsi="Arial"/>
      <w:b/>
      <w:snapToGrid w:val="0"/>
      <w:color w:val="000000"/>
      <w:sz w:val="20"/>
      <w:szCs w:val="20"/>
    </w:rPr>
  </w:style>
  <w:style w:type="character" w:customStyle="1" w:styleId="SubtitleChar">
    <w:name w:val="Subtitle Char"/>
    <w:link w:val="Subtitle"/>
    <w:rsid w:val="00980638"/>
    <w:rPr>
      <w:rFonts w:ascii="Arial" w:hAnsi="Arial"/>
      <w:b/>
      <w:snapToGrid w:val="0"/>
      <w:color w:val="000000"/>
    </w:rPr>
  </w:style>
  <w:style w:type="paragraph" w:customStyle="1" w:styleId="Indent5">
    <w:name w:val="Indent .5&quot;"/>
    <w:basedOn w:val="Normal"/>
    <w:rsid w:val="00980638"/>
    <w:pPr>
      <w:keepNext/>
      <w:spacing w:after="220"/>
      <w:ind w:left="720"/>
      <w:jc w:val="both"/>
      <w:outlineLvl w:val="0"/>
    </w:pPr>
    <w:rPr>
      <w:sz w:val="22"/>
      <w:szCs w:val="20"/>
    </w:rPr>
  </w:style>
  <w:style w:type="paragraph" w:customStyle="1" w:styleId="Subtitle1">
    <w:name w:val="Subtitle1"/>
    <w:basedOn w:val="Heading2"/>
    <w:rsid w:val="00980638"/>
    <w:pPr>
      <w:spacing w:after="220"/>
    </w:pPr>
    <w:rPr>
      <w:b/>
      <w:sz w:val="22"/>
    </w:rPr>
  </w:style>
  <w:style w:type="paragraph" w:customStyle="1" w:styleId="TitleCenter">
    <w:name w:val="TitleCenter"/>
    <w:basedOn w:val="Normal"/>
    <w:rsid w:val="00980638"/>
    <w:pPr>
      <w:spacing w:after="220"/>
      <w:jc w:val="center"/>
    </w:pPr>
    <w:rPr>
      <w:b/>
      <w:sz w:val="22"/>
      <w:szCs w:val="20"/>
    </w:rPr>
  </w:style>
  <w:style w:type="paragraph" w:customStyle="1" w:styleId="Indent5a">
    <w:name w:val="Indent .5a"/>
    <w:basedOn w:val="Indent5"/>
    <w:rsid w:val="00980638"/>
    <w:pPr>
      <w:spacing w:after="0"/>
    </w:pPr>
  </w:style>
  <w:style w:type="paragraph" w:customStyle="1" w:styleId="Line">
    <w:name w:val="Line"/>
    <w:basedOn w:val="Normal"/>
    <w:autoRedefine/>
    <w:rsid w:val="00980638"/>
    <w:pPr>
      <w:tabs>
        <w:tab w:val="left" w:leader="underscore" w:pos="9360"/>
      </w:tabs>
      <w:spacing w:after="220"/>
    </w:pPr>
    <w:rPr>
      <w:sz w:val="22"/>
      <w:szCs w:val="20"/>
    </w:rPr>
  </w:style>
  <w:style w:type="paragraph" w:customStyle="1" w:styleId="Line-a">
    <w:name w:val="Line-a"/>
    <w:basedOn w:val="Line"/>
    <w:rsid w:val="00980638"/>
    <w:pPr>
      <w:spacing w:after="0"/>
    </w:pPr>
  </w:style>
  <w:style w:type="paragraph" w:customStyle="1" w:styleId="Line15a">
    <w:name w:val="Line 1.5&quot;a"/>
    <w:basedOn w:val="Normal"/>
    <w:rsid w:val="00980638"/>
    <w:pPr>
      <w:tabs>
        <w:tab w:val="left" w:leader="underscore" w:pos="2160"/>
      </w:tabs>
    </w:pPr>
    <w:rPr>
      <w:sz w:val="22"/>
      <w:szCs w:val="20"/>
    </w:rPr>
  </w:style>
  <w:style w:type="paragraph" w:customStyle="1" w:styleId="Indent0">
    <w:name w:val="Indent 0"/>
    <w:basedOn w:val="Normal"/>
    <w:rsid w:val="00980638"/>
    <w:pPr>
      <w:keepNext/>
      <w:spacing w:after="220"/>
      <w:jc w:val="both"/>
      <w:outlineLvl w:val="0"/>
    </w:pPr>
    <w:rPr>
      <w:sz w:val="22"/>
      <w:szCs w:val="20"/>
    </w:rPr>
  </w:style>
  <w:style w:type="paragraph" w:customStyle="1" w:styleId="Line2a">
    <w:name w:val="Line 2&quot;a"/>
    <w:basedOn w:val="Line15a"/>
    <w:rsid w:val="00980638"/>
    <w:pPr>
      <w:tabs>
        <w:tab w:val="clear" w:pos="2160"/>
        <w:tab w:val="left" w:leader="underscore" w:pos="2880"/>
      </w:tabs>
      <w:jc w:val="both"/>
    </w:pPr>
  </w:style>
  <w:style w:type="paragraph" w:styleId="ListNumber2">
    <w:name w:val="List Number 2"/>
    <w:basedOn w:val="Normal"/>
    <w:rsid w:val="00984FA6"/>
    <w:pPr>
      <w:numPr>
        <w:ilvl w:val="3"/>
        <w:numId w:val="1"/>
      </w:numPr>
    </w:pPr>
    <w:rPr>
      <w:sz w:val="20"/>
      <w:szCs w:val="20"/>
    </w:rPr>
  </w:style>
  <w:style w:type="character" w:styleId="Strong">
    <w:name w:val="Strong"/>
    <w:qFormat/>
    <w:rsid w:val="008758B4"/>
    <w:rPr>
      <w:b/>
      <w:bCs/>
    </w:rPr>
  </w:style>
  <w:style w:type="paragraph" w:styleId="FootnoteText">
    <w:name w:val="footnote text"/>
    <w:basedOn w:val="Normal"/>
    <w:link w:val="FootnoteTextChar"/>
    <w:rsid w:val="00184144"/>
    <w:pPr>
      <w:spacing w:after="220"/>
    </w:pPr>
    <w:rPr>
      <w:sz w:val="20"/>
      <w:szCs w:val="20"/>
    </w:rPr>
  </w:style>
  <w:style w:type="character" w:styleId="FootnoteReference">
    <w:name w:val="footnote reference"/>
    <w:qFormat/>
    <w:rsid w:val="00184144"/>
    <w:rPr>
      <w:vertAlign w:val="superscript"/>
    </w:rPr>
  </w:style>
  <w:style w:type="paragraph" w:styleId="ListNumber3">
    <w:name w:val="List Number 3"/>
    <w:basedOn w:val="Normal"/>
    <w:rsid w:val="0034544B"/>
  </w:style>
  <w:style w:type="paragraph" w:styleId="ListBullet2">
    <w:name w:val="List Bullet 2"/>
    <w:basedOn w:val="Normal"/>
    <w:autoRedefine/>
    <w:rsid w:val="0034544B"/>
    <w:pPr>
      <w:numPr>
        <w:numId w:val="4"/>
      </w:numPr>
      <w:spacing w:after="220"/>
      <w:jc w:val="both"/>
    </w:pPr>
    <w:rPr>
      <w:i/>
      <w:color w:val="000000"/>
      <w:sz w:val="22"/>
      <w:szCs w:val="20"/>
    </w:rPr>
  </w:style>
  <w:style w:type="paragraph" w:styleId="ListNumber">
    <w:name w:val="List Number"/>
    <w:basedOn w:val="Normal"/>
    <w:rsid w:val="00452842"/>
    <w:pPr>
      <w:numPr>
        <w:numId w:val="3"/>
      </w:numPr>
    </w:pPr>
  </w:style>
  <w:style w:type="paragraph" w:customStyle="1" w:styleId="Default">
    <w:name w:val="Default"/>
    <w:rsid w:val="004E2BB9"/>
    <w:pPr>
      <w:autoSpaceDE w:val="0"/>
      <w:autoSpaceDN w:val="0"/>
      <w:adjustRightInd w:val="0"/>
    </w:pPr>
    <w:rPr>
      <w:color w:val="000000"/>
      <w:sz w:val="24"/>
      <w:szCs w:val="24"/>
    </w:rPr>
  </w:style>
  <w:style w:type="character" w:customStyle="1" w:styleId="BodyText2Char">
    <w:name w:val="Body Text 2 Char"/>
    <w:link w:val="BodyText2"/>
    <w:rsid w:val="00490996"/>
    <w:rPr>
      <w:b/>
      <w:bCs/>
      <w:sz w:val="22"/>
    </w:rPr>
  </w:style>
  <w:style w:type="paragraph" w:styleId="Revision">
    <w:name w:val="Revision"/>
    <w:hidden/>
    <w:uiPriority w:val="99"/>
    <w:semiHidden/>
    <w:rsid w:val="003371CB"/>
    <w:rPr>
      <w:sz w:val="24"/>
      <w:szCs w:val="24"/>
    </w:rPr>
  </w:style>
  <w:style w:type="character" w:styleId="CommentReference">
    <w:name w:val="annotation reference"/>
    <w:basedOn w:val="DefaultParagraphFont"/>
    <w:semiHidden/>
    <w:unhideWhenUsed/>
    <w:rsid w:val="00B80398"/>
    <w:rPr>
      <w:sz w:val="16"/>
      <w:szCs w:val="16"/>
    </w:rPr>
  </w:style>
  <w:style w:type="paragraph" w:styleId="CommentText">
    <w:name w:val="annotation text"/>
    <w:basedOn w:val="Normal"/>
    <w:link w:val="CommentTextChar"/>
    <w:unhideWhenUsed/>
    <w:rsid w:val="00B80398"/>
    <w:rPr>
      <w:sz w:val="20"/>
      <w:szCs w:val="20"/>
    </w:rPr>
  </w:style>
  <w:style w:type="character" w:customStyle="1" w:styleId="CommentTextChar">
    <w:name w:val="Comment Text Char"/>
    <w:basedOn w:val="DefaultParagraphFont"/>
    <w:link w:val="CommentText"/>
    <w:rsid w:val="00B80398"/>
  </w:style>
  <w:style w:type="paragraph" w:styleId="CommentSubject">
    <w:name w:val="annotation subject"/>
    <w:basedOn w:val="CommentText"/>
    <w:next w:val="CommentText"/>
    <w:link w:val="CommentSubjectChar"/>
    <w:semiHidden/>
    <w:unhideWhenUsed/>
    <w:rsid w:val="00B80398"/>
    <w:rPr>
      <w:b/>
      <w:bCs/>
    </w:rPr>
  </w:style>
  <w:style w:type="character" w:customStyle="1" w:styleId="CommentSubjectChar">
    <w:name w:val="Comment Subject Char"/>
    <w:basedOn w:val="CommentTextChar"/>
    <w:link w:val="CommentSubject"/>
    <w:semiHidden/>
    <w:rsid w:val="00B80398"/>
    <w:rPr>
      <w:b/>
      <w:bCs/>
    </w:rPr>
  </w:style>
  <w:style w:type="paragraph" w:styleId="ListParagraph">
    <w:name w:val="List Paragraph"/>
    <w:aliases w:val="Bullet Point"/>
    <w:basedOn w:val="Normal"/>
    <w:link w:val="ListParagraphChar"/>
    <w:uiPriority w:val="34"/>
    <w:qFormat/>
    <w:rsid w:val="004836C4"/>
    <w:pPr>
      <w:ind w:left="720"/>
      <w:contextualSpacing/>
    </w:pPr>
  </w:style>
  <w:style w:type="table" w:styleId="TableGrid">
    <w:name w:val="Table Grid"/>
    <w:basedOn w:val="TableNormal"/>
    <w:rsid w:val="007569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semiHidden/>
    <w:rsid w:val="006F7D5B"/>
    <w:rPr>
      <w:rFonts w:asciiTheme="majorHAnsi" w:eastAsiaTheme="majorEastAsia" w:hAnsiTheme="majorHAnsi" w:cstheme="majorBidi"/>
      <w:i/>
      <w:iCs/>
      <w:color w:val="365F91" w:themeColor="accent1" w:themeShade="BF"/>
      <w:sz w:val="24"/>
      <w:szCs w:val="24"/>
    </w:rPr>
  </w:style>
  <w:style w:type="paragraph" w:styleId="BodyTextIndent">
    <w:name w:val="Body Text Indent"/>
    <w:basedOn w:val="Normal"/>
    <w:link w:val="BodyTextIndentChar"/>
    <w:unhideWhenUsed/>
    <w:rsid w:val="00A818A1"/>
    <w:pPr>
      <w:spacing w:after="120"/>
      <w:ind w:left="360"/>
    </w:pPr>
  </w:style>
  <w:style w:type="character" w:customStyle="1" w:styleId="BodyTextIndentChar">
    <w:name w:val="Body Text Indent Char"/>
    <w:basedOn w:val="DefaultParagraphFont"/>
    <w:link w:val="BodyTextIndent"/>
    <w:rsid w:val="00A818A1"/>
    <w:rPr>
      <w:sz w:val="24"/>
      <w:szCs w:val="24"/>
    </w:rPr>
  </w:style>
  <w:style w:type="paragraph" w:styleId="Caption">
    <w:name w:val="caption"/>
    <w:basedOn w:val="Normal"/>
    <w:next w:val="Normal"/>
    <w:qFormat/>
    <w:rsid w:val="00315D2C"/>
    <w:pPr>
      <w:spacing w:before="120" w:after="120"/>
      <w:jc w:val="both"/>
    </w:pPr>
    <w:rPr>
      <w:b/>
      <w:sz w:val="20"/>
      <w:szCs w:val="20"/>
    </w:rPr>
  </w:style>
  <w:style w:type="character" w:customStyle="1" w:styleId="FootnoteTextChar">
    <w:name w:val="Footnote Text Char"/>
    <w:basedOn w:val="DefaultParagraphFont"/>
    <w:link w:val="FootnoteText"/>
    <w:rsid w:val="005D00FB"/>
  </w:style>
  <w:style w:type="character" w:customStyle="1" w:styleId="ListContinueChar">
    <w:name w:val="List Continue Char"/>
    <w:link w:val="ListContinue"/>
    <w:rsid w:val="000337E3"/>
    <w:rPr>
      <w:sz w:val="22"/>
    </w:rPr>
  </w:style>
  <w:style w:type="paragraph" w:styleId="NormalWeb">
    <w:name w:val="Normal (Web)"/>
    <w:basedOn w:val="Normal"/>
    <w:unhideWhenUsed/>
    <w:rsid w:val="004C1469"/>
    <w:pPr>
      <w:spacing w:before="100" w:beforeAutospacing="1" w:after="100" w:afterAutospacing="1"/>
    </w:pPr>
  </w:style>
  <w:style w:type="paragraph" w:styleId="TOC2">
    <w:name w:val="toc 2"/>
    <w:basedOn w:val="Normal"/>
    <w:next w:val="Normal"/>
    <w:autoRedefine/>
    <w:rsid w:val="005044BE"/>
    <w:pPr>
      <w:ind w:left="200"/>
      <w:jc w:val="both"/>
    </w:pPr>
    <w:rPr>
      <w:sz w:val="20"/>
      <w:szCs w:val="20"/>
    </w:rPr>
  </w:style>
  <w:style w:type="character" w:customStyle="1" w:styleId="HeaderChar">
    <w:name w:val="Header Char"/>
    <w:basedOn w:val="DefaultParagraphFont"/>
    <w:link w:val="Header"/>
    <w:uiPriority w:val="99"/>
    <w:rsid w:val="00776E9A"/>
    <w:rPr>
      <w:sz w:val="24"/>
      <w:szCs w:val="24"/>
    </w:rPr>
  </w:style>
  <w:style w:type="paragraph" w:customStyle="1" w:styleId="BodyTestIndent4">
    <w:name w:val="Body Test Indent 4"/>
    <w:basedOn w:val="BodyTextIndent3"/>
    <w:rsid w:val="0040291B"/>
    <w:pPr>
      <w:numPr>
        <w:numId w:val="5"/>
      </w:numPr>
      <w:tabs>
        <w:tab w:val="clear" w:pos="2880"/>
        <w:tab w:val="left" w:pos="720"/>
      </w:tabs>
      <w:spacing w:after="220"/>
      <w:ind w:left="1080" w:hanging="360"/>
      <w:jc w:val="both"/>
    </w:pPr>
    <w:rPr>
      <w:sz w:val="22"/>
      <w:szCs w:val="20"/>
    </w:rPr>
  </w:style>
  <w:style w:type="paragraph" w:styleId="BodyTextIndent3">
    <w:name w:val="Body Text Indent 3"/>
    <w:basedOn w:val="Normal"/>
    <w:link w:val="BodyTextIndent3Char"/>
    <w:semiHidden/>
    <w:unhideWhenUsed/>
    <w:rsid w:val="0040291B"/>
    <w:pPr>
      <w:spacing w:after="120"/>
      <w:ind w:left="360"/>
    </w:pPr>
    <w:rPr>
      <w:sz w:val="16"/>
      <w:szCs w:val="16"/>
    </w:rPr>
  </w:style>
  <w:style w:type="character" w:customStyle="1" w:styleId="BodyTextIndent3Char">
    <w:name w:val="Body Text Indent 3 Char"/>
    <w:basedOn w:val="DefaultParagraphFont"/>
    <w:link w:val="BodyTextIndent3"/>
    <w:semiHidden/>
    <w:rsid w:val="0040291B"/>
    <w:rPr>
      <w:sz w:val="16"/>
      <w:szCs w:val="16"/>
    </w:rPr>
  </w:style>
  <w:style w:type="character" w:styleId="Mention">
    <w:name w:val="Mention"/>
    <w:basedOn w:val="DefaultParagraphFont"/>
    <w:uiPriority w:val="99"/>
    <w:unhideWhenUsed/>
    <w:rsid w:val="007930C6"/>
    <w:rPr>
      <w:color w:val="2B579A"/>
      <w:shd w:val="clear" w:color="auto" w:fill="E1DFDD"/>
    </w:rPr>
  </w:style>
  <w:style w:type="paragraph" w:styleId="EndnoteText">
    <w:name w:val="endnote text"/>
    <w:basedOn w:val="Normal"/>
    <w:link w:val="EndnoteTextChar"/>
    <w:semiHidden/>
    <w:unhideWhenUsed/>
    <w:rsid w:val="000627B2"/>
    <w:rPr>
      <w:sz w:val="20"/>
      <w:szCs w:val="20"/>
    </w:rPr>
  </w:style>
  <w:style w:type="character" w:customStyle="1" w:styleId="EndnoteTextChar">
    <w:name w:val="Endnote Text Char"/>
    <w:basedOn w:val="DefaultParagraphFont"/>
    <w:link w:val="EndnoteText"/>
    <w:semiHidden/>
    <w:rsid w:val="000627B2"/>
  </w:style>
  <w:style w:type="character" w:styleId="EndnoteReference">
    <w:name w:val="endnote reference"/>
    <w:basedOn w:val="DefaultParagraphFont"/>
    <w:semiHidden/>
    <w:unhideWhenUsed/>
    <w:rsid w:val="000627B2"/>
    <w:rPr>
      <w:vertAlign w:val="superscript"/>
    </w:rPr>
  </w:style>
  <w:style w:type="character" w:customStyle="1" w:styleId="ListParagraphChar">
    <w:name w:val="List Paragraph Char"/>
    <w:aliases w:val="Bullet Point Char"/>
    <w:basedOn w:val="DefaultParagraphFont"/>
    <w:link w:val="ListParagraph"/>
    <w:uiPriority w:val="34"/>
    <w:locked/>
    <w:rsid w:val="00214A6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0872559">
      <w:bodyDiv w:val="1"/>
      <w:marLeft w:val="0"/>
      <w:marRight w:val="0"/>
      <w:marTop w:val="0"/>
      <w:marBottom w:val="0"/>
      <w:divBdr>
        <w:top w:val="none" w:sz="0" w:space="0" w:color="auto"/>
        <w:left w:val="none" w:sz="0" w:space="0" w:color="auto"/>
        <w:bottom w:val="none" w:sz="0" w:space="0" w:color="auto"/>
        <w:right w:val="none" w:sz="0" w:space="0" w:color="auto"/>
      </w:divBdr>
    </w:div>
    <w:div w:id="220557722">
      <w:bodyDiv w:val="1"/>
      <w:marLeft w:val="0"/>
      <w:marRight w:val="0"/>
      <w:marTop w:val="0"/>
      <w:marBottom w:val="0"/>
      <w:divBdr>
        <w:top w:val="none" w:sz="0" w:space="0" w:color="auto"/>
        <w:left w:val="none" w:sz="0" w:space="0" w:color="auto"/>
        <w:bottom w:val="none" w:sz="0" w:space="0" w:color="auto"/>
        <w:right w:val="none" w:sz="0" w:space="0" w:color="auto"/>
      </w:divBdr>
    </w:div>
    <w:div w:id="862669113">
      <w:bodyDiv w:val="1"/>
      <w:marLeft w:val="0"/>
      <w:marRight w:val="0"/>
      <w:marTop w:val="0"/>
      <w:marBottom w:val="0"/>
      <w:divBdr>
        <w:top w:val="none" w:sz="0" w:space="0" w:color="auto"/>
        <w:left w:val="none" w:sz="0" w:space="0" w:color="auto"/>
        <w:bottom w:val="none" w:sz="0" w:space="0" w:color="auto"/>
        <w:right w:val="none" w:sz="0" w:space="0" w:color="auto"/>
      </w:divBdr>
    </w:div>
    <w:div w:id="953635795">
      <w:bodyDiv w:val="1"/>
      <w:marLeft w:val="0"/>
      <w:marRight w:val="0"/>
      <w:marTop w:val="0"/>
      <w:marBottom w:val="0"/>
      <w:divBdr>
        <w:top w:val="none" w:sz="0" w:space="0" w:color="auto"/>
        <w:left w:val="none" w:sz="0" w:space="0" w:color="auto"/>
        <w:bottom w:val="none" w:sz="0" w:space="0" w:color="auto"/>
        <w:right w:val="none" w:sz="0" w:space="0" w:color="auto"/>
      </w:divBdr>
    </w:div>
    <w:div w:id="1067072162">
      <w:bodyDiv w:val="1"/>
      <w:marLeft w:val="0"/>
      <w:marRight w:val="0"/>
      <w:marTop w:val="0"/>
      <w:marBottom w:val="0"/>
      <w:divBdr>
        <w:top w:val="none" w:sz="0" w:space="0" w:color="auto"/>
        <w:left w:val="none" w:sz="0" w:space="0" w:color="auto"/>
        <w:bottom w:val="none" w:sz="0" w:space="0" w:color="auto"/>
        <w:right w:val="none" w:sz="0" w:space="0" w:color="auto"/>
      </w:divBdr>
    </w:div>
    <w:div w:id="17172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26143e3-bbcb-45bb-8829-107013e701e5">
      <UserInfo>
        <DisplayName>Pinegar, Jim</DisplayName>
        <AccountId>46</AccountId>
        <AccountType/>
      </UserInfo>
    </SharedWithUsers>
    <TaxCatchAll xmlns="3c9e15a3-223f-4584-afb1-1dbe0b3878fa" xsi:nil="true"/>
    <lcf76f155ced4ddcb4097134ff3c332f xmlns="dbd46520-c392-41b5-9f68-fe7486eefad7">
      <Terms xmlns="http://schemas.microsoft.com/office/infopath/2007/PartnerControls"/>
    </lcf76f155ced4ddcb4097134ff3c332f>
    <ProgressStatus xmlns="dbd46520-c392-41b5-9f68-fe7486eefad7">Complete</ProgressStatu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9" ma:contentTypeDescription="Create a new document." ma:contentTypeScope="" ma:versionID="7fa5538e17377bc7e8e3cb95a9a425df">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6c14228483d172f371dbff59e3c486a6"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LengthInSeconds" minOccurs="0"/>
                <xsd:element ref="ns2:Progress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ProgressStatus" ma:index="25" nillable="true" ma:displayName="Progress Status" ma:default="Not Started" ma:description="Green = Complete&#10;Yellow = In-Progress&#10;Red = Not Started" ma:format="Dropdown" ma:internalName="ProgressStatus">
      <xsd:simpleType>
        <xsd:union memberTypes="dms:Text">
          <xsd:simpleType>
            <xsd:restriction base="dms:Choice">
              <xsd:enumeration value="Complete"/>
              <xsd:enumeration value="Pending 2nd Review"/>
              <xsd:enumeration value="Ready for Review"/>
              <xsd:enumeration value="In-Progress"/>
              <xsd:enumeration value="Not Started"/>
            </xsd:restriction>
          </xsd:simpleType>
        </xsd:un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4F32BA0-0A36-412D-9D37-8A12DC956502}">
  <ds:schemaRefs>
    <ds:schemaRef ds:uri="http://www.w3.org/XML/1998/namespace"/>
    <ds:schemaRef ds:uri="http://purl.org/dc/elements/1.1/"/>
    <ds:schemaRef ds:uri="3c9e15a3-223f-4584-afb1-1dbe0b3878fa"/>
    <ds:schemaRef ds:uri="http://schemas.microsoft.com/office/infopath/2007/PartnerControls"/>
    <ds:schemaRef ds:uri="http://schemas.microsoft.com/office/2006/documentManagement/types"/>
    <ds:schemaRef ds:uri="http://purl.org/dc/dcmitype/"/>
    <ds:schemaRef ds:uri="826143e3-bbcb-45bb-8829-107013e701e5"/>
    <ds:schemaRef ds:uri="http://schemas.openxmlformats.org/package/2006/metadata/core-properties"/>
    <ds:schemaRef ds:uri="dbd46520-c392-41b5-9f68-fe7486eefad7"/>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E80C1648-9339-4652-A793-1DC3C2B430DC}">
  <ds:schemaRefs>
    <ds:schemaRef ds:uri="http://schemas.openxmlformats.org/officeDocument/2006/bibliography"/>
  </ds:schemaRefs>
</ds:datastoreItem>
</file>

<file path=customXml/itemProps3.xml><?xml version="1.0" encoding="utf-8"?>
<ds:datastoreItem xmlns:ds="http://schemas.openxmlformats.org/officeDocument/2006/customXml" ds:itemID="{402116DE-A9E3-4368-85A4-B7B44E8B48D7}">
  <ds:schemaRefs>
    <ds:schemaRef ds:uri="http://schemas.microsoft.com/sharepoint/v3/contenttype/forms"/>
  </ds:schemaRefs>
</ds:datastoreItem>
</file>

<file path=customXml/itemProps4.xml><?xml version="1.0" encoding="utf-8"?>
<ds:datastoreItem xmlns:ds="http://schemas.openxmlformats.org/officeDocument/2006/customXml" ds:itemID="{438B7C86-5A9C-46D1-9D4C-3067972EE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61f7c44d-d510-4321-9258-956e71d8b56e}" enabled="0" method="" siteId="{61f7c44d-d510-4321-9258-956e71d8b56e}" removed="1"/>
</clbl:labelList>
</file>

<file path=docProps/app.xml><?xml version="1.0" encoding="utf-8"?>
<Properties xmlns="http://schemas.openxmlformats.org/officeDocument/2006/extended-properties" xmlns:vt="http://schemas.openxmlformats.org/officeDocument/2006/docPropsVTypes">
  <Template>Normal</Template>
  <TotalTime>7982</TotalTime>
  <Pages>33</Pages>
  <Words>13990</Words>
  <Characters>78905</Characters>
  <Application>Microsoft Office Word</Application>
  <DocSecurity>0</DocSecurity>
  <Lines>1409</Lines>
  <Paragraphs>527</Paragraphs>
  <ScaleCrop>false</ScaleCrop>
  <HeadingPairs>
    <vt:vector size="2" baseType="variant">
      <vt:variant>
        <vt:lpstr>Title</vt:lpstr>
      </vt:variant>
      <vt:variant>
        <vt:i4>1</vt:i4>
      </vt:variant>
    </vt:vector>
  </HeadingPairs>
  <TitlesOfParts>
    <vt:vector size="1" baseType="lpstr">
      <vt:lpstr>Statutory Accounting Principles Working Group</vt:lpstr>
    </vt:vector>
  </TitlesOfParts>
  <Company>NAIC</Company>
  <LinksUpToDate>false</LinksUpToDate>
  <CharactersWithSpaces>92368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Statutory Accounting Principles Working Group</dc:title>
  <dc:subject/>
  <dc:creator>Lhunsuck</dc:creator>
  <cp:keywords/>
  <dc:description/>
  <cp:lastModifiedBy>Oden, Wil</cp:lastModifiedBy>
  <cp:revision>1023</cp:revision>
  <cp:lastPrinted>2024-10-09T22:35:00Z</cp:lastPrinted>
  <dcterms:created xsi:type="dcterms:W3CDTF">2025-04-24T20:53:00Z</dcterms:created>
  <dcterms:modified xsi:type="dcterms:W3CDTF">2025-11-24T14:59:00Z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0x010100DD0FEDF019004E4AB00FDE98BFC1B847</vt:lpwstr>
  </property>
  <property fmtid="{D5CDD505-2E9C-101B-9397-08002B2CF9AE}" pid="3" name="MediaServiceImageTags">
    <vt:lpwstr/>
  </property>
  <property fmtid="{D5CDD505-2E9C-101B-9397-08002B2CF9AE}" pid="4" name="ProgressStatus">
    <vt:lpwstr>Complete</vt:lpwstr>
  </property>
  <property fmtid="{D5CDD505-2E9C-101B-9397-08002B2CF9AE}" pid="5" name="Test">
    <vt:filetime>2025-05-22T05:00:00Z</vt:filetime>
  </property>
  <property fmtid="{D5CDD505-2E9C-101B-9397-08002B2CF9AE}" pid="6" name="docLang">
    <vt:lpwstr>en</vt:lpwstr>
  </property>
</Properties>
</file>